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776" w:rsidRPr="00C52E44" w:rsidRDefault="00693776" w:rsidP="00693776">
      <w:pPr>
        <w:pStyle w:val="Frstasida"/>
        <w:rPr>
          <w:lang w:val="en-US"/>
        </w:rPr>
      </w:pPr>
      <w:bookmarkStart w:id="0" w:name="_Toc301341567"/>
      <w:bookmarkStart w:id="1" w:name="_Toc301341744"/>
      <w:bookmarkStart w:id="2" w:name="_Toc301345855"/>
    </w:p>
    <w:p w:rsidR="00693776" w:rsidRPr="00C52E44" w:rsidRDefault="0055087B" w:rsidP="00693776">
      <w:pPr>
        <w:pStyle w:val="Frstasida"/>
        <w:rPr>
          <w:lang w:val="en-US"/>
        </w:rPr>
      </w:pPr>
      <w:r w:rsidRPr="00C52E44">
        <w:rPr>
          <w:lang w:val="en-US"/>
        </w:rPr>
        <w:t>Pre-</w:t>
      </w:r>
      <w:r w:rsidR="00693776" w:rsidRPr="00C52E44">
        <w:rPr>
          <w:lang w:val="en-US"/>
        </w:rPr>
        <w:t>Delegation Testing</w:t>
      </w:r>
    </w:p>
    <w:p w:rsidR="00693776" w:rsidRPr="00C52E44" w:rsidRDefault="00156CE2" w:rsidP="00693776">
      <w:pPr>
        <w:pStyle w:val="Frstasida"/>
        <w:rPr>
          <w:lang w:val="en-US"/>
        </w:rPr>
      </w:pPr>
      <w:r w:rsidRPr="00C52E44">
        <w:rPr>
          <w:lang w:val="en-US"/>
        </w:rPr>
        <w:t>DNS</w:t>
      </w:r>
      <w:r w:rsidR="00693776" w:rsidRPr="00C52E44">
        <w:rPr>
          <w:lang w:val="en-US"/>
        </w:rPr>
        <w:t xml:space="preserve"> </w:t>
      </w:r>
      <w:r w:rsidR="000E4E68">
        <w:rPr>
          <w:lang w:val="en-US"/>
        </w:rPr>
        <w:t xml:space="preserve">DNSSEC </w:t>
      </w:r>
      <w:r w:rsidR="00693776" w:rsidRPr="00C52E44">
        <w:rPr>
          <w:lang w:val="en-US"/>
        </w:rPr>
        <w:t xml:space="preserve">Test </w:t>
      </w:r>
      <w:r w:rsidR="00B229F2" w:rsidRPr="00C52E44">
        <w:rPr>
          <w:lang w:val="en-US"/>
        </w:rPr>
        <w:t>Case</w:t>
      </w:r>
      <w:r w:rsidR="000E4E68">
        <w:rPr>
          <w:lang w:val="en-US"/>
        </w:rPr>
        <w:t>s</w:t>
      </w:r>
    </w:p>
    <w:p w:rsidR="00693776" w:rsidRPr="00C52E44" w:rsidRDefault="00693776" w:rsidP="00693776">
      <w:pPr>
        <w:pStyle w:val="Frstasida"/>
        <w:rPr>
          <w:sz w:val="28"/>
          <w:szCs w:val="28"/>
          <w:lang w:val="en-US"/>
        </w:rPr>
      </w:pPr>
      <w:r w:rsidRPr="00C52E44">
        <w:rPr>
          <w:sz w:val="28"/>
          <w:szCs w:val="28"/>
          <w:lang w:val="en-US"/>
        </w:rPr>
        <w:t xml:space="preserve">Version </w:t>
      </w:r>
      <w:ins w:id="3" w:author="Author">
        <w:r w:rsidR="007477BE">
          <w:rPr>
            <w:sz w:val="28"/>
            <w:szCs w:val="28"/>
            <w:lang w:val="en-US"/>
          </w:rPr>
          <w:t>G</w:t>
        </w:r>
      </w:ins>
      <w:del w:id="4" w:author="Author">
        <w:r w:rsidR="00025360" w:rsidDel="007477BE">
          <w:fldChar w:fldCharType="begin"/>
        </w:r>
        <w:r w:rsidR="00025360" w:rsidDel="007477BE">
          <w:delInstrText xml:space="preserve"> DOCPROPERTY  Revision  \* MERGEFORMAT </w:delInstrText>
        </w:r>
        <w:r w:rsidR="00025360" w:rsidDel="007477BE">
          <w:fldChar w:fldCharType="separate"/>
        </w:r>
        <w:r w:rsidR="007477BE" w:rsidRPr="007477BE" w:rsidDel="007477BE">
          <w:rPr>
            <w:sz w:val="28"/>
            <w:szCs w:val="28"/>
            <w:lang w:val="en-US"/>
          </w:rPr>
          <w:delText>F</w:delText>
        </w:r>
        <w:r w:rsidR="00025360" w:rsidDel="007477BE">
          <w:rPr>
            <w:sz w:val="28"/>
            <w:szCs w:val="28"/>
            <w:lang w:val="en-US"/>
          </w:rPr>
          <w:fldChar w:fldCharType="end"/>
        </w:r>
      </w:del>
      <w:r w:rsidR="000309D9" w:rsidRPr="00E85DB2">
        <w:rPr>
          <w:lang w:val="en-US"/>
        </w:rPr>
        <w:t xml:space="preserve"> </w:t>
      </w:r>
    </w:p>
    <w:p w:rsidR="0053594F" w:rsidRPr="00C52E44" w:rsidRDefault="0053594F" w:rsidP="0053594F">
      <w:pPr>
        <w:pStyle w:val="Frstasida"/>
        <w:jc w:val="left"/>
        <w:rPr>
          <w:sz w:val="28"/>
          <w:szCs w:val="28"/>
          <w:lang w:val="en-US"/>
        </w:rPr>
      </w:pPr>
    </w:p>
    <w:p w:rsidR="0053594F" w:rsidRPr="00C52E44" w:rsidRDefault="0053594F" w:rsidP="0053594F">
      <w:pPr>
        <w:pStyle w:val="Frstasida"/>
        <w:jc w:val="left"/>
        <w:rPr>
          <w:sz w:val="28"/>
          <w:szCs w:val="28"/>
          <w:lang w:val="en-US"/>
        </w:rPr>
      </w:pPr>
    </w:p>
    <w:p w:rsidR="0053594F" w:rsidRPr="00C52E44" w:rsidRDefault="0053594F" w:rsidP="0053594F">
      <w:pPr>
        <w:pStyle w:val="Frstasida"/>
        <w:jc w:val="left"/>
        <w:rPr>
          <w:sz w:val="28"/>
          <w:szCs w:val="28"/>
          <w:lang w:val="en-US"/>
        </w:rPr>
      </w:pPr>
    </w:p>
    <w:p w:rsidR="0053594F" w:rsidRPr="00C52E44" w:rsidRDefault="0053594F" w:rsidP="0053594F">
      <w:pPr>
        <w:pStyle w:val="Frstasida"/>
        <w:jc w:val="left"/>
        <w:rPr>
          <w:sz w:val="28"/>
          <w:szCs w:val="28"/>
          <w:lang w:val="en-US"/>
        </w:rPr>
      </w:pPr>
    </w:p>
    <w:p w:rsidR="0053594F" w:rsidRPr="00C52E44" w:rsidRDefault="0053594F" w:rsidP="0053594F">
      <w:pPr>
        <w:pStyle w:val="Frstasida"/>
        <w:jc w:val="left"/>
        <w:rPr>
          <w:sz w:val="28"/>
          <w:szCs w:val="28"/>
          <w:lang w:val="en-US"/>
        </w:rPr>
      </w:pPr>
    </w:p>
    <w:p w:rsidR="0053594F" w:rsidRPr="00C52E44" w:rsidRDefault="00452532" w:rsidP="0053594F">
      <w:pPr>
        <w:tabs>
          <w:tab w:val="left" w:pos="1418"/>
          <w:tab w:val="left" w:pos="5895"/>
        </w:tabs>
        <w:rPr>
          <w:lang w:val="en-US"/>
        </w:rPr>
      </w:pPr>
      <w:r w:rsidRPr="00C52E44">
        <w:rPr>
          <w:b/>
          <w:lang w:val="en-US"/>
        </w:rPr>
        <w:t>File name</w:t>
      </w:r>
      <w:r w:rsidR="0053594F" w:rsidRPr="00C52E44">
        <w:rPr>
          <w:b/>
          <w:lang w:val="en-US"/>
        </w:rPr>
        <w:t>:</w:t>
      </w:r>
      <w:r w:rsidRPr="00C52E44">
        <w:rPr>
          <w:b/>
          <w:lang w:val="en-US"/>
        </w:rPr>
        <w:t xml:space="preserve"> </w:t>
      </w:r>
      <w:fldSimple w:instr=" FILENAME   \* MERGEFORMAT ">
        <w:r w:rsidR="00D43A38">
          <w:rPr>
            <w:noProof/>
            <w:lang w:val="en-US"/>
          </w:rPr>
          <w:t>PDT_DNS_TC_DNSSEC.docx</w:t>
        </w:r>
      </w:fldSimple>
      <w:r w:rsidR="0053594F" w:rsidRPr="00C52E44">
        <w:rPr>
          <w:b/>
          <w:lang w:val="en-US"/>
        </w:rPr>
        <w:br/>
      </w:r>
      <w:proofErr w:type="gramStart"/>
      <w:r w:rsidR="0053594F" w:rsidRPr="00C52E44">
        <w:rPr>
          <w:b/>
          <w:lang w:val="en-US"/>
        </w:rPr>
        <w:t>Last</w:t>
      </w:r>
      <w:proofErr w:type="gramEnd"/>
      <w:r w:rsidR="0053594F" w:rsidRPr="00C52E44">
        <w:rPr>
          <w:b/>
          <w:lang w:val="en-US"/>
        </w:rPr>
        <w:t xml:space="preserve"> saved:</w:t>
      </w:r>
      <w:r w:rsidR="0053594F" w:rsidRPr="00C52E44">
        <w:rPr>
          <w:lang w:val="en-US"/>
        </w:rPr>
        <w:t xml:space="preserve"> </w:t>
      </w:r>
      <w:r w:rsidR="00062EF0" w:rsidRPr="00C52E44">
        <w:rPr>
          <w:lang w:val="en-US"/>
        </w:rPr>
        <w:fldChar w:fldCharType="begin"/>
      </w:r>
      <w:r w:rsidR="0053594F" w:rsidRPr="00C52E44">
        <w:rPr>
          <w:lang w:val="en-US"/>
        </w:rPr>
        <w:instrText xml:space="preserve"> SAVEDATE  \@ "yyyy-MM-dd"  \* MERGEFORMAT </w:instrText>
      </w:r>
      <w:r w:rsidR="00062EF0" w:rsidRPr="00C52E44">
        <w:rPr>
          <w:lang w:val="en-US"/>
        </w:rPr>
        <w:fldChar w:fldCharType="separate"/>
      </w:r>
      <w:ins w:id="5" w:author="Author">
        <w:r w:rsidR="00512DEB">
          <w:rPr>
            <w:noProof/>
            <w:lang w:val="en-US"/>
          </w:rPr>
          <w:t>2014-04-14</w:t>
        </w:r>
        <w:del w:id="6" w:author="Author">
          <w:r w:rsidR="00025360" w:rsidDel="00512DEB">
            <w:rPr>
              <w:noProof/>
              <w:lang w:val="en-US"/>
            </w:rPr>
            <w:delText>2014-04-14</w:delText>
          </w:r>
        </w:del>
      </w:ins>
      <w:del w:id="7" w:author="Author">
        <w:r w:rsidR="007477BE" w:rsidDel="00512DEB">
          <w:rPr>
            <w:noProof/>
            <w:lang w:val="en-US"/>
          </w:rPr>
          <w:delText>2013-09-19</w:delText>
        </w:r>
      </w:del>
      <w:r w:rsidR="00062EF0" w:rsidRPr="00C52E44">
        <w:rPr>
          <w:noProof/>
          <w:lang w:val="en-US"/>
        </w:rPr>
        <w:fldChar w:fldCharType="end"/>
      </w:r>
    </w:p>
    <w:p w:rsidR="0053594F" w:rsidRPr="00C52E44" w:rsidRDefault="0053594F" w:rsidP="0053594F">
      <w:pPr>
        <w:tabs>
          <w:tab w:val="left" w:pos="1418"/>
          <w:tab w:val="left" w:pos="5895"/>
        </w:tabs>
        <w:rPr>
          <w:lang w:val="en-US"/>
        </w:rPr>
      </w:pPr>
    </w:p>
    <w:p w:rsidR="0053594F" w:rsidRPr="002853F4" w:rsidRDefault="000A6832" w:rsidP="0053594F">
      <w:pPr>
        <w:tabs>
          <w:tab w:val="left" w:pos="1418"/>
          <w:tab w:val="left" w:pos="5895"/>
        </w:tabs>
        <w:jc w:val="both"/>
        <w:rPr>
          <w:lang w:val="en-US"/>
        </w:rPr>
      </w:pPr>
      <w:r w:rsidRPr="002853F4">
        <w:rPr>
          <w:lang w:val="en-US"/>
        </w:rPr>
        <w:t xml:space="preserve">Copyright (c) 2013 Internet Corporation </w:t>
      </w:r>
      <w:proofErr w:type="gramStart"/>
      <w:r w:rsidRPr="002853F4">
        <w:rPr>
          <w:lang w:val="en-US"/>
        </w:rPr>
        <w:t>For</w:t>
      </w:r>
      <w:proofErr w:type="gramEnd"/>
      <w:r w:rsidRPr="002853F4">
        <w:rPr>
          <w:lang w:val="en-US"/>
        </w:rPr>
        <w:t xml:space="preserve"> Assigned Names and Numbers. All rights reserved.</w:t>
      </w:r>
    </w:p>
    <w:p w:rsidR="00693776" w:rsidRPr="00C52E44" w:rsidRDefault="00693776" w:rsidP="00693776">
      <w:pPr>
        <w:pStyle w:val="Rubrik1-IN"/>
        <w:rPr>
          <w:lang w:val="en-US"/>
        </w:rPr>
      </w:pPr>
      <w:r w:rsidRPr="00C52E44">
        <w:rPr>
          <w:lang w:val="en-US"/>
        </w:rPr>
        <w:lastRenderedPageBreak/>
        <w:t>Document control</w:t>
      </w:r>
    </w:p>
    <w:p w:rsidR="00693776" w:rsidRPr="00C52E44" w:rsidRDefault="00693776" w:rsidP="00693776">
      <w:pPr>
        <w:pStyle w:val="Rubrik2-IN"/>
        <w:rPr>
          <w:lang w:val="en-US"/>
        </w:rPr>
      </w:pPr>
      <w:r w:rsidRPr="00C52E44">
        <w:rPr>
          <w:lang w:val="en-US"/>
        </w:rPr>
        <w:t>Document information and security</w:t>
      </w:r>
    </w:p>
    <w:tbl>
      <w:tblPr>
        <w:tblW w:w="0" w:type="auto"/>
        <w:tblInd w:w="70" w:type="dxa"/>
        <w:tblLayout w:type="fixed"/>
        <w:tblCellMar>
          <w:left w:w="70" w:type="dxa"/>
          <w:right w:w="70" w:type="dxa"/>
        </w:tblCellMar>
        <w:tblLook w:val="0000" w:firstRow="0" w:lastRow="0" w:firstColumn="0" w:lastColumn="0" w:noHBand="0" w:noVBand="0"/>
      </w:tblPr>
      <w:tblGrid>
        <w:gridCol w:w="2834"/>
        <w:gridCol w:w="2834"/>
        <w:gridCol w:w="4250"/>
      </w:tblGrid>
      <w:tr w:rsidR="00693776" w:rsidRPr="00C52E44" w:rsidTr="00C97261">
        <w:tc>
          <w:tcPr>
            <w:tcW w:w="2834" w:type="dxa"/>
            <w:tcBorders>
              <w:top w:val="single" w:sz="4" w:space="0" w:color="000000"/>
              <w:left w:val="single" w:sz="4" w:space="0" w:color="000000"/>
              <w:bottom w:val="single" w:sz="4" w:space="0" w:color="000000"/>
            </w:tcBorders>
            <w:shd w:val="clear" w:color="auto" w:fill="D8D8D8"/>
          </w:tcPr>
          <w:p w:rsidR="00693776" w:rsidRPr="00C52E44" w:rsidRDefault="00693776" w:rsidP="00C97261">
            <w:pPr>
              <w:pStyle w:val="TabellHuvud"/>
              <w:snapToGrid w:val="0"/>
              <w:rPr>
                <w:lang w:val="en-US"/>
              </w:rPr>
            </w:pPr>
            <w:r w:rsidRPr="00C52E44">
              <w:rPr>
                <w:lang w:val="en-US"/>
              </w:rPr>
              <w:t>Made by</w:t>
            </w:r>
          </w:p>
        </w:tc>
        <w:tc>
          <w:tcPr>
            <w:tcW w:w="2834" w:type="dxa"/>
            <w:tcBorders>
              <w:top w:val="single" w:sz="4" w:space="0" w:color="000000"/>
              <w:left w:val="single" w:sz="4" w:space="0" w:color="000000"/>
              <w:bottom w:val="single" w:sz="4" w:space="0" w:color="000000"/>
            </w:tcBorders>
            <w:shd w:val="clear" w:color="auto" w:fill="D8D8D8"/>
          </w:tcPr>
          <w:p w:rsidR="00693776" w:rsidRPr="00C52E44" w:rsidRDefault="00693776" w:rsidP="00C97261">
            <w:pPr>
              <w:pStyle w:val="TabellHuvud"/>
              <w:snapToGrid w:val="0"/>
              <w:rPr>
                <w:lang w:val="en-US"/>
              </w:rPr>
            </w:pPr>
            <w:r w:rsidRPr="00C52E44">
              <w:rPr>
                <w:lang w:val="en-US"/>
              </w:rPr>
              <w:t>Responsible for fact</w:t>
            </w:r>
          </w:p>
        </w:tc>
        <w:tc>
          <w:tcPr>
            <w:tcW w:w="4250" w:type="dxa"/>
            <w:tcBorders>
              <w:top w:val="single" w:sz="4" w:space="0" w:color="000000"/>
              <w:left w:val="single" w:sz="4" w:space="0" w:color="000000"/>
              <w:bottom w:val="single" w:sz="4" w:space="0" w:color="000000"/>
              <w:right w:val="single" w:sz="4" w:space="0" w:color="000000"/>
            </w:tcBorders>
            <w:shd w:val="clear" w:color="auto" w:fill="D8D8D8"/>
          </w:tcPr>
          <w:p w:rsidR="00693776" w:rsidRPr="00C52E44" w:rsidRDefault="00693776" w:rsidP="00C97261">
            <w:pPr>
              <w:pStyle w:val="TabellHuvud"/>
              <w:snapToGrid w:val="0"/>
              <w:rPr>
                <w:lang w:val="en-US"/>
              </w:rPr>
            </w:pPr>
            <w:r w:rsidRPr="00C52E44">
              <w:rPr>
                <w:lang w:val="en-US"/>
              </w:rPr>
              <w:t>Responsible for document</w:t>
            </w:r>
          </w:p>
        </w:tc>
      </w:tr>
      <w:tr w:rsidR="00693776" w:rsidRPr="00C52E44" w:rsidTr="00C97261">
        <w:tc>
          <w:tcPr>
            <w:tcW w:w="2834" w:type="dxa"/>
            <w:tcBorders>
              <w:top w:val="single" w:sz="4" w:space="0" w:color="000000"/>
              <w:left w:val="single" w:sz="4" w:space="0" w:color="000000"/>
              <w:bottom w:val="single" w:sz="4" w:space="0" w:color="000000"/>
            </w:tcBorders>
          </w:tcPr>
          <w:p w:rsidR="00693776" w:rsidRPr="00C52E44" w:rsidRDefault="00ED0042" w:rsidP="00C97261">
            <w:pPr>
              <w:pStyle w:val="TabellRad"/>
              <w:snapToGrid w:val="0"/>
              <w:rPr>
                <w:lang w:val="en-US"/>
              </w:rPr>
            </w:pPr>
            <w:proofErr w:type="spellStart"/>
            <w:r>
              <w:rPr>
                <w:lang w:val="en-US"/>
              </w:rPr>
              <w:t>Patrik</w:t>
            </w:r>
            <w:proofErr w:type="spellEnd"/>
            <w:r w:rsidR="00156CE2" w:rsidRPr="00C52E44">
              <w:rPr>
                <w:lang w:val="en-US"/>
              </w:rPr>
              <w:t xml:space="preserve"> </w:t>
            </w:r>
            <w:proofErr w:type="spellStart"/>
            <w:r w:rsidR="00156CE2" w:rsidRPr="00C52E44">
              <w:rPr>
                <w:lang w:val="en-US"/>
              </w:rPr>
              <w:t>Wallström</w:t>
            </w:r>
            <w:proofErr w:type="spellEnd"/>
          </w:p>
        </w:tc>
        <w:tc>
          <w:tcPr>
            <w:tcW w:w="2834" w:type="dxa"/>
            <w:tcBorders>
              <w:top w:val="single" w:sz="4" w:space="0" w:color="000000"/>
              <w:left w:val="single" w:sz="4" w:space="0" w:color="000000"/>
              <w:bottom w:val="single" w:sz="4" w:space="0" w:color="000000"/>
            </w:tcBorders>
          </w:tcPr>
          <w:p w:rsidR="00693776" w:rsidRPr="00C52E44" w:rsidRDefault="00ED0042" w:rsidP="00C97261">
            <w:pPr>
              <w:pStyle w:val="TabellRad"/>
              <w:snapToGrid w:val="0"/>
              <w:rPr>
                <w:lang w:val="en-US"/>
              </w:rPr>
            </w:pPr>
            <w:proofErr w:type="spellStart"/>
            <w:r>
              <w:rPr>
                <w:lang w:val="en-US"/>
              </w:rPr>
              <w:t>Patrik</w:t>
            </w:r>
            <w:proofErr w:type="spellEnd"/>
            <w:r w:rsidR="00156CE2" w:rsidRPr="00C52E44">
              <w:rPr>
                <w:lang w:val="en-US"/>
              </w:rPr>
              <w:t xml:space="preserve"> </w:t>
            </w:r>
            <w:proofErr w:type="spellStart"/>
            <w:r w:rsidR="00156CE2" w:rsidRPr="00C52E44">
              <w:rPr>
                <w:lang w:val="en-US"/>
              </w:rPr>
              <w:t>Wallström</w:t>
            </w:r>
            <w:proofErr w:type="spellEnd"/>
          </w:p>
        </w:tc>
        <w:tc>
          <w:tcPr>
            <w:tcW w:w="4250" w:type="dxa"/>
            <w:tcBorders>
              <w:top w:val="single" w:sz="4" w:space="0" w:color="000000"/>
              <w:left w:val="single" w:sz="4" w:space="0" w:color="000000"/>
              <w:bottom w:val="single" w:sz="4" w:space="0" w:color="000000"/>
              <w:right w:val="single" w:sz="4" w:space="0" w:color="000000"/>
            </w:tcBorders>
          </w:tcPr>
          <w:p w:rsidR="00693776" w:rsidRPr="00C52E44" w:rsidRDefault="00ED0042" w:rsidP="00C97261">
            <w:pPr>
              <w:pStyle w:val="TabellRad"/>
              <w:snapToGrid w:val="0"/>
              <w:rPr>
                <w:lang w:val="en-US"/>
              </w:rPr>
            </w:pPr>
            <w:proofErr w:type="spellStart"/>
            <w:r>
              <w:rPr>
                <w:lang w:val="en-US"/>
              </w:rPr>
              <w:t>Patrik</w:t>
            </w:r>
            <w:proofErr w:type="spellEnd"/>
            <w:r w:rsidR="00156CE2" w:rsidRPr="00C52E44">
              <w:rPr>
                <w:lang w:val="en-US"/>
              </w:rPr>
              <w:t xml:space="preserve"> </w:t>
            </w:r>
            <w:proofErr w:type="spellStart"/>
            <w:r w:rsidR="00156CE2" w:rsidRPr="00C52E44">
              <w:rPr>
                <w:lang w:val="en-US"/>
              </w:rPr>
              <w:t>Wallström</w:t>
            </w:r>
            <w:proofErr w:type="spellEnd"/>
          </w:p>
        </w:tc>
      </w:tr>
    </w:tbl>
    <w:p w:rsidR="00693776" w:rsidRPr="00C52E44" w:rsidRDefault="00693776" w:rsidP="00693776">
      <w:pPr>
        <w:pStyle w:val="BodyText"/>
        <w:rPr>
          <w:lang w:val="en-US"/>
        </w:rPr>
      </w:pPr>
    </w:p>
    <w:tbl>
      <w:tblPr>
        <w:tblW w:w="0" w:type="auto"/>
        <w:tblInd w:w="70" w:type="dxa"/>
        <w:tblLayout w:type="fixed"/>
        <w:tblCellMar>
          <w:left w:w="70" w:type="dxa"/>
          <w:right w:w="70" w:type="dxa"/>
        </w:tblCellMar>
        <w:tblLook w:val="0000" w:firstRow="0" w:lastRow="0" w:firstColumn="0" w:lastColumn="0" w:noHBand="0" w:noVBand="0"/>
      </w:tblPr>
      <w:tblGrid>
        <w:gridCol w:w="2834"/>
        <w:gridCol w:w="7084"/>
      </w:tblGrid>
      <w:tr w:rsidR="00693776" w:rsidRPr="00C52E44" w:rsidTr="00C97261">
        <w:tc>
          <w:tcPr>
            <w:tcW w:w="2834" w:type="dxa"/>
            <w:tcBorders>
              <w:top w:val="single" w:sz="4" w:space="0" w:color="000000"/>
              <w:left w:val="single" w:sz="4" w:space="0" w:color="000000"/>
              <w:bottom w:val="single" w:sz="4" w:space="0" w:color="000000"/>
            </w:tcBorders>
            <w:shd w:val="clear" w:color="auto" w:fill="D8D8D8"/>
          </w:tcPr>
          <w:p w:rsidR="00693776" w:rsidRPr="00C52E44" w:rsidRDefault="00693776" w:rsidP="00C97261">
            <w:pPr>
              <w:pStyle w:val="TabellHuvud"/>
              <w:snapToGrid w:val="0"/>
              <w:rPr>
                <w:lang w:val="en-US"/>
              </w:rPr>
            </w:pPr>
            <w:r w:rsidRPr="00C52E44">
              <w:rPr>
                <w:lang w:val="en-US"/>
              </w:rPr>
              <w:t>Security class</w:t>
            </w:r>
          </w:p>
        </w:tc>
        <w:tc>
          <w:tcPr>
            <w:tcW w:w="7084" w:type="dxa"/>
            <w:tcBorders>
              <w:top w:val="single" w:sz="4" w:space="0" w:color="000000"/>
              <w:left w:val="single" w:sz="4" w:space="0" w:color="000000"/>
              <w:bottom w:val="single" w:sz="4" w:space="0" w:color="000000"/>
              <w:right w:val="single" w:sz="4" w:space="0" w:color="000000"/>
            </w:tcBorders>
            <w:shd w:val="clear" w:color="auto" w:fill="D8D8D8"/>
          </w:tcPr>
          <w:p w:rsidR="00693776" w:rsidRPr="00C52E44" w:rsidRDefault="00693776" w:rsidP="00C97261">
            <w:pPr>
              <w:pStyle w:val="TabellHuvud"/>
              <w:snapToGrid w:val="0"/>
              <w:rPr>
                <w:lang w:val="en-US"/>
              </w:rPr>
            </w:pPr>
            <w:r w:rsidRPr="00C52E44">
              <w:rPr>
                <w:lang w:val="en-US"/>
              </w:rPr>
              <w:t>File name</w:t>
            </w:r>
          </w:p>
        </w:tc>
      </w:tr>
      <w:tr w:rsidR="00693776" w:rsidRPr="00E85DB2" w:rsidTr="00C97261">
        <w:tc>
          <w:tcPr>
            <w:tcW w:w="2834" w:type="dxa"/>
            <w:tcBorders>
              <w:top w:val="single" w:sz="4" w:space="0" w:color="000000"/>
              <w:left w:val="single" w:sz="4" w:space="0" w:color="000000"/>
              <w:bottom w:val="single" w:sz="4" w:space="0" w:color="000000"/>
            </w:tcBorders>
          </w:tcPr>
          <w:p w:rsidR="00693776" w:rsidRPr="00C52E44" w:rsidRDefault="00693776" w:rsidP="00C97261">
            <w:pPr>
              <w:pStyle w:val="TabellRad"/>
              <w:snapToGrid w:val="0"/>
              <w:rPr>
                <w:lang w:val="en-US"/>
              </w:rPr>
            </w:pPr>
            <w:r w:rsidRPr="00C52E44">
              <w:rPr>
                <w:lang w:val="en-US"/>
              </w:rPr>
              <w:t>External</w:t>
            </w:r>
          </w:p>
        </w:tc>
        <w:tc>
          <w:tcPr>
            <w:tcW w:w="7084" w:type="dxa"/>
            <w:tcBorders>
              <w:top w:val="single" w:sz="4" w:space="0" w:color="000000"/>
              <w:left w:val="single" w:sz="4" w:space="0" w:color="000000"/>
              <w:bottom w:val="single" w:sz="4" w:space="0" w:color="000000"/>
              <w:right w:val="single" w:sz="4" w:space="0" w:color="000000"/>
            </w:tcBorders>
          </w:tcPr>
          <w:p w:rsidR="00693776" w:rsidRPr="00C52E44" w:rsidRDefault="00025360" w:rsidP="00C97261">
            <w:pPr>
              <w:pStyle w:val="TabellRad"/>
              <w:snapToGrid w:val="0"/>
              <w:rPr>
                <w:lang w:val="en-US"/>
              </w:rPr>
            </w:pPr>
            <w:fldSimple w:instr=" FILENAME   \* MERGEFORMAT ">
              <w:r w:rsidR="00E37B92">
                <w:rPr>
                  <w:noProof/>
                  <w:lang w:val="en-US"/>
                </w:rPr>
                <w:t>PDT_DNS_TC_DNSSEC.docx</w:t>
              </w:r>
            </w:fldSimple>
          </w:p>
        </w:tc>
      </w:tr>
    </w:tbl>
    <w:p w:rsidR="00693776" w:rsidRPr="00C52E44" w:rsidRDefault="00693776" w:rsidP="00693776">
      <w:pPr>
        <w:pStyle w:val="Rubrik2-IN"/>
        <w:rPr>
          <w:lang w:val="en-US"/>
        </w:rPr>
      </w:pPr>
      <w:r w:rsidRPr="00C52E44">
        <w:rPr>
          <w:lang w:val="en-US"/>
        </w:rPr>
        <w:t>Revisions</w:t>
      </w:r>
    </w:p>
    <w:tbl>
      <w:tblPr>
        <w:tblW w:w="0" w:type="auto"/>
        <w:tblInd w:w="70" w:type="dxa"/>
        <w:tblLayout w:type="fixed"/>
        <w:tblCellMar>
          <w:left w:w="70" w:type="dxa"/>
          <w:right w:w="70" w:type="dxa"/>
        </w:tblCellMar>
        <w:tblLook w:val="0000" w:firstRow="0" w:lastRow="0" w:firstColumn="0" w:lastColumn="0" w:noHBand="0" w:noVBand="0"/>
      </w:tblPr>
      <w:tblGrid>
        <w:gridCol w:w="1472"/>
        <w:gridCol w:w="1021"/>
        <w:gridCol w:w="2040"/>
        <w:gridCol w:w="5385"/>
      </w:tblGrid>
      <w:tr w:rsidR="00693776" w:rsidRPr="00C52E44" w:rsidTr="00C97261">
        <w:trPr>
          <w:cantSplit/>
          <w:tblHeader/>
        </w:trPr>
        <w:tc>
          <w:tcPr>
            <w:tcW w:w="1472" w:type="dxa"/>
            <w:tcBorders>
              <w:top w:val="single" w:sz="4" w:space="0" w:color="000000"/>
              <w:left w:val="single" w:sz="4" w:space="0" w:color="000000"/>
              <w:bottom w:val="single" w:sz="4" w:space="0" w:color="000000"/>
            </w:tcBorders>
            <w:shd w:val="clear" w:color="auto" w:fill="D8D8D8"/>
          </w:tcPr>
          <w:p w:rsidR="00693776" w:rsidRPr="00C52E44" w:rsidRDefault="00693776" w:rsidP="00C97261">
            <w:pPr>
              <w:pStyle w:val="TabellHuvud"/>
              <w:snapToGrid w:val="0"/>
              <w:rPr>
                <w:lang w:val="en-US"/>
              </w:rPr>
            </w:pPr>
            <w:r w:rsidRPr="00C52E44">
              <w:rPr>
                <w:lang w:val="en-US"/>
              </w:rPr>
              <w:t>Date</w:t>
            </w:r>
          </w:p>
        </w:tc>
        <w:tc>
          <w:tcPr>
            <w:tcW w:w="1021" w:type="dxa"/>
            <w:tcBorders>
              <w:top w:val="single" w:sz="4" w:space="0" w:color="000000"/>
              <w:left w:val="single" w:sz="4" w:space="0" w:color="000000"/>
              <w:bottom w:val="single" w:sz="4" w:space="0" w:color="000000"/>
            </w:tcBorders>
            <w:shd w:val="clear" w:color="auto" w:fill="D8D8D8"/>
          </w:tcPr>
          <w:p w:rsidR="00693776" w:rsidRPr="00C52E44" w:rsidRDefault="00693776" w:rsidP="00C97261">
            <w:pPr>
              <w:pStyle w:val="TabellHuvud"/>
              <w:snapToGrid w:val="0"/>
              <w:jc w:val="center"/>
              <w:rPr>
                <w:lang w:val="en-US"/>
              </w:rPr>
            </w:pPr>
            <w:r w:rsidRPr="00C52E44">
              <w:rPr>
                <w:lang w:val="en-US"/>
              </w:rPr>
              <w:t>Version</w:t>
            </w:r>
          </w:p>
        </w:tc>
        <w:tc>
          <w:tcPr>
            <w:tcW w:w="2040" w:type="dxa"/>
            <w:tcBorders>
              <w:top w:val="single" w:sz="4" w:space="0" w:color="000000"/>
              <w:left w:val="single" w:sz="4" w:space="0" w:color="000000"/>
              <w:bottom w:val="single" w:sz="4" w:space="0" w:color="000000"/>
            </w:tcBorders>
            <w:shd w:val="clear" w:color="auto" w:fill="D8D8D8"/>
          </w:tcPr>
          <w:p w:rsidR="00693776" w:rsidRPr="00C52E44" w:rsidRDefault="00693776" w:rsidP="00C97261">
            <w:pPr>
              <w:pStyle w:val="TabellHuvud"/>
              <w:snapToGrid w:val="0"/>
              <w:rPr>
                <w:lang w:val="en-US"/>
              </w:rPr>
            </w:pPr>
            <w:r w:rsidRPr="00C52E44">
              <w:rPr>
                <w:lang w:val="en-US"/>
              </w:rPr>
              <w:t>Name</w:t>
            </w:r>
          </w:p>
        </w:tc>
        <w:tc>
          <w:tcPr>
            <w:tcW w:w="5385" w:type="dxa"/>
            <w:tcBorders>
              <w:top w:val="single" w:sz="4" w:space="0" w:color="000000"/>
              <w:left w:val="single" w:sz="4" w:space="0" w:color="000000"/>
              <w:bottom w:val="single" w:sz="4" w:space="0" w:color="000000"/>
              <w:right w:val="single" w:sz="4" w:space="0" w:color="000000"/>
            </w:tcBorders>
            <w:shd w:val="clear" w:color="auto" w:fill="D8D8D8"/>
          </w:tcPr>
          <w:p w:rsidR="00693776" w:rsidRPr="00C52E44" w:rsidRDefault="00693776" w:rsidP="00C97261">
            <w:pPr>
              <w:pStyle w:val="TabellHuvud"/>
              <w:snapToGrid w:val="0"/>
              <w:rPr>
                <w:lang w:val="en-US"/>
              </w:rPr>
            </w:pPr>
            <w:r w:rsidRPr="00C52E44">
              <w:rPr>
                <w:lang w:val="en-US"/>
              </w:rPr>
              <w:t>Description</w:t>
            </w:r>
          </w:p>
        </w:tc>
      </w:tr>
      <w:tr w:rsidR="00693776" w:rsidRPr="00C52E44" w:rsidTr="00C97261">
        <w:trPr>
          <w:cantSplit/>
        </w:trPr>
        <w:tc>
          <w:tcPr>
            <w:tcW w:w="1472" w:type="dxa"/>
            <w:tcBorders>
              <w:top w:val="single" w:sz="4" w:space="0" w:color="000000"/>
              <w:left w:val="single" w:sz="4" w:space="0" w:color="000000"/>
              <w:bottom w:val="single" w:sz="4" w:space="0" w:color="000000"/>
            </w:tcBorders>
          </w:tcPr>
          <w:p w:rsidR="00693776" w:rsidRPr="00C52E44" w:rsidRDefault="005F54A2" w:rsidP="00C97261">
            <w:pPr>
              <w:pStyle w:val="TabellRad"/>
              <w:snapToGrid w:val="0"/>
              <w:rPr>
                <w:lang w:val="en-US"/>
              </w:rPr>
            </w:pPr>
            <w:r>
              <w:rPr>
                <w:lang w:val="en-US"/>
              </w:rPr>
              <w:t>2013-01-</w:t>
            </w:r>
            <w:r w:rsidR="00592889">
              <w:rPr>
                <w:lang w:val="en-US"/>
              </w:rPr>
              <w:t>24</w:t>
            </w:r>
          </w:p>
        </w:tc>
        <w:tc>
          <w:tcPr>
            <w:tcW w:w="1021" w:type="dxa"/>
            <w:tcBorders>
              <w:top w:val="single" w:sz="4" w:space="0" w:color="000000"/>
              <w:left w:val="single" w:sz="4" w:space="0" w:color="000000"/>
              <w:bottom w:val="single" w:sz="4" w:space="0" w:color="000000"/>
            </w:tcBorders>
          </w:tcPr>
          <w:p w:rsidR="00693776" w:rsidRPr="00C52E44" w:rsidRDefault="00492839" w:rsidP="00C97261">
            <w:pPr>
              <w:pStyle w:val="TabellRad"/>
              <w:snapToGrid w:val="0"/>
              <w:jc w:val="center"/>
              <w:rPr>
                <w:lang w:val="en-US"/>
              </w:rPr>
            </w:pPr>
            <w:r w:rsidRPr="00C52E44">
              <w:rPr>
                <w:lang w:val="en-US"/>
              </w:rPr>
              <w:t>PA1</w:t>
            </w:r>
          </w:p>
        </w:tc>
        <w:tc>
          <w:tcPr>
            <w:tcW w:w="2040" w:type="dxa"/>
            <w:tcBorders>
              <w:top w:val="single" w:sz="4" w:space="0" w:color="000000"/>
              <w:left w:val="single" w:sz="4" w:space="0" w:color="000000"/>
              <w:bottom w:val="single" w:sz="4" w:space="0" w:color="000000"/>
            </w:tcBorders>
          </w:tcPr>
          <w:p w:rsidR="00693776" w:rsidRPr="00C52E44" w:rsidRDefault="00ED0042" w:rsidP="00C97261">
            <w:pPr>
              <w:pStyle w:val="TabellRad"/>
              <w:snapToGrid w:val="0"/>
              <w:rPr>
                <w:lang w:val="en-US"/>
              </w:rPr>
            </w:pPr>
            <w:proofErr w:type="spellStart"/>
            <w:r>
              <w:rPr>
                <w:lang w:val="en-US"/>
              </w:rPr>
              <w:t>Patrik</w:t>
            </w:r>
            <w:proofErr w:type="spellEnd"/>
            <w:r w:rsidR="00156CE2" w:rsidRPr="00C52E44">
              <w:rPr>
                <w:lang w:val="en-US"/>
              </w:rPr>
              <w:t xml:space="preserve"> </w:t>
            </w:r>
            <w:proofErr w:type="spellStart"/>
            <w:r w:rsidR="00156CE2" w:rsidRPr="00C52E44">
              <w:rPr>
                <w:lang w:val="en-US"/>
              </w:rPr>
              <w:t>Wallström</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693776" w:rsidRPr="00C52E44" w:rsidRDefault="00693776" w:rsidP="00492839">
            <w:pPr>
              <w:pStyle w:val="TabellRad"/>
              <w:tabs>
                <w:tab w:val="left" w:pos="454"/>
              </w:tabs>
              <w:spacing w:before="0" w:after="0"/>
              <w:rPr>
                <w:lang w:val="en-US"/>
              </w:rPr>
            </w:pPr>
            <w:r w:rsidRPr="00C52E44">
              <w:rPr>
                <w:lang w:val="en-US"/>
              </w:rPr>
              <w:t>Initial document</w:t>
            </w:r>
          </w:p>
        </w:tc>
      </w:tr>
      <w:tr w:rsidR="00492839" w:rsidRPr="00C52E44" w:rsidTr="00C97261">
        <w:trPr>
          <w:cantSplit/>
        </w:trPr>
        <w:tc>
          <w:tcPr>
            <w:tcW w:w="1472" w:type="dxa"/>
            <w:tcBorders>
              <w:top w:val="single" w:sz="4" w:space="0" w:color="000000"/>
              <w:left w:val="single" w:sz="4" w:space="0" w:color="000000"/>
              <w:bottom w:val="single" w:sz="4" w:space="0" w:color="000000"/>
            </w:tcBorders>
          </w:tcPr>
          <w:p w:rsidR="00492839" w:rsidRPr="00C52E44" w:rsidRDefault="00ED0042" w:rsidP="00C97261">
            <w:pPr>
              <w:pStyle w:val="TabellRad"/>
              <w:snapToGrid w:val="0"/>
              <w:rPr>
                <w:lang w:val="en-US"/>
              </w:rPr>
            </w:pPr>
            <w:r>
              <w:rPr>
                <w:lang w:val="en-US"/>
              </w:rPr>
              <w:t>2013-01-24</w:t>
            </w:r>
          </w:p>
        </w:tc>
        <w:tc>
          <w:tcPr>
            <w:tcW w:w="1021" w:type="dxa"/>
            <w:tcBorders>
              <w:top w:val="single" w:sz="4" w:space="0" w:color="000000"/>
              <w:left w:val="single" w:sz="4" w:space="0" w:color="000000"/>
              <w:bottom w:val="single" w:sz="4" w:space="0" w:color="000000"/>
            </w:tcBorders>
          </w:tcPr>
          <w:p w:rsidR="00492839" w:rsidRPr="00C52E44" w:rsidRDefault="00ED0042" w:rsidP="00CF1E7F">
            <w:pPr>
              <w:pStyle w:val="TabellRad"/>
              <w:snapToGrid w:val="0"/>
              <w:jc w:val="center"/>
              <w:rPr>
                <w:lang w:val="en-US"/>
              </w:rPr>
            </w:pPr>
            <w:r>
              <w:rPr>
                <w:lang w:val="en-US"/>
              </w:rPr>
              <w:t>PA2</w:t>
            </w:r>
          </w:p>
        </w:tc>
        <w:tc>
          <w:tcPr>
            <w:tcW w:w="2040" w:type="dxa"/>
            <w:tcBorders>
              <w:top w:val="single" w:sz="4" w:space="0" w:color="000000"/>
              <w:left w:val="single" w:sz="4" w:space="0" w:color="000000"/>
              <w:bottom w:val="single" w:sz="4" w:space="0" w:color="000000"/>
            </w:tcBorders>
          </w:tcPr>
          <w:p w:rsidR="00492839" w:rsidRPr="00C52E44" w:rsidRDefault="00ED0042" w:rsidP="00C97261">
            <w:pPr>
              <w:pStyle w:val="TabellRad"/>
              <w:snapToGrid w:val="0"/>
              <w:rPr>
                <w:lang w:val="en-US"/>
              </w:rPr>
            </w:pPr>
            <w:r>
              <w:rPr>
                <w:lang w:val="en-US"/>
              </w:rPr>
              <w:t xml:space="preserve">Rickard </w:t>
            </w:r>
            <w:proofErr w:type="spellStart"/>
            <w:r>
              <w:rPr>
                <w:lang w:val="en-US"/>
              </w:rPr>
              <w:t>Bellgrim</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492839" w:rsidRPr="00C52E44" w:rsidRDefault="00ED0042" w:rsidP="00492839">
            <w:pPr>
              <w:pStyle w:val="TabellRad"/>
              <w:tabs>
                <w:tab w:val="left" w:pos="454"/>
              </w:tabs>
              <w:spacing w:before="0" w:after="0"/>
              <w:rPr>
                <w:lang w:val="en-US"/>
              </w:rPr>
            </w:pPr>
            <w:r>
              <w:rPr>
                <w:lang w:val="en-US"/>
              </w:rPr>
              <w:t>Update text after review</w:t>
            </w:r>
          </w:p>
        </w:tc>
      </w:tr>
      <w:tr w:rsidR="008F1101" w:rsidRPr="00E85DB2" w:rsidTr="00C97261">
        <w:trPr>
          <w:cantSplit/>
        </w:trPr>
        <w:tc>
          <w:tcPr>
            <w:tcW w:w="1472" w:type="dxa"/>
            <w:tcBorders>
              <w:top w:val="single" w:sz="4" w:space="0" w:color="000000"/>
              <w:left w:val="single" w:sz="4" w:space="0" w:color="000000"/>
              <w:bottom w:val="single" w:sz="4" w:space="0" w:color="000000"/>
            </w:tcBorders>
          </w:tcPr>
          <w:p w:rsidR="008F1101" w:rsidRDefault="008F1101" w:rsidP="00C97261">
            <w:pPr>
              <w:pStyle w:val="TabellRad"/>
              <w:snapToGrid w:val="0"/>
              <w:rPr>
                <w:lang w:val="en-US"/>
              </w:rPr>
            </w:pPr>
            <w:r>
              <w:rPr>
                <w:lang w:val="en-US"/>
              </w:rPr>
              <w:t>2013-02-06</w:t>
            </w:r>
          </w:p>
        </w:tc>
        <w:tc>
          <w:tcPr>
            <w:tcW w:w="1021" w:type="dxa"/>
            <w:tcBorders>
              <w:top w:val="single" w:sz="4" w:space="0" w:color="000000"/>
              <w:left w:val="single" w:sz="4" w:space="0" w:color="000000"/>
              <w:bottom w:val="single" w:sz="4" w:space="0" w:color="000000"/>
            </w:tcBorders>
          </w:tcPr>
          <w:p w:rsidR="008F1101" w:rsidRDefault="008F1101" w:rsidP="00CF1E7F">
            <w:pPr>
              <w:pStyle w:val="TabellRad"/>
              <w:snapToGrid w:val="0"/>
              <w:jc w:val="center"/>
              <w:rPr>
                <w:lang w:val="en-US"/>
              </w:rPr>
            </w:pPr>
            <w:r>
              <w:rPr>
                <w:lang w:val="en-US"/>
              </w:rPr>
              <w:t>PA3</w:t>
            </w:r>
          </w:p>
        </w:tc>
        <w:tc>
          <w:tcPr>
            <w:tcW w:w="2040" w:type="dxa"/>
            <w:tcBorders>
              <w:top w:val="single" w:sz="4" w:space="0" w:color="000000"/>
              <w:left w:val="single" w:sz="4" w:space="0" w:color="000000"/>
              <w:bottom w:val="single" w:sz="4" w:space="0" w:color="000000"/>
            </w:tcBorders>
          </w:tcPr>
          <w:p w:rsidR="008F1101" w:rsidRDefault="008F1101" w:rsidP="00C97261">
            <w:pPr>
              <w:pStyle w:val="TabellRad"/>
              <w:snapToGrid w:val="0"/>
              <w:rPr>
                <w:lang w:val="en-US"/>
              </w:rPr>
            </w:pPr>
            <w:r>
              <w:rPr>
                <w:lang w:val="en-US"/>
              </w:rPr>
              <w:t xml:space="preserve">Rickard </w:t>
            </w:r>
            <w:proofErr w:type="spellStart"/>
            <w:r>
              <w:rPr>
                <w:lang w:val="en-US"/>
              </w:rPr>
              <w:t>Bellgrim</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8F1101" w:rsidRDefault="008F1101" w:rsidP="00492839">
            <w:pPr>
              <w:pStyle w:val="TabellRad"/>
              <w:tabs>
                <w:tab w:val="left" w:pos="454"/>
              </w:tabs>
              <w:spacing w:before="0" w:after="0"/>
              <w:rPr>
                <w:lang w:val="en-US"/>
              </w:rPr>
            </w:pPr>
            <w:r>
              <w:rPr>
                <w:lang w:val="en-US"/>
              </w:rPr>
              <w:t>Add Document Hierarchy and final chapter</w:t>
            </w:r>
          </w:p>
        </w:tc>
      </w:tr>
      <w:tr w:rsidR="0009781F" w:rsidRPr="00C52E44" w:rsidTr="00C97261">
        <w:trPr>
          <w:cantSplit/>
        </w:trPr>
        <w:tc>
          <w:tcPr>
            <w:tcW w:w="1472" w:type="dxa"/>
            <w:tcBorders>
              <w:top w:val="single" w:sz="4" w:space="0" w:color="000000"/>
              <w:left w:val="single" w:sz="4" w:space="0" w:color="000000"/>
              <w:bottom w:val="single" w:sz="4" w:space="0" w:color="000000"/>
            </w:tcBorders>
          </w:tcPr>
          <w:p w:rsidR="0009781F" w:rsidRDefault="0009781F" w:rsidP="00C97261">
            <w:pPr>
              <w:pStyle w:val="TabellRad"/>
              <w:snapToGrid w:val="0"/>
              <w:rPr>
                <w:lang w:val="en-US"/>
              </w:rPr>
            </w:pPr>
            <w:r>
              <w:rPr>
                <w:lang w:val="en-US"/>
              </w:rPr>
              <w:t>2013-02-08</w:t>
            </w:r>
          </w:p>
        </w:tc>
        <w:tc>
          <w:tcPr>
            <w:tcW w:w="1021" w:type="dxa"/>
            <w:tcBorders>
              <w:top w:val="single" w:sz="4" w:space="0" w:color="000000"/>
              <w:left w:val="single" w:sz="4" w:space="0" w:color="000000"/>
              <w:bottom w:val="single" w:sz="4" w:space="0" w:color="000000"/>
            </w:tcBorders>
          </w:tcPr>
          <w:p w:rsidR="0009781F" w:rsidRDefault="0009781F" w:rsidP="00CF1E7F">
            <w:pPr>
              <w:pStyle w:val="TabellRad"/>
              <w:snapToGrid w:val="0"/>
              <w:jc w:val="center"/>
              <w:rPr>
                <w:lang w:val="en-US"/>
              </w:rPr>
            </w:pPr>
            <w:r>
              <w:rPr>
                <w:lang w:val="en-US"/>
              </w:rPr>
              <w:t>PA4</w:t>
            </w:r>
          </w:p>
        </w:tc>
        <w:tc>
          <w:tcPr>
            <w:tcW w:w="2040" w:type="dxa"/>
            <w:tcBorders>
              <w:top w:val="single" w:sz="4" w:space="0" w:color="000000"/>
              <w:left w:val="single" w:sz="4" w:space="0" w:color="000000"/>
              <w:bottom w:val="single" w:sz="4" w:space="0" w:color="000000"/>
            </w:tcBorders>
          </w:tcPr>
          <w:p w:rsidR="0009781F" w:rsidRDefault="0009781F" w:rsidP="00C97261">
            <w:pPr>
              <w:pStyle w:val="TabellRad"/>
              <w:snapToGrid w:val="0"/>
              <w:rPr>
                <w:lang w:val="en-US"/>
              </w:rPr>
            </w:pPr>
            <w:proofErr w:type="spellStart"/>
            <w:r>
              <w:rPr>
                <w:lang w:val="en-US"/>
              </w:rPr>
              <w:t>Patrik</w:t>
            </w:r>
            <w:proofErr w:type="spellEnd"/>
            <w:r>
              <w:rPr>
                <w:lang w:val="en-US"/>
              </w:rPr>
              <w:t xml:space="preserve"> </w:t>
            </w:r>
            <w:proofErr w:type="spellStart"/>
            <w:r>
              <w:rPr>
                <w:lang w:val="en-US"/>
              </w:rPr>
              <w:t>Wallström</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CD56EB" w:rsidRDefault="0009781F" w:rsidP="00492839">
            <w:pPr>
              <w:pStyle w:val="TabellRad"/>
              <w:tabs>
                <w:tab w:val="left" w:pos="454"/>
              </w:tabs>
              <w:spacing w:before="0" w:after="0"/>
              <w:rPr>
                <w:lang w:val="en-US"/>
              </w:rPr>
            </w:pPr>
            <w:proofErr w:type="spellStart"/>
            <w:r>
              <w:rPr>
                <w:lang w:val="en-US"/>
              </w:rPr>
              <w:t>Anycast</w:t>
            </w:r>
            <w:proofErr w:type="spellEnd"/>
            <w:r>
              <w:rPr>
                <w:lang w:val="en-US"/>
              </w:rPr>
              <w:t xml:space="preserve"> updates</w:t>
            </w:r>
          </w:p>
        </w:tc>
      </w:tr>
      <w:tr w:rsidR="00CD56EB" w:rsidRPr="00C52E44" w:rsidTr="00C97261">
        <w:trPr>
          <w:cantSplit/>
        </w:trPr>
        <w:tc>
          <w:tcPr>
            <w:tcW w:w="1472" w:type="dxa"/>
            <w:tcBorders>
              <w:top w:val="single" w:sz="4" w:space="0" w:color="000000"/>
              <w:left w:val="single" w:sz="4" w:space="0" w:color="000000"/>
              <w:bottom w:val="single" w:sz="4" w:space="0" w:color="000000"/>
            </w:tcBorders>
          </w:tcPr>
          <w:p w:rsidR="00CD56EB" w:rsidRDefault="00CD56EB" w:rsidP="00C97261">
            <w:pPr>
              <w:pStyle w:val="TabellRad"/>
              <w:snapToGrid w:val="0"/>
              <w:rPr>
                <w:lang w:val="en-US"/>
              </w:rPr>
            </w:pPr>
            <w:r>
              <w:rPr>
                <w:lang w:val="en-US"/>
              </w:rPr>
              <w:t>2013-02-25</w:t>
            </w:r>
          </w:p>
        </w:tc>
        <w:tc>
          <w:tcPr>
            <w:tcW w:w="1021" w:type="dxa"/>
            <w:tcBorders>
              <w:top w:val="single" w:sz="4" w:space="0" w:color="000000"/>
              <w:left w:val="single" w:sz="4" w:space="0" w:color="000000"/>
              <w:bottom w:val="single" w:sz="4" w:space="0" w:color="000000"/>
            </w:tcBorders>
          </w:tcPr>
          <w:p w:rsidR="00CD56EB" w:rsidRDefault="00CD56EB" w:rsidP="00CF1E7F">
            <w:pPr>
              <w:pStyle w:val="TabellRad"/>
              <w:snapToGrid w:val="0"/>
              <w:jc w:val="center"/>
              <w:rPr>
                <w:lang w:val="en-US"/>
              </w:rPr>
            </w:pPr>
            <w:r>
              <w:rPr>
                <w:lang w:val="en-US"/>
              </w:rPr>
              <w:t>PA5</w:t>
            </w:r>
          </w:p>
        </w:tc>
        <w:tc>
          <w:tcPr>
            <w:tcW w:w="2040" w:type="dxa"/>
            <w:tcBorders>
              <w:top w:val="single" w:sz="4" w:space="0" w:color="000000"/>
              <w:left w:val="single" w:sz="4" w:space="0" w:color="000000"/>
              <w:bottom w:val="single" w:sz="4" w:space="0" w:color="000000"/>
            </w:tcBorders>
          </w:tcPr>
          <w:p w:rsidR="00CD56EB" w:rsidRDefault="00CD56EB" w:rsidP="00C97261">
            <w:pPr>
              <w:pStyle w:val="TabellRad"/>
              <w:snapToGrid w:val="0"/>
              <w:rPr>
                <w:lang w:val="en-US"/>
              </w:rPr>
            </w:pPr>
            <w:proofErr w:type="spellStart"/>
            <w:r>
              <w:rPr>
                <w:lang w:val="en-US"/>
              </w:rPr>
              <w:t>Patrik</w:t>
            </w:r>
            <w:proofErr w:type="spellEnd"/>
            <w:r>
              <w:rPr>
                <w:lang w:val="en-US"/>
              </w:rPr>
              <w:t xml:space="preserve"> </w:t>
            </w:r>
            <w:proofErr w:type="spellStart"/>
            <w:r>
              <w:rPr>
                <w:lang w:val="en-US"/>
              </w:rPr>
              <w:t>Wallström</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CD56EB" w:rsidRDefault="00CD56EB" w:rsidP="00492839">
            <w:pPr>
              <w:pStyle w:val="TabellRad"/>
              <w:tabs>
                <w:tab w:val="left" w:pos="454"/>
              </w:tabs>
              <w:spacing w:before="0" w:after="0"/>
              <w:rPr>
                <w:lang w:val="en-US"/>
              </w:rPr>
            </w:pPr>
            <w:r>
              <w:rPr>
                <w:lang w:val="en-US"/>
              </w:rPr>
              <w:t>Updated input parameters</w:t>
            </w:r>
          </w:p>
        </w:tc>
      </w:tr>
      <w:tr w:rsidR="003B46C5" w:rsidRPr="00E85DB2" w:rsidTr="00C97261">
        <w:trPr>
          <w:cantSplit/>
        </w:trPr>
        <w:tc>
          <w:tcPr>
            <w:tcW w:w="1472" w:type="dxa"/>
            <w:tcBorders>
              <w:top w:val="single" w:sz="4" w:space="0" w:color="000000"/>
              <w:left w:val="single" w:sz="4" w:space="0" w:color="000000"/>
              <w:bottom w:val="single" w:sz="4" w:space="0" w:color="000000"/>
            </w:tcBorders>
          </w:tcPr>
          <w:p w:rsidR="003B46C5" w:rsidRDefault="003B46C5" w:rsidP="0016204E">
            <w:pPr>
              <w:pStyle w:val="TabellRad"/>
              <w:snapToGrid w:val="0"/>
              <w:rPr>
                <w:lang w:val="en-US"/>
              </w:rPr>
            </w:pPr>
            <w:r>
              <w:rPr>
                <w:lang w:val="en-US"/>
              </w:rPr>
              <w:t>2013-</w:t>
            </w:r>
            <w:r w:rsidR="0016204E">
              <w:rPr>
                <w:lang w:val="en-US"/>
              </w:rPr>
              <w:t>04-04</w:t>
            </w:r>
          </w:p>
        </w:tc>
        <w:tc>
          <w:tcPr>
            <w:tcW w:w="1021" w:type="dxa"/>
            <w:tcBorders>
              <w:top w:val="single" w:sz="4" w:space="0" w:color="000000"/>
              <w:left w:val="single" w:sz="4" w:space="0" w:color="000000"/>
              <w:bottom w:val="single" w:sz="4" w:space="0" w:color="000000"/>
            </w:tcBorders>
          </w:tcPr>
          <w:p w:rsidR="003B46C5" w:rsidRDefault="003B46C5" w:rsidP="00CF1E7F">
            <w:pPr>
              <w:pStyle w:val="TabellRad"/>
              <w:snapToGrid w:val="0"/>
              <w:jc w:val="center"/>
              <w:rPr>
                <w:lang w:val="en-US"/>
              </w:rPr>
            </w:pPr>
            <w:r>
              <w:rPr>
                <w:lang w:val="en-US"/>
              </w:rPr>
              <w:t>PA6</w:t>
            </w:r>
          </w:p>
        </w:tc>
        <w:tc>
          <w:tcPr>
            <w:tcW w:w="2040" w:type="dxa"/>
            <w:tcBorders>
              <w:top w:val="single" w:sz="4" w:space="0" w:color="000000"/>
              <w:left w:val="single" w:sz="4" w:space="0" w:color="000000"/>
              <w:bottom w:val="single" w:sz="4" w:space="0" w:color="000000"/>
            </w:tcBorders>
          </w:tcPr>
          <w:p w:rsidR="003B46C5" w:rsidRDefault="003B46C5" w:rsidP="00C97261">
            <w:pPr>
              <w:pStyle w:val="TabellRad"/>
              <w:snapToGrid w:val="0"/>
              <w:rPr>
                <w:lang w:val="en-US"/>
              </w:rPr>
            </w:pPr>
            <w:proofErr w:type="spellStart"/>
            <w:r>
              <w:rPr>
                <w:lang w:val="en-US"/>
              </w:rPr>
              <w:t>Patrik</w:t>
            </w:r>
            <w:proofErr w:type="spellEnd"/>
            <w:r>
              <w:rPr>
                <w:lang w:val="en-US"/>
              </w:rPr>
              <w:t xml:space="preserve"> </w:t>
            </w:r>
            <w:proofErr w:type="spellStart"/>
            <w:r>
              <w:rPr>
                <w:lang w:val="en-US"/>
              </w:rPr>
              <w:t>Wallström</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3B46C5" w:rsidRDefault="003B46C5" w:rsidP="00492839">
            <w:pPr>
              <w:pStyle w:val="TabellRad"/>
              <w:tabs>
                <w:tab w:val="left" w:pos="454"/>
              </w:tabs>
              <w:spacing w:before="0" w:after="0"/>
              <w:rPr>
                <w:lang w:val="en-US"/>
              </w:rPr>
            </w:pPr>
            <w:r>
              <w:rPr>
                <w:lang w:val="en-US"/>
              </w:rPr>
              <w:t>Added new test cases from updated SOW</w:t>
            </w:r>
          </w:p>
        </w:tc>
      </w:tr>
      <w:tr w:rsidR="00DF7B9F" w:rsidRPr="00C52E44" w:rsidTr="00C97261">
        <w:trPr>
          <w:cantSplit/>
        </w:trPr>
        <w:tc>
          <w:tcPr>
            <w:tcW w:w="1472" w:type="dxa"/>
            <w:tcBorders>
              <w:top w:val="single" w:sz="4" w:space="0" w:color="000000"/>
              <w:left w:val="single" w:sz="4" w:space="0" w:color="000000"/>
              <w:bottom w:val="single" w:sz="4" w:space="0" w:color="000000"/>
            </w:tcBorders>
          </w:tcPr>
          <w:p w:rsidR="00DF7B9F" w:rsidRDefault="00DF7B9F" w:rsidP="0016204E">
            <w:pPr>
              <w:pStyle w:val="TabellRad"/>
              <w:snapToGrid w:val="0"/>
              <w:rPr>
                <w:lang w:val="en-US"/>
              </w:rPr>
            </w:pPr>
            <w:r>
              <w:rPr>
                <w:lang w:val="en-US"/>
              </w:rPr>
              <w:t>2013-04-08</w:t>
            </w:r>
          </w:p>
        </w:tc>
        <w:tc>
          <w:tcPr>
            <w:tcW w:w="1021" w:type="dxa"/>
            <w:tcBorders>
              <w:top w:val="single" w:sz="4" w:space="0" w:color="000000"/>
              <w:left w:val="single" w:sz="4" w:space="0" w:color="000000"/>
              <w:bottom w:val="single" w:sz="4" w:space="0" w:color="000000"/>
            </w:tcBorders>
          </w:tcPr>
          <w:p w:rsidR="00DF7B9F" w:rsidRDefault="00DF7B9F" w:rsidP="00CF1E7F">
            <w:pPr>
              <w:pStyle w:val="TabellRad"/>
              <w:snapToGrid w:val="0"/>
              <w:jc w:val="center"/>
              <w:rPr>
                <w:lang w:val="en-US"/>
              </w:rPr>
            </w:pPr>
            <w:r>
              <w:rPr>
                <w:lang w:val="en-US"/>
              </w:rPr>
              <w:t>PA7</w:t>
            </w:r>
          </w:p>
        </w:tc>
        <w:tc>
          <w:tcPr>
            <w:tcW w:w="2040" w:type="dxa"/>
            <w:tcBorders>
              <w:top w:val="single" w:sz="4" w:space="0" w:color="000000"/>
              <w:left w:val="single" w:sz="4" w:space="0" w:color="000000"/>
              <w:bottom w:val="single" w:sz="4" w:space="0" w:color="000000"/>
            </w:tcBorders>
          </w:tcPr>
          <w:p w:rsidR="00DF7B9F" w:rsidRDefault="00DF7B9F" w:rsidP="00C97261">
            <w:pPr>
              <w:pStyle w:val="TabellRad"/>
              <w:snapToGrid w:val="0"/>
              <w:rPr>
                <w:lang w:val="en-US"/>
              </w:rPr>
            </w:pPr>
            <w:proofErr w:type="spellStart"/>
            <w:r>
              <w:rPr>
                <w:lang w:val="en-US"/>
              </w:rPr>
              <w:t>Patrik</w:t>
            </w:r>
            <w:proofErr w:type="spellEnd"/>
            <w:r>
              <w:rPr>
                <w:lang w:val="en-US"/>
              </w:rPr>
              <w:t xml:space="preserve"> </w:t>
            </w:r>
            <w:proofErr w:type="spellStart"/>
            <w:r>
              <w:rPr>
                <w:lang w:val="en-US"/>
              </w:rPr>
              <w:t>Wallström</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DF7B9F" w:rsidRDefault="00DF7B9F" w:rsidP="00492839">
            <w:pPr>
              <w:pStyle w:val="TabellRad"/>
              <w:tabs>
                <w:tab w:val="left" w:pos="454"/>
              </w:tabs>
              <w:spacing w:before="0" w:after="0"/>
              <w:rPr>
                <w:lang w:val="en-US"/>
              </w:rPr>
            </w:pPr>
            <w:r>
              <w:rPr>
                <w:lang w:val="en-US"/>
              </w:rPr>
              <w:t>Clarified DNSKEY algorithm statement</w:t>
            </w:r>
          </w:p>
        </w:tc>
      </w:tr>
      <w:tr w:rsidR="006831AF" w:rsidTr="006831AF">
        <w:trPr>
          <w:cantSplit/>
        </w:trPr>
        <w:tc>
          <w:tcPr>
            <w:tcW w:w="1472" w:type="dxa"/>
            <w:tcBorders>
              <w:top w:val="single" w:sz="4" w:space="0" w:color="000000"/>
              <w:left w:val="single" w:sz="4" w:space="0" w:color="000000"/>
              <w:bottom w:val="single" w:sz="4" w:space="0" w:color="000000"/>
            </w:tcBorders>
          </w:tcPr>
          <w:p w:rsidR="006831AF" w:rsidRDefault="006831AF" w:rsidP="006831AF">
            <w:pPr>
              <w:pStyle w:val="TabellRad"/>
              <w:snapToGrid w:val="0"/>
              <w:rPr>
                <w:lang w:val="en-US"/>
              </w:rPr>
            </w:pPr>
            <w:r>
              <w:rPr>
                <w:lang w:val="en-US"/>
              </w:rPr>
              <w:t>2013-04-08</w:t>
            </w:r>
          </w:p>
        </w:tc>
        <w:tc>
          <w:tcPr>
            <w:tcW w:w="1021" w:type="dxa"/>
            <w:tcBorders>
              <w:top w:val="single" w:sz="4" w:space="0" w:color="000000"/>
              <w:left w:val="single" w:sz="4" w:space="0" w:color="000000"/>
              <w:bottom w:val="single" w:sz="4" w:space="0" w:color="000000"/>
            </w:tcBorders>
          </w:tcPr>
          <w:p w:rsidR="006831AF" w:rsidRDefault="006831AF" w:rsidP="006831AF">
            <w:pPr>
              <w:pStyle w:val="TabellRad"/>
              <w:snapToGrid w:val="0"/>
              <w:jc w:val="center"/>
              <w:rPr>
                <w:lang w:val="en-US"/>
              </w:rPr>
            </w:pPr>
            <w:r>
              <w:rPr>
                <w:lang w:val="en-US"/>
              </w:rPr>
              <w:t>B</w:t>
            </w:r>
          </w:p>
        </w:tc>
        <w:tc>
          <w:tcPr>
            <w:tcW w:w="2040" w:type="dxa"/>
            <w:tcBorders>
              <w:top w:val="single" w:sz="4" w:space="0" w:color="000000"/>
              <w:left w:val="single" w:sz="4" w:space="0" w:color="000000"/>
              <w:bottom w:val="single" w:sz="4" w:space="0" w:color="000000"/>
            </w:tcBorders>
          </w:tcPr>
          <w:p w:rsidR="006831AF" w:rsidRDefault="006831AF" w:rsidP="006831AF">
            <w:pPr>
              <w:pStyle w:val="TabellRad"/>
              <w:snapToGrid w:val="0"/>
              <w:rPr>
                <w:lang w:val="en-US"/>
              </w:rPr>
            </w:pPr>
            <w:r>
              <w:rPr>
                <w:lang w:val="en-US"/>
              </w:rPr>
              <w:t>Staffan Hagnell</w:t>
            </w:r>
          </w:p>
        </w:tc>
        <w:tc>
          <w:tcPr>
            <w:tcW w:w="5385" w:type="dxa"/>
            <w:tcBorders>
              <w:top w:val="single" w:sz="4" w:space="0" w:color="000000"/>
              <w:left w:val="single" w:sz="4" w:space="0" w:color="000000"/>
              <w:bottom w:val="single" w:sz="4" w:space="0" w:color="000000"/>
              <w:right w:val="single" w:sz="4" w:space="0" w:color="000000"/>
            </w:tcBorders>
          </w:tcPr>
          <w:p w:rsidR="006831AF" w:rsidRDefault="006831AF" w:rsidP="006831AF">
            <w:pPr>
              <w:pStyle w:val="TabellRad"/>
              <w:tabs>
                <w:tab w:val="left" w:pos="454"/>
              </w:tabs>
              <w:spacing w:before="0" w:after="0"/>
              <w:rPr>
                <w:lang w:val="en-US"/>
              </w:rPr>
            </w:pPr>
            <w:r>
              <w:rPr>
                <w:lang w:val="en-US"/>
              </w:rPr>
              <w:t>Delivery D2 for production</w:t>
            </w:r>
          </w:p>
        </w:tc>
      </w:tr>
      <w:tr w:rsidR="00E63B8C" w:rsidTr="006831AF">
        <w:trPr>
          <w:cantSplit/>
        </w:trPr>
        <w:tc>
          <w:tcPr>
            <w:tcW w:w="1472" w:type="dxa"/>
            <w:tcBorders>
              <w:top w:val="single" w:sz="4" w:space="0" w:color="000000"/>
              <w:left w:val="single" w:sz="4" w:space="0" w:color="000000"/>
              <w:bottom w:val="single" w:sz="4" w:space="0" w:color="000000"/>
            </w:tcBorders>
          </w:tcPr>
          <w:p w:rsidR="00E63B8C" w:rsidRDefault="00E63B8C" w:rsidP="006831AF">
            <w:pPr>
              <w:pStyle w:val="TabellRad"/>
              <w:snapToGrid w:val="0"/>
              <w:rPr>
                <w:lang w:val="en-US"/>
              </w:rPr>
            </w:pPr>
            <w:r>
              <w:rPr>
                <w:lang w:val="en-US"/>
              </w:rPr>
              <w:t>2013-05-03</w:t>
            </w:r>
          </w:p>
        </w:tc>
        <w:tc>
          <w:tcPr>
            <w:tcW w:w="1021" w:type="dxa"/>
            <w:tcBorders>
              <w:top w:val="single" w:sz="4" w:space="0" w:color="000000"/>
              <w:left w:val="single" w:sz="4" w:space="0" w:color="000000"/>
              <w:bottom w:val="single" w:sz="4" w:space="0" w:color="000000"/>
            </w:tcBorders>
          </w:tcPr>
          <w:p w:rsidR="00E63B8C" w:rsidRDefault="00E63B8C" w:rsidP="006831AF">
            <w:pPr>
              <w:pStyle w:val="TabellRad"/>
              <w:snapToGrid w:val="0"/>
              <w:jc w:val="center"/>
              <w:rPr>
                <w:lang w:val="en-US"/>
              </w:rPr>
            </w:pPr>
            <w:r>
              <w:rPr>
                <w:lang w:val="en-US"/>
              </w:rPr>
              <w:t>C</w:t>
            </w:r>
          </w:p>
        </w:tc>
        <w:tc>
          <w:tcPr>
            <w:tcW w:w="2040" w:type="dxa"/>
            <w:tcBorders>
              <w:top w:val="single" w:sz="4" w:space="0" w:color="000000"/>
              <w:left w:val="single" w:sz="4" w:space="0" w:color="000000"/>
              <w:bottom w:val="single" w:sz="4" w:space="0" w:color="000000"/>
            </w:tcBorders>
          </w:tcPr>
          <w:p w:rsidR="00E63B8C" w:rsidRDefault="00E63B8C" w:rsidP="006831AF">
            <w:pPr>
              <w:pStyle w:val="TabellRad"/>
              <w:snapToGrid w:val="0"/>
              <w:rPr>
                <w:lang w:val="en-US"/>
              </w:rPr>
            </w:pPr>
            <w:r w:rsidRPr="00E63B8C">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rsidR="00E63B8C" w:rsidRDefault="00E63B8C" w:rsidP="006831AF">
            <w:pPr>
              <w:pStyle w:val="TabellRad"/>
              <w:tabs>
                <w:tab w:val="left" w:pos="454"/>
              </w:tabs>
              <w:spacing w:before="0" w:after="0"/>
              <w:rPr>
                <w:lang w:val="en-US"/>
              </w:rPr>
            </w:pPr>
            <w:r>
              <w:rPr>
                <w:lang w:val="en-US"/>
              </w:rPr>
              <w:t>Released</w:t>
            </w:r>
          </w:p>
        </w:tc>
      </w:tr>
      <w:tr w:rsidR="00D967F2" w:rsidRPr="00E85DB2" w:rsidTr="006831AF">
        <w:trPr>
          <w:cantSplit/>
        </w:trPr>
        <w:tc>
          <w:tcPr>
            <w:tcW w:w="1472" w:type="dxa"/>
            <w:tcBorders>
              <w:top w:val="single" w:sz="4" w:space="0" w:color="000000"/>
              <w:left w:val="single" w:sz="4" w:space="0" w:color="000000"/>
              <w:bottom w:val="single" w:sz="4" w:space="0" w:color="000000"/>
            </w:tcBorders>
          </w:tcPr>
          <w:p w:rsidR="00D967F2" w:rsidRDefault="00D967F2" w:rsidP="006831AF">
            <w:pPr>
              <w:pStyle w:val="TabellRad"/>
              <w:snapToGrid w:val="0"/>
              <w:rPr>
                <w:lang w:val="en-US"/>
              </w:rPr>
            </w:pPr>
            <w:r>
              <w:rPr>
                <w:lang w:val="en-US"/>
              </w:rPr>
              <w:t>2013-05-27</w:t>
            </w:r>
          </w:p>
        </w:tc>
        <w:tc>
          <w:tcPr>
            <w:tcW w:w="1021" w:type="dxa"/>
            <w:tcBorders>
              <w:top w:val="single" w:sz="4" w:space="0" w:color="000000"/>
              <w:left w:val="single" w:sz="4" w:space="0" w:color="000000"/>
              <w:bottom w:val="single" w:sz="4" w:space="0" w:color="000000"/>
            </w:tcBorders>
          </w:tcPr>
          <w:p w:rsidR="00D967F2" w:rsidRDefault="007C02D8" w:rsidP="006831AF">
            <w:pPr>
              <w:pStyle w:val="TabellRad"/>
              <w:snapToGrid w:val="0"/>
              <w:jc w:val="center"/>
              <w:rPr>
                <w:lang w:val="en-US"/>
              </w:rPr>
            </w:pPr>
            <w:r>
              <w:rPr>
                <w:lang w:val="en-US"/>
              </w:rPr>
              <w:t>(P)</w:t>
            </w:r>
            <w:r w:rsidR="00D967F2">
              <w:rPr>
                <w:lang w:val="en-US"/>
              </w:rPr>
              <w:t>D1</w:t>
            </w:r>
          </w:p>
        </w:tc>
        <w:tc>
          <w:tcPr>
            <w:tcW w:w="2040" w:type="dxa"/>
            <w:tcBorders>
              <w:top w:val="single" w:sz="4" w:space="0" w:color="000000"/>
              <w:left w:val="single" w:sz="4" w:space="0" w:color="000000"/>
              <w:bottom w:val="single" w:sz="4" w:space="0" w:color="000000"/>
            </w:tcBorders>
          </w:tcPr>
          <w:p w:rsidR="00D967F2" w:rsidRPr="00E63B8C" w:rsidRDefault="00D967F2" w:rsidP="006831AF">
            <w:pPr>
              <w:pStyle w:val="TabellRad"/>
              <w:snapToGrid w:val="0"/>
              <w:rPr>
                <w:lang w:val="en-US"/>
              </w:rPr>
            </w:pPr>
            <w:proofErr w:type="spellStart"/>
            <w:r>
              <w:rPr>
                <w:lang w:val="en-US"/>
              </w:rPr>
              <w:t>Patrik</w:t>
            </w:r>
            <w:proofErr w:type="spellEnd"/>
            <w:r>
              <w:rPr>
                <w:lang w:val="en-US"/>
              </w:rPr>
              <w:t xml:space="preserve"> </w:t>
            </w:r>
            <w:proofErr w:type="spellStart"/>
            <w:r>
              <w:rPr>
                <w:lang w:val="en-US"/>
              </w:rPr>
              <w:t>Wallström</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D967F2" w:rsidRDefault="00D967F2" w:rsidP="006831AF">
            <w:pPr>
              <w:pStyle w:val="TabellRad"/>
              <w:tabs>
                <w:tab w:val="left" w:pos="454"/>
              </w:tabs>
              <w:spacing w:before="0" w:after="0"/>
              <w:rPr>
                <w:lang w:val="en-US"/>
              </w:rPr>
            </w:pPr>
            <w:r>
              <w:rPr>
                <w:lang w:val="en-US"/>
              </w:rPr>
              <w:t>Updated document to reflect the new Distributed test cases</w:t>
            </w:r>
            <w:r w:rsidR="000F2722">
              <w:rPr>
                <w:lang w:val="en-US"/>
              </w:rPr>
              <w:t xml:space="preserve"> (DNS16 and DNS17 moved to TC Distributed)</w:t>
            </w:r>
          </w:p>
        </w:tc>
      </w:tr>
      <w:tr w:rsidR="007C02D8" w:rsidTr="006831AF">
        <w:trPr>
          <w:cantSplit/>
        </w:trPr>
        <w:tc>
          <w:tcPr>
            <w:tcW w:w="1472" w:type="dxa"/>
            <w:tcBorders>
              <w:top w:val="single" w:sz="4" w:space="0" w:color="000000"/>
              <w:left w:val="single" w:sz="4" w:space="0" w:color="000000"/>
              <w:bottom w:val="single" w:sz="4" w:space="0" w:color="000000"/>
            </w:tcBorders>
          </w:tcPr>
          <w:p w:rsidR="007C02D8" w:rsidRDefault="007C02D8" w:rsidP="006831AF">
            <w:pPr>
              <w:pStyle w:val="TabellRad"/>
              <w:snapToGrid w:val="0"/>
              <w:rPr>
                <w:lang w:val="en-US"/>
              </w:rPr>
            </w:pPr>
            <w:r>
              <w:rPr>
                <w:lang w:val="en-US"/>
              </w:rPr>
              <w:t>2013-06-04</w:t>
            </w:r>
          </w:p>
        </w:tc>
        <w:tc>
          <w:tcPr>
            <w:tcW w:w="1021" w:type="dxa"/>
            <w:tcBorders>
              <w:top w:val="single" w:sz="4" w:space="0" w:color="000000"/>
              <w:left w:val="single" w:sz="4" w:space="0" w:color="000000"/>
              <w:bottom w:val="single" w:sz="4" w:space="0" w:color="000000"/>
            </w:tcBorders>
          </w:tcPr>
          <w:p w:rsidR="007C02D8" w:rsidRDefault="007C02D8" w:rsidP="006831AF">
            <w:pPr>
              <w:pStyle w:val="TabellRad"/>
              <w:snapToGrid w:val="0"/>
              <w:jc w:val="center"/>
              <w:rPr>
                <w:lang w:val="en-US"/>
              </w:rPr>
            </w:pPr>
            <w:r>
              <w:rPr>
                <w:lang w:val="en-US"/>
              </w:rPr>
              <w:t>D</w:t>
            </w:r>
          </w:p>
        </w:tc>
        <w:tc>
          <w:tcPr>
            <w:tcW w:w="2040" w:type="dxa"/>
            <w:tcBorders>
              <w:top w:val="single" w:sz="4" w:space="0" w:color="000000"/>
              <w:left w:val="single" w:sz="4" w:space="0" w:color="000000"/>
              <w:bottom w:val="single" w:sz="4" w:space="0" w:color="000000"/>
            </w:tcBorders>
          </w:tcPr>
          <w:p w:rsidR="007C02D8" w:rsidRDefault="007C02D8" w:rsidP="006831AF">
            <w:pPr>
              <w:pStyle w:val="TabellRad"/>
              <w:snapToGrid w:val="0"/>
              <w:rPr>
                <w:lang w:val="en-US"/>
              </w:rPr>
            </w:pPr>
            <w:r w:rsidRPr="007C02D8">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rsidR="007C02D8" w:rsidRDefault="007C02D8" w:rsidP="006831AF">
            <w:pPr>
              <w:pStyle w:val="TabellRad"/>
              <w:tabs>
                <w:tab w:val="left" w:pos="454"/>
              </w:tabs>
              <w:spacing w:before="0" w:after="0"/>
              <w:rPr>
                <w:lang w:val="en-US"/>
              </w:rPr>
            </w:pPr>
            <w:r>
              <w:rPr>
                <w:lang w:val="en-US"/>
              </w:rPr>
              <w:t>Released</w:t>
            </w:r>
          </w:p>
        </w:tc>
      </w:tr>
      <w:tr w:rsidR="001523B9" w:rsidTr="006831AF">
        <w:trPr>
          <w:cantSplit/>
        </w:trPr>
        <w:tc>
          <w:tcPr>
            <w:tcW w:w="1472" w:type="dxa"/>
            <w:tcBorders>
              <w:top w:val="single" w:sz="4" w:space="0" w:color="000000"/>
              <w:left w:val="single" w:sz="4" w:space="0" w:color="000000"/>
              <w:bottom w:val="single" w:sz="4" w:space="0" w:color="000000"/>
            </w:tcBorders>
          </w:tcPr>
          <w:p w:rsidR="001523B9" w:rsidRDefault="001523B9" w:rsidP="006831AF">
            <w:pPr>
              <w:pStyle w:val="TabellRad"/>
              <w:snapToGrid w:val="0"/>
              <w:rPr>
                <w:lang w:val="en-US"/>
              </w:rPr>
            </w:pPr>
            <w:r>
              <w:rPr>
                <w:lang w:val="en-US"/>
              </w:rPr>
              <w:t>2013-07-18</w:t>
            </w:r>
          </w:p>
        </w:tc>
        <w:tc>
          <w:tcPr>
            <w:tcW w:w="1021" w:type="dxa"/>
            <w:tcBorders>
              <w:top w:val="single" w:sz="4" w:space="0" w:color="000000"/>
              <w:left w:val="single" w:sz="4" w:space="0" w:color="000000"/>
              <w:bottom w:val="single" w:sz="4" w:space="0" w:color="000000"/>
            </w:tcBorders>
          </w:tcPr>
          <w:p w:rsidR="001523B9" w:rsidRDefault="001523B9" w:rsidP="006831AF">
            <w:pPr>
              <w:pStyle w:val="TabellRad"/>
              <w:snapToGrid w:val="0"/>
              <w:jc w:val="center"/>
              <w:rPr>
                <w:lang w:val="en-US"/>
              </w:rPr>
            </w:pPr>
            <w:r>
              <w:rPr>
                <w:lang w:val="en-US"/>
              </w:rPr>
              <w:t>PE1</w:t>
            </w:r>
          </w:p>
        </w:tc>
        <w:tc>
          <w:tcPr>
            <w:tcW w:w="2040" w:type="dxa"/>
            <w:tcBorders>
              <w:top w:val="single" w:sz="4" w:space="0" w:color="000000"/>
              <w:left w:val="single" w:sz="4" w:space="0" w:color="000000"/>
              <w:bottom w:val="single" w:sz="4" w:space="0" w:color="000000"/>
            </w:tcBorders>
          </w:tcPr>
          <w:p w:rsidR="001523B9" w:rsidRPr="007C02D8" w:rsidRDefault="001523B9" w:rsidP="006831AF">
            <w:pPr>
              <w:pStyle w:val="TabellRad"/>
              <w:snapToGrid w:val="0"/>
              <w:rPr>
                <w:lang w:val="en-US"/>
              </w:rPr>
            </w:pPr>
            <w:r w:rsidRPr="001523B9">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rsidR="001523B9" w:rsidRDefault="001523B9" w:rsidP="006831AF">
            <w:pPr>
              <w:pStyle w:val="TabellRad"/>
              <w:tabs>
                <w:tab w:val="left" w:pos="454"/>
              </w:tabs>
              <w:spacing w:before="0" w:after="0"/>
              <w:rPr>
                <w:lang w:val="en-US"/>
              </w:rPr>
            </w:pPr>
            <w:r>
              <w:rPr>
                <w:lang w:val="en-US"/>
              </w:rPr>
              <w:t>Minor update of wording.</w:t>
            </w:r>
          </w:p>
        </w:tc>
      </w:tr>
      <w:tr w:rsidR="00F51FF8" w:rsidTr="006831AF">
        <w:trPr>
          <w:cantSplit/>
        </w:trPr>
        <w:tc>
          <w:tcPr>
            <w:tcW w:w="1472" w:type="dxa"/>
            <w:tcBorders>
              <w:top w:val="single" w:sz="4" w:space="0" w:color="000000"/>
              <w:left w:val="single" w:sz="4" w:space="0" w:color="000000"/>
              <w:bottom w:val="single" w:sz="4" w:space="0" w:color="000000"/>
            </w:tcBorders>
          </w:tcPr>
          <w:p w:rsidR="00F51FF8" w:rsidRDefault="00F51FF8" w:rsidP="006831AF">
            <w:pPr>
              <w:pStyle w:val="TabellRad"/>
              <w:snapToGrid w:val="0"/>
              <w:rPr>
                <w:lang w:val="en-US"/>
              </w:rPr>
            </w:pPr>
            <w:r>
              <w:rPr>
                <w:lang w:val="en-US"/>
              </w:rPr>
              <w:t>2013-07-25</w:t>
            </w:r>
          </w:p>
        </w:tc>
        <w:tc>
          <w:tcPr>
            <w:tcW w:w="1021" w:type="dxa"/>
            <w:tcBorders>
              <w:top w:val="single" w:sz="4" w:space="0" w:color="000000"/>
              <w:left w:val="single" w:sz="4" w:space="0" w:color="000000"/>
              <w:bottom w:val="single" w:sz="4" w:space="0" w:color="000000"/>
            </w:tcBorders>
          </w:tcPr>
          <w:p w:rsidR="00F51FF8" w:rsidRDefault="00F51FF8" w:rsidP="006831AF">
            <w:pPr>
              <w:pStyle w:val="TabellRad"/>
              <w:snapToGrid w:val="0"/>
              <w:jc w:val="center"/>
              <w:rPr>
                <w:lang w:val="en-US"/>
              </w:rPr>
            </w:pPr>
            <w:r>
              <w:rPr>
                <w:lang w:val="en-US"/>
              </w:rPr>
              <w:t>E</w:t>
            </w:r>
          </w:p>
        </w:tc>
        <w:tc>
          <w:tcPr>
            <w:tcW w:w="2040" w:type="dxa"/>
            <w:tcBorders>
              <w:top w:val="single" w:sz="4" w:space="0" w:color="000000"/>
              <w:left w:val="single" w:sz="4" w:space="0" w:color="000000"/>
              <w:bottom w:val="single" w:sz="4" w:space="0" w:color="000000"/>
            </w:tcBorders>
          </w:tcPr>
          <w:p w:rsidR="00F51FF8" w:rsidRPr="001523B9" w:rsidRDefault="00F51FF8" w:rsidP="006831AF">
            <w:pPr>
              <w:pStyle w:val="TabellRad"/>
              <w:snapToGrid w:val="0"/>
              <w:rPr>
                <w:lang w:val="en-US"/>
              </w:rPr>
            </w:pPr>
            <w:proofErr w:type="spellStart"/>
            <w:r>
              <w:rPr>
                <w:lang w:val="en-US"/>
              </w:rPr>
              <w:t>Mårten</w:t>
            </w:r>
            <w:proofErr w:type="spellEnd"/>
            <w:r>
              <w:rPr>
                <w:lang w:val="en-US"/>
              </w:rPr>
              <w:t xml:space="preserve"> </w:t>
            </w:r>
            <w:proofErr w:type="spellStart"/>
            <w:r>
              <w:rPr>
                <w:lang w:val="en-US"/>
              </w:rPr>
              <w:t>Frosth</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0309D9" w:rsidRDefault="00F51FF8" w:rsidP="006831AF">
            <w:pPr>
              <w:pStyle w:val="TabellRad"/>
              <w:tabs>
                <w:tab w:val="left" w:pos="454"/>
              </w:tabs>
              <w:spacing w:before="0" w:after="0"/>
              <w:rPr>
                <w:lang w:val="en-US"/>
              </w:rPr>
            </w:pPr>
            <w:r>
              <w:rPr>
                <w:lang w:val="en-US"/>
              </w:rPr>
              <w:t>Released.</w:t>
            </w:r>
          </w:p>
        </w:tc>
      </w:tr>
      <w:tr w:rsidR="000309D9" w:rsidTr="006831AF">
        <w:trPr>
          <w:cantSplit/>
        </w:trPr>
        <w:tc>
          <w:tcPr>
            <w:tcW w:w="1472" w:type="dxa"/>
            <w:tcBorders>
              <w:top w:val="single" w:sz="4" w:space="0" w:color="000000"/>
              <w:left w:val="single" w:sz="4" w:space="0" w:color="000000"/>
              <w:bottom w:val="single" w:sz="4" w:space="0" w:color="000000"/>
            </w:tcBorders>
          </w:tcPr>
          <w:p w:rsidR="000309D9" w:rsidRDefault="000309D9" w:rsidP="006831AF">
            <w:pPr>
              <w:pStyle w:val="TabellRad"/>
              <w:snapToGrid w:val="0"/>
              <w:rPr>
                <w:lang w:val="en-US"/>
              </w:rPr>
            </w:pPr>
            <w:r>
              <w:rPr>
                <w:lang w:val="en-US"/>
              </w:rPr>
              <w:t>2013-09-17</w:t>
            </w:r>
          </w:p>
        </w:tc>
        <w:tc>
          <w:tcPr>
            <w:tcW w:w="1021" w:type="dxa"/>
            <w:tcBorders>
              <w:top w:val="single" w:sz="4" w:space="0" w:color="000000"/>
              <w:left w:val="single" w:sz="4" w:space="0" w:color="000000"/>
              <w:bottom w:val="single" w:sz="4" w:space="0" w:color="000000"/>
            </w:tcBorders>
          </w:tcPr>
          <w:p w:rsidR="000309D9" w:rsidRDefault="000309D9" w:rsidP="006831AF">
            <w:pPr>
              <w:pStyle w:val="TabellRad"/>
              <w:snapToGrid w:val="0"/>
              <w:jc w:val="center"/>
              <w:rPr>
                <w:lang w:val="en-US"/>
              </w:rPr>
            </w:pPr>
            <w:r>
              <w:rPr>
                <w:lang w:val="en-US"/>
              </w:rPr>
              <w:t>PF1</w:t>
            </w:r>
          </w:p>
        </w:tc>
        <w:tc>
          <w:tcPr>
            <w:tcW w:w="2040" w:type="dxa"/>
            <w:tcBorders>
              <w:top w:val="single" w:sz="4" w:space="0" w:color="000000"/>
              <w:left w:val="single" w:sz="4" w:space="0" w:color="000000"/>
              <w:bottom w:val="single" w:sz="4" w:space="0" w:color="000000"/>
            </w:tcBorders>
          </w:tcPr>
          <w:p w:rsidR="000309D9" w:rsidRDefault="000309D9" w:rsidP="006831AF">
            <w:pPr>
              <w:pStyle w:val="TabellRad"/>
              <w:snapToGrid w:val="0"/>
              <w:rPr>
                <w:lang w:val="en-US"/>
              </w:rPr>
            </w:pPr>
            <w:r w:rsidRPr="000309D9">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rsidR="000309D9" w:rsidRDefault="000309D9" w:rsidP="006831AF">
            <w:pPr>
              <w:pStyle w:val="TabellRad"/>
              <w:tabs>
                <w:tab w:val="left" w:pos="454"/>
              </w:tabs>
              <w:spacing w:before="0" w:after="0"/>
              <w:rPr>
                <w:lang w:val="en-US"/>
              </w:rPr>
            </w:pPr>
            <w:r>
              <w:rPr>
                <w:lang w:val="en-US"/>
              </w:rPr>
              <w:t>Updates of DNS25. Lowered WARN level. Added FAIL levels.</w:t>
            </w:r>
          </w:p>
        </w:tc>
      </w:tr>
      <w:tr w:rsidR="0009663C" w:rsidRPr="00E85DB2" w:rsidTr="006831AF">
        <w:trPr>
          <w:cantSplit/>
        </w:trPr>
        <w:tc>
          <w:tcPr>
            <w:tcW w:w="1472" w:type="dxa"/>
            <w:tcBorders>
              <w:top w:val="single" w:sz="4" w:space="0" w:color="000000"/>
              <w:left w:val="single" w:sz="4" w:space="0" w:color="000000"/>
              <w:bottom w:val="single" w:sz="4" w:space="0" w:color="000000"/>
            </w:tcBorders>
          </w:tcPr>
          <w:p w:rsidR="0009663C" w:rsidRDefault="0009663C" w:rsidP="006831AF">
            <w:pPr>
              <w:pStyle w:val="TabellRad"/>
              <w:snapToGrid w:val="0"/>
              <w:rPr>
                <w:lang w:val="en-US"/>
              </w:rPr>
            </w:pPr>
            <w:r>
              <w:rPr>
                <w:lang w:val="en-US"/>
              </w:rPr>
              <w:t>2013-09-18</w:t>
            </w:r>
          </w:p>
        </w:tc>
        <w:tc>
          <w:tcPr>
            <w:tcW w:w="1021" w:type="dxa"/>
            <w:tcBorders>
              <w:top w:val="single" w:sz="4" w:space="0" w:color="000000"/>
              <w:left w:val="single" w:sz="4" w:space="0" w:color="000000"/>
              <w:bottom w:val="single" w:sz="4" w:space="0" w:color="000000"/>
            </w:tcBorders>
          </w:tcPr>
          <w:p w:rsidR="0009663C" w:rsidRDefault="0009663C" w:rsidP="006831AF">
            <w:pPr>
              <w:pStyle w:val="TabellRad"/>
              <w:snapToGrid w:val="0"/>
              <w:jc w:val="center"/>
              <w:rPr>
                <w:lang w:val="en-US"/>
              </w:rPr>
            </w:pPr>
            <w:r>
              <w:rPr>
                <w:lang w:val="en-US"/>
              </w:rPr>
              <w:t>PF2</w:t>
            </w:r>
          </w:p>
        </w:tc>
        <w:tc>
          <w:tcPr>
            <w:tcW w:w="2040" w:type="dxa"/>
            <w:tcBorders>
              <w:top w:val="single" w:sz="4" w:space="0" w:color="000000"/>
              <w:left w:val="single" w:sz="4" w:space="0" w:color="000000"/>
              <w:bottom w:val="single" w:sz="4" w:space="0" w:color="000000"/>
            </w:tcBorders>
          </w:tcPr>
          <w:p w:rsidR="0009663C" w:rsidRPr="000309D9" w:rsidRDefault="0009663C" w:rsidP="006831AF">
            <w:pPr>
              <w:pStyle w:val="TabellRad"/>
              <w:snapToGrid w:val="0"/>
              <w:rPr>
                <w:lang w:val="en-US"/>
              </w:rPr>
            </w:pPr>
            <w:r w:rsidRPr="0009663C">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rsidR="0009663C" w:rsidRDefault="0009663C" w:rsidP="006831AF">
            <w:pPr>
              <w:pStyle w:val="TabellRad"/>
              <w:tabs>
                <w:tab w:val="left" w:pos="454"/>
              </w:tabs>
              <w:spacing w:before="0" w:after="0"/>
              <w:rPr>
                <w:lang w:val="en-US"/>
              </w:rPr>
            </w:pPr>
            <w:r>
              <w:rPr>
                <w:lang w:val="en-US"/>
              </w:rPr>
              <w:t>Clarification of the outcome of DNS15.</w:t>
            </w:r>
          </w:p>
        </w:tc>
      </w:tr>
      <w:tr w:rsidR="00E37B92" w:rsidRPr="00E85DB2" w:rsidTr="006831AF">
        <w:trPr>
          <w:cantSplit/>
        </w:trPr>
        <w:tc>
          <w:tcPr>
            <w:tcW w:w="1472" w:type="dxa"/>
            <w:tcBorders>
              <w:top w:val="single" w:sz="4" w:space="0" w:color="000000"/>
              <w:left w:val="single" w:sz="4" w:space="0" w:color="000000"/>
              <w:bottom w:val="single" w:sz="4" w:space="0" w:color="000000"/>
            </w:tcBorders>
          </w:tcPr>
          <w:p w:rsidR="00E37B92" w:rsidRDefault="00E37B92" w:rsidP="006831AF">
            <w:pPr>
              <w:pStyle w:val="TabellRad"/>
              <w:snapToGrid w:val="0"/>
              <w:rPr>
                <w:lang w:val="en-US"/>
              </w:rPr>
            </w:pPr>
            <w:r>
              <w:rPr>
                <w:lang w:val="en-US"/>
              </w:rPr>
              <w:t>2013-09-19</w:t>
            </w:r>
          </w:p>
        </w:tc>
        <w:tc>
          <w:tcPr>
            <w:tcW w:w="1021" w:type="dxa"/>
            <w:tcBorders>
              <w:top w:val="single" w:sz="4" w:space="0" w:color="000000"/>
              <w:left w:val="single" w:sz="4" w:space="0" w:color="000000"/>
              <w:bottom w:val="single" w:sz="4" w:space="0" w:color="000000"/>
            </w:tcBorders>
          </w:tcPr>
          <w:p w:rsidR="00E37B92" w:rsidRDefault="00E37B92" w:rsidP="006831AF">
            <w:pPr>
              <w:pStyle w:val="TabellRad"/>
              <w:snapToGrid w:val="0"/>
              <w:jc w:val="center"/>
              <w:rPr>
                <w:lang w:val="en-US"/>
              </w:rPr>
            </w:pPr>
            <w:r>
              <w:rPr>
                <w:lang w:val="en-US"/>
              </w:rPr>
              <w:t>F</w:t>
            </w:r>
          </w:p>
        </w:tc>
        <w:tc>
          <w:tcPr>
            <w:tcW w:w="2040" w:type="dxa"/>
            <w:tcBorders>
              <w:top w:val="single" w:sz="4" w:space="0" w:color="000000"/>
              <w:left w:val="single" w:sz="4" w:space="0" w:color="000000"/>
              <w:bottom w:val="single" w:sz="4" w:space="0" w:color="000000"/>
            </w:tcBorders>
          </w:tcPr>
          <w:p w:rsidR="00E37B92" w:rsidRPr="0009663C" w:rsidRDefault="00E37B92" w:rsidP="006831AF">
            <w:pPr>
              <w:pStyle w:val="TabellRad"/>
              <w:snapToGrid w:val="0"/>
              <w:rPr>
                <w:lang w:val="en-US"/>
              </w:rPr>
            </w:pPr>
            <w:proofErr w:type="spellStart"/>
            <w:r>
              <w:rPr>
                <w:lang w:val="en-US"/>
              </w:rPr>
              <w:t>Mårten</w:t>
            </w:r>
            <w:proofErr w:type="spellEnd"/>
            <w:r>
              <w:rPr>
                <w:lang w:val="en-US"/>
              </w:rPr>
              <w:t xml:space="preserve"> </w:t>
            </w:r>
            <w:proofErr w:type="spellStart"/>
            <w:r>
              <w:rPr>
                <w:lang w:val="en-US"/>
              </w:rPr>
              <w:t>Frosth</w:t>
            </w:r>
            <w:proofErr w:type="spellEnd"/>
          </w:p>
        </w:tc>
        <w:tc>
          <w:tcPr>
            <w:tcW w:w="5385" w:type="dxa"/>
            <w:tcBorders>
              <w:top w:val="single" w:sz="4" w:space="0" w:color="000000"/>
              <w:left w:val="single" w:sz="4" w:space="0" w:color="000000"/>
              <w:bottom w:val="single" w:sz="4" w:space="0" w:color="000000"/>
              <w:right w:val="single" w:sz="4" w:space="0" w:color="000000"/>
            </w:tcBorders>
          </w:tcPr>
          <w:p w:rsidR="00E37B92" w:rsidRDefault="00E37B92" w:rsidP="006831AF">
            <w:pPr>
              <w:pStyle w:val="TabellRad"/>
              <w:tabs>
                <w:tab w:val="left" w:pos="454"/>
              </w:tabs>
              <w:spacing w:before="0" w:after="0"/>
              <w:rPr>
                <w:lang w:val="en-US"/>
              </w:rPr>
            </w:pPr>
            <w:r>
              <w:rPr>
                <w:lang w:val="en-US"/>
              </w:rPr>
              <w:t>Released.</w:t>
            </w:r>
          </w:p>
        </w:tc>
      </w:tr>
      <w:tr w:rsidR="00383014" w:rsidRPr="00E85DB2" w:rsidTr="006831AF">
        <w:trPr>
          <w:cantSplit/>
          <w:ins w:id="8" w:author="Author"/>
        </w:trPr>
        <w:tc>
          <w:tcPr>
            <w:tcW w:w="1472" w:type="dxa"/>
            <w:tcBorders>
              <w:top w:val="single" w:sz="4" w:space="0" w:color="000000"/>
              <w:left w:val="single" w:sz="4" w:space="0" w:color="000000"/>
              <w:bottom w:val="single" w:sz="4" w:space="0" w:color="000000"/>
            </w:tcBorders>
          </w:tcPr>
          <w:p w:rsidR="00383014" w:rsidRDefault="00383014" w:rsidP="006831AF">
            <w:pPr>
              <w:pStyle w:val="TabellRad"/>
              <w:snapToGrid w:val="0"/>
              <w:rPr>
                <w:ins w:id="9" w:author="Author"/>
                <w:lang w:val="en-US"/>
              </w:rPr>
            </w:pPr>
            <w:ins w:id="10" w:author="Author">
              <w:r>
                <w:rPr>
                  <w:lang w:val="en-US"/>
                </w:rPr>
                <w:t>2014-03-17</w:t>
              </w:r>
            </w:ins>
          </w:p>
        </w:tc>
        <w:tc>
          <w:tcPr>
            <w:tcW w:w="1021" w:type="dxa"/>
            <w:tcBorders>
              <w:top w:val="single" w:sz="4" w:space="0" w:color="000000"/>
              <w:left w:val="single" w:sz="4" w:space="0" w:color="000000"/>
              <w:bottom w:val="single" w:sz="4" w:space="0" w:color="000000"/>
            </w:tcBorders>
          </w:tcPr>
          <w:p w:rsidR="00383014" w:rsidRDefault="00383014" w:rsidP="006831AF">
            <w:pPr>
              <w:pStyle w:val="TabellRad"/>
              <w:snapToGrid w:val="0"/>
              <w:jc w:val="center"/>
              <w:rPr>
                <w:ins w:id="11" w:author="Author"/>
                <w:lang w:val="en-US"/>
              </w:rPr>
            </w:pPr>
            <w:ins w:id="12" w:author="Author">
              <w:r>
                <w:rPr>
                  <w:lang w:val="en-US"/>
                </w:rPr>
                <w:t>PG1</w:t>
              </w:r>
            </w:ins>
          </w:p>
        </w:tc>
        <w:tc>
          <w:tcPr>
            <w:tcW w:w="2040" w:type="dxa"/>
            <w:tcBorders>
              <w:top w:val="single" w:sz="4" w:space="0" w:color="000000"/>
              <w:left w:val="single" w:sz="4" w:space="0" w:color="000000"/>
              <w:bottom w:val="single" w:sz="4" w:space="0" w:color="000000"/>
            </w:tcBorders>
          </w:tcPr>
          <w:p w:rsidR="00383014" w:rsidRDefault="00383014" w:rsidP="006831AF">
            <w:pPr>
              <w:pStyle w:val="TabellRad"/>
              <w:snapToGrid w:val="0"/>
              <w:rPr>
                <w:ins w:id="13" w:author="Author"/>
                <w:lang w:val="en-US"/>
              </w:rPr>
            </w:pPr>
            <w:ins w:id="14" w:author="Author">
              <w:r>
                <w:rPr>
                  <w:lang w:val="en-US"/>
                </w:rPr>
                <w:t>Mats Dufberg</w:t>
              </w:r>
            </w:ins>
          </w:p>
        </w:tc>
        <w:tc>
          <w:tcPr>
            <w:tcW w:w="5385" w:type="dxa"/>
            <w:tcBorders>
              <w:top w:val="single" w:sz="4" w:space="0" w:color="000000"/>
              <w:left w:val="single" w:sz="4" w:space="0" w:color="000000"/>
              <w:bottom w:val="single" w:sz="4" w:space="0" w:color="000000"/>
              <w:right w:val="single" w:sz="4" w:space="0" w:color="000000"/>
            </w:tcBorders>
          </w:tcPr>
          <w:p w:rsidR="00383014" w:rsidRDefault="00383014" w:rsidP="006831AF">
            <w:pPr>
              <w:pStyle w:val="TabellRad"/>
              <w:tabs>
                <w:tab w:val="left" w:pos="454"/>
              </w:tabs>
              <w:spacing w:before="0" w:after="0"/>
              <w:rPr>
                <w:ins w:id="15" w:author="Author"/>
                <w:lang w:val="en-US"/>
              </w:rPr>
            </w:pPr>
            <w:ins w:id="16" w:author="Author">
              <w:r>
                <w:rPr>
                  <w:lang w:val="en-US"/>
                </w:rPr>
                <w:t>DNS15 updated with warning for non-KSK keys.</w:t>
              </w:r>
            </w:ins>
          </w:p>
        </w:tc>
      </w:tr>
      <w:tr w:rsidR="00F45566" w:rsidRPr="00E85DB2" w:rsidTr="006831AF">
        <w:trPr>
          <w:cantSplit/>
          <w:ins w:id="17" w:author="Author"/>
        </w:trPr>
        <w:tc>
          <w:tcPr>
            <w:tcW w:w="1472" w:type="dxa"/>
            <w:tcBorders>
              <w:top w:val="single" w:sz="4" w:space="0" w:color="000000"/>
              <w:left w:val="single" w:sz="4" w:space="0" w:color="000000"/>
              <w:bottom w:val="single" w:sz="4" w:space="0" w:color="000000"/>
            </w:tcBorders>
          </w:tcPr>
          <w:p w:rsidR="00F45566" w:rsidRDefault="00F45566" w:rsidP="006831AF">
            <w:pPr>
              <w:pStyle w:val="TabellRad"/>
              <w:snapToGrid w:val="0"/>
              <w:rPr>
                <w:ins w:id="18" w:author="Author"/>
                <w:lang w:val="en-US"/>
              </w:rPr>
            </w:pPr>
            <w:ins w:id="19" w:author="Author">
              <w:r>
                <w:rPr>
                  <w:lang w:val="en-US"/>
                </w:rPr>
                <w:t>2014-04-14</w:t>
              </w:r>
            </w:ins>
          </w:p>
        </w:tc>
        <w:tc>
          <w:tcPr>
            <w:tcW w:w="1021" w:type="dxa"/>
            <w:tcBorders>
              <w:top w:val="single" w:sz="4" w:space="0" w:color="000000"/>
              <w:left w:val="single" w:sz="4" w:space="0" w:color="000000"/>
              <w:bottom w:val="single" w:sz="4" w:space="0" w:color="000000"/>
            </w:tcBorders>
          </w:tcPr>
          <w:p w:rsidR="00F45566" w:rsidRDefault="00F45566" w:rsidP="006831AF">
            <w:pPr>
              <w:pStyle w:val="TabellRad"/>
              <w:snapToGrid w:val="0"/>
              <w:jc w:val="center"/>
              <w:rPr>
                <w:ins w:id="20" w:author="Author"/>
                <w:lang w:val="en-US"/>
              </w:rPr>
            </w:pPr>
            <w:ins w:id="21" w:author="Author">
              <w:r>
                <w:rPr>
                  <w:lang w:val="en-US"/>
                </w:rPr>
                <w:t>G</w:t>
              </w:r>
            </w:ins>
          </w:p>
        </w:tc>
        <w:tc>
          <w:tcPr>
            <w:tcW w:w="2040" w:type="dxa"/>
            <w:tcBorders>
              <w:top w:val="single" w:sz="4" w:space="0" w:color="000000"/>
              <w:left w:val="single" w:sz="4" w:space="0" w:color="000000"/>
              <w:bottom w:val="single" w:sz="4" w:space="0" w:color="000000"/>
            </w:tcBorders>
          </w:tcPr>
          <w:p w:rsidR="00F45566" w:rsidRDefault="00F45566" w:rsidP="006831AF">
            <w:pPr>
              <w:pStyle w:val="TabellRad"/>
              <w:snapToGrid w:val="0"/>
              <w:rPr>
                <w:ins w:id="22" w:author="Author"/>
                <w:lang w:val="en-US"/>
              </w:rPr>
            </w:pPr>
            <w:ins w:id="23" w:author="Author">
              <w:r>
                <w:rPr>
                  <w:lang w:val="en-US"/>
                </w:rPr>
                <w:t>Mats Dufberg</w:t>
              </w:r>
            </w:ins>
          </w:p>
        </w:tc>
        <w:tc>
          <w:tcPr>
            <w:tcW w:w="5385" w:type="dxa"/>
            <w:tcBorders>
              <w:top w:val="single" w:sz="4" w:space="0" w:color="000000"/>
              <w:left w:val="single" w:sz="4" w:space="0" w:color="000000"/>
              <w:bottom w:val="single" w:sz="4" w:space="0" w:color="000000"/>
              <w:right w:val="single" w:sz="4" w:space="0" w:color="000000"/>
            </w:tcBorders>
          </w:tcPr>
          <w:p w:rsidR="00F45566" w:rsidRDefault="00F45566" w:rsidP="006831AF">
            <w:pPr>
              <w:pStyle w:val="TabellRad"/>
              <w:tabs>
                <w:tab w:val="left" w:pos="454"/>
              </w:tabs>
              <w:spacing w:before="0" w:after="0"/>
              <w:rPr>
                <w:ins w:id="24" w:author="Author"/>
                <w:lang w:val="en-US"/>
              </w:rPr>
            </w:pPr>
            <w:ins w:id="25" w:author="Author">
              <w:r>
                <w:rPr>
                  <w:lang w:val="en-US"/>
                </w:rPr>
                <w:t>Minor text update. Released.</w:t>
              </w:r>
            </w:ins>
          </w:p>
        </w:tc>
      </w:tr>
    </w:tbl>
    <w:p w:rsidR="00930BC8" w:rsidRPr="00C52E44" w:rsidRDefault="00930BC8">
      <w:pPr>
        <w:pStyle w:val="TOC1"/>
        <w:tabs>
          <w:tab w:val="right" w:leader="dot" w:pos="9911"/>
        </w:tabs>
        <w:rPr>
          <w:lang w:val="en-US"/>
        </w:rPr>
      </w:pPr>
    </w:p>
    <w:p w:rsidR="00930BC8" w:rsidRPr="00C52E44" w:rsidRDefault="00930BC8">
      <w:pPr>
        <w:suppressAutoHyphens w:val="0"/>
        <w:spacing w:after="200" w:line="276" w:lineRule="auto"/>
        <w:rPr>
          <w:rFonts w:asciiTheme="majorHAnsi" w:hAnsiTheme="majorHAnsi"/>
          <w:sz w:val="32"/>
          <w:lang w:val="en-US"/>
        </w:rPr>
      </w:pPr>
      <w:r w:rsidRPr="00C52E44">
        <w:rPr>
          <w:lang w:val="en-US"/>
        </w:rPr>
        <w:br w:type="page"/>
      </w:r>
    </w:p>
    <w:p w:rsidR="00930BC8" w:rsidRPr="00C52E44" w:rsidRDefault="002E0765">
      <w:pPr>
        <w:pStyle w:val="TOC1"/>
        <w:tabs>
          <w:tab w:val="right" w:leader="dot" w:pos="9911"/>
        </w:tabs>
        <w:rPr>
          <w:lang w:val="en-US"/>
        </w:rPr>
      </w:pPr>
      <w:r w:rsidRPr="00C52E44">
        <w:rPr>
          <w:lang w:val="en-US"/>
        </w:rPr>
        <w:lastRenderedPageBreak/>
        <w:t xml:space="preserve">List of </w:t>
      </w:r>
      <w:r w:rsidR="00930BC8" w:rsidRPr="00C52E44">
        <w:rPr>
          <w:lang w:val="en-US"/>
        </w:rPr>
        <w:t>Contents</w:t>
      </w:r>
    </w:p>
    <w:p w:rsidR="00930BC8" w:rsidRPr="00C52E44" w:rsidRDefault="00930BC8">
      <w:pPr>
        <w:pStyle w:val="TOC1"/>
        <w:tabs>
          <w:tab w:val="right" w:leader="dot" w:pos="9911"/>
        </w:tabs>
        <w:rPr>
          <w:lang w:val="en-US"/>
        </w:rPr>
      </w:pPr>
    </w:p>
    <w:p w:rsidR="00E37B92" w:rsidRDefault="00062EF0">
      <w:pPr>
        <w:pStyle w:val="TOC1"/>
        <w:tabs>
          <w:tab w:val="left" w:pos="480"/>
          <w:tab w:val="right" w:leader="dot" w:pos="9911"/>
        </w:tabs>
        <w:rPr>
          <w:rFonts w:eastAsiaTheme="minorEastAsia" w:cstheme="minorBidi"/>
          <w:b w:val="0"/>
          <w:bCs w:val="0"/>
          <w:caps w:val="0"/>
          <w:noProof/>
          <w:sz w:val="22"/>
          <w:szCs w:val="22"/>
          <w:lang w:eastAsia="sv-SE"/>
        </w:rPr>
      </w:pPr>
      <w:r w:rsidRPr="00C52E44">
        <w:rPr>
          <w:lang w:val="en-US"/>
        </w:rPr>
        <w:fldChar w:fldCharType="begin"/>
      </w:r>
      <w:r w:rsidR="00930BC8" w:rsidRPr="00C52E44">
        <w:rPr>
          <w:lang w:val="en-US"/>
        </w:rPr>
        <w:instrText xml:space="preserve"> TOC \o "1-3" \h \z \u </w:instrText>
      </w:r>
      <w:r w:rsidRPr="00C52E44">
        <w:rPr>
          <w:lang w:val="en-US"/>
        </w:rPr>
        <w:fldChar w:fldCharType="separate"/>
      </w:r>
      <w:hyperlink w:anchor="_Toc367365572" w:history="1">
        <w:r w:rsidR="00E37B92" w:rsidRPr="00F04FDC">
          <w:rPr>
            <w:rStyle w:val="Hyperlink"/>
            <w:rFonts w:eastAsiaTheme="majorEastAsia"/>
            <w:noProof/>
          </w:rPr>
          <w:t>1.</w:t>
        </w:r>
        <w:r w:rsidR="00E37B92">
          <w:rPr>
            <w:rFonts w:eastAsiaTheme="minorEastAsia" w:cstheme="minorBidi"/>
            <w:b w:val="0"/>
            <w:bCs w:val="0"/>
            <w:caps w:val="0"/>
            <w:noProof/>
            <w:sz w:val="22"/>
            <w:szCs w:val="22"/>
            <w:lang w:eastAsia="sv-SE"/>
          </w:rPr>
          <w:tab/>
        </w:r>
        <w:r w:rsidR="00E37B92" w:rsidRPr="00F04FDC">
          <w:rPr>
            <w:rStyle w:val="Hyperlink"/>
            <w:rFonts w:eastAsiaTheme="majorEastAsia"/>
            <w:noProof/>
          </w:rPr>
          <w:t>Introduction</w:t>
        </w:r>
        <w:r w:rsidR="00E37B92">
          <w:rPr>
            <w:noProof/>
            <w:webHidden/>
          </w:rPr>
          <w:tab/>
        </w:r>
        <w:r w:rsidR="00E37B92">
          <w:rPr>
            <w:noProof/>
            <w:webHidden/>
          </w:rPr>
          <w:fldChar w:fldCharType="begin"/>
        </w:r>
        <w:r w:rsidR="00E37B92">
          <w:rPr>
            <w:noProof/>
            <w:webHidden/>
          </w:rPr>
          <w:instrText xml:space="preserve"> PAGEREF _Toc367365572 \h </w:instrText>
        </w:r>
        <w:r w:rsidR="00E37B92">
          <w:rPr>
            <w:noProof/>
            <w:webHidden/>
          </w:rPr>
        </w:r>
        <w:r w:rsidR="00E37B92">
          <w:rPr>
            <w:noProof/>
            <w:webHidden/>
          </w:rPr>
          <w:fldChar w:fldCharType="separate"/>
        </w:r>
        <w:r w:rsidR="007477BE">
          <w:rPr>
            <w:noProof/>
            <w:webHidden/>
          </w:rPr>
          <w:t>5</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73" w:history="1">
        <w:r w:rsidR="00E37B92" w:rsidRPr="00F04FDC">
          <w:rPr>
            <w:rStyle w:val="Hyperlink"/>
            <w:rFonts w:eastAsiaTheme="majorEastAsia"/>
            <w:noProof/>
          </w:rPr>
          <w:t>1.1</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Scope</w:t>
        </w:r>
        <w:r w:rsidR="00E37B92">
          <w:rPr>
            <w:noProof/>
            <w:webHidden/>
          </w:rPr>
          <w:tab/>
        </w:r>
        <w:r w:rsidR="00E37B92">
          <w:rPr>
            <w:noProof/>
            <w:webHidden/>
          </w:rPr>
          <w:fldChar w:fldCharType="begin"/>
        </w:r>
        <w:r w:rsidR="00E37B92">
          <w:rPr>
            <w:noProof/>
            <w:webHidden/>
          </w:rPr>
          <w:instrText xml:space="preserve"> PAGEREF _Toc367365573 \h </w:instrText>
        </w:r>
        <w:r w:rsidR="00E37B92">
          <w:rPr>
            <w:noProof/>
            <w:webHidden/>
          </w:rPr>
        </w:r>
        <w:r w:rsidR="00E37B92">
          <w:rPr>
            <w:noProof/>
            <w:webHidden/>
          </w:rPr>
          <w:fldChar w:fldCharType="separate"/>
        </w:r>
        <w:r w:rsidR="007477BE">
          <w:rPr>
            <w:noProof/>
            <w:webHidden/>
          </w:rPr>
          <w:t>5</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74" w:history="1">
        <w:r w:rsidR="00E37B92" w:rsidRPr="00F04FDC">
          <w:rPr>
            <w:rStyle w:val="Hyperlink"/>
            <w:rFonts w:eastAsiaTheme="majorEastAsia"/>
            <w:noProof/>
          </w:rPr>
          <w:t>1.2</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References</w:t>
        </w:r>
        <w:r w:rsidR="00E37B92">
          <w:rPr>
            <w:noProof/>
            <w:webHidden/>
          </w:rPr>
          <w:tab/>
        </w:r>
        <w:r w:rsidR="00E37B92">
          <w:rPr>
            <w:noProof/>
            <w:webHidden/>
          </w:rPr>
          <w:fldChar w:fldCharType="begin"/>
        </w:r>
        <w:r w:rsidR="00E37B92">
          <w:rPr>
            <w:noProof/>
            <w:webHidden/>
          </w:rPr>
          <w:instrText xml:space="preserve"> PAGEREF _Toc367365574 \h </w:instrText>
        </w:r>
        <w:r w:rsidR="00E37B92">
          <w:rPr>
            <w:noProof/>
            <w:webHidden/>
          </w:rPr>
        </w:r>
        <w:r w:rsidR="00E37B92">
          <w:rPr>
            <w:noProof/>
            <w:webHidden/>
          </w:rPr>
          <w:fldChar w:fldCharType="separate"/>
        </w:r>
        <w:r w:rsidR="007477BE">
          <w:rPr>
            <w:noProof/>
            <w:webHidden/>
          </w:rPr>
          <w:t>5</w:t>
        </w:r>
        <w:r w:rsidR="00E37B92">
          <w:rPr>
            <w:noProof/>
            <w:webHidden/>
          </w:rPr>
          <w:fldChar w:fldCharType="end"/>
        </w:r>
      </w:hyperlink>
    </w:p>
    <w:p w:rsidR="00E37B92" w:rsidRDefault="00512DEB">
      <w:pPr>
        <w:pStyle w:val="TOC3"/>
        <w:tabs>
          <w:tab w:val="left" w:pos="1200"/>
          <w:tab w:val="right" w:leader="dot" w:pos="9911"/>
        </w:tabs>
        <w:rPr>
          <w:rFonts w:eastAsiaTheme="minorEastAsia" w:cstheme="minorBidi"/>
          <w:i w:val="0"/>
          <w:iCs w:val="0"/>
          <w:noProof/>
          <w:sz w:val="22"/>
          <w:szCs w:val="22"/>
          <w:lang w:eastAsia="sv-SE"/>
        </w:rPr>
      </w:pPr>
      <w:hyperlink w:anchor="_Toc367365575" w:history="1">
        <w:r w:rsidR="00E37B92" w:rsidRPr="00F04FDC">
          <w:rPr>
            <w:rStyle w:val="Hyperlink"/>
            <w:rFonts w:eastAsiaTheme="majorEastAsia"/>
            <w:noProof/>
          </w:rPr>
          <w:t>1.2.1</w:t>
        </w:r>
        <w:r w:rsidR="00E37B92">
          <w:rPr>
            <w:rFonts w:eastAsiaTheme="minorEastAsia" w:cstheme="minorBidi"/>
            <w:i w:val="0"/>
            <w:iCs w:val="0"/>
            <w:noProof/>
            <w:sz w:val="22"/>
            <w:szCs w:val="22"/>
            <w:lang w:eastAsia="sv-SE"/>
          </w:rPr>
          <w:tab/>
        </w:r>
        <w:r w:rsidR="00E37B92" w:rsidRPr="00F04FDC">
          <w:rPr>
            <w:rStyle w:val="Hyperlink"/>
            <w:rFonts w:eastAsiaTheme="majorEastAsia"/>
            <w:noProof/>
          </w:rPr>
          <w:t>External</w:t>
        </w:r>
        <w:r w:rsidR="00E37B92">
          <w:rPr>
            <w:noProof/>
            <w:webHidden/>
          </w:rPr>
          <w:tab/>
        </w:r>
        <w:r w:rsidR="00E37B92">
          <w:rPr>
            <w:noProof/>
            <w:webHidden/>
          </w:rPr>
          <w:fldChar w:fldCharType="begin"/>
        </w:r>
        <w:r w:rsidR="00E37B92">
          <w:rPr>
            <w:noProof/>
            <w:webHidden/>
          </w:rPr>
          <w:instrText xml:space="preserve"> PAGEREF _Toc367365575 \h </w:instrText>
        </w:r>
        <w:r w:rsidR="00E37B92">
          <w:rPr>
            <w:noProof/>
            <w:webHidden/>
          </w:rPr>
        </w:r>
        <w:r w:rsidR="00E37B92">
          <w:rPr>
            <w:noProof/>
            <w:webHidden/>
          </w:rPr>
          <w:fldChar w:fldCharType="separate"/>
        </w:r>
        <w:r w:rsidR="007477BE">
          <w:rPr>
            <w:noProof/>
            <w:webHidden/>
          </w:rPr>
          <w:t>5</w:t>
        </w:r>
        <w:r w:rsidR="00E37B92">
          <w:rPr>
            <w:noProof/>
            <w:webHidden/>
          </w:rPr>
          <w:fldChar w:fldCharType="end"/>
        </w:r>
      </w:hyperlink>
    </w:p>
    <w:p w:rsidR="00E37B92" w:rsidRDefault="00512DEB">
      <w:pPr>
        <w:pStyle w:val="TOC3"/>
        <w:tabs>
          <w:tab w:val="left" w:pos="1200"/>
          <w:tab w:val="right" w:leader="dot" w:pos="9911"/>
        </w:tabs>
        <w:rPr>
          <w:rFonts w:eastAsiaTheme="minorEastAsia" w:cstheme="minorBidi"/>
          <w:i w:val="0"/>
          <w:iCs w:val="0"/>
          <w:noProof/>
          <w:sz w:val="22"/>
          <w:szCs w:val="22"/>
          <w:lang w:eastAsia="sv-SE"/>
        </w:rPr>
      </w:pPr>
      <w:hyperlink w:anchor="_Toc367365576" w:history="1">
        <w:r w:rsidR="00E37B92" w:rsidRPr="00F04FDC">
          <w:rPr>
            <w:rStyle w:val="Hyperlink"/>
            <w:rFonts w:eastAsiaTheme="majorEastAsia"/>
            <w:noProof/>
          </w:rPr>
          <w:t>1.2.2</w:t>
        </w:r>
        <w:r w:rsidR="00E37B92">
          <w:rPr>
            <w:rFonts w:eastAsiaTheme="minorEastAsia" w:cstheme="minorBidi"/>
            <w:i w:val="0"/>
            <w:iCs w:val="0"/>
            <w:noProof/>
            <w:sz w:val="22"/>
            <w:szCs w:val="22"/>
            <w:lang w:eastAsia="sv-SE"/>
          </w:rPr>
          <w:tab/>
        </w:r>
        <w:r w:rsidR="00E37B92" w:rsidRPr="00F04FDC">
          <w:rPr>
            <w:rStyle w:val="Hyperlink"/>
            <w:rFonts w:eastAsiaTheme="majorEastAsia"/>
            <w:noProof/>
          </w:rPr>
          <w:t>Internal</w:t>
        </w:r>
        <w:r w:rsidR="00E37B92">
          <w:rPr>
            <w:noProof/>
            <w:webHidden/>
          </w:rPr>
          <w:tab/>
        </w:r>
        <w:r w:rsidR="00E37B92">
          <w:rPr>
            <w:noProof/>
            <w:webHidden/>
          </w:rPr>
          <w:fldChar w:fldCharType="begin"/>
        </w:r>
        <w:r w:rsidR="00E37B92">
          <w:rPr>
            <w:noProof/>
            <w:webHidden/>
          </w:rPr>
          <w:instrText xml:space="preserve"> PAGEREF _Toc367365576 \h </w:instrText>
        </w:r>
        <w:r w:rsidR="00E37B92">
          <w:rPr>
            <w:noProof/>
            <w:webHidden/>
          </w:rPr>
        </w:r>
        <w:r w:rsidR="00E37B92">
          <w:rPr>
            <w:noProof/>
            <w:webHidden/>
          </w:rPr>
          <w:fldChar w:fldCharType="separate"/>
        </w:r>
        <w:r w:rsidR="007477BE">
          <w:rPr>
            <w:noProof/>
            <w:webHidden/>
          </w:rPr>
          <w:t>5</w:t>
        </w:r>
        <w:r w:rsidR="00E37B92">
          <w:rPr>
            <w:noProof/>
            <w:webHidden/>
          </w:rPr>
          <w:fldChar w:fldCharType="end"/>
        </w:r>
      </w:hyperlink>
    </w:p>
    <w:p w:rsidR="00E37B92" w:rsidRDefault="00512DEB">
      <w:pPr>
        <w:pStyle w:val="TOC3"/>
        <w:tabs>
          <w:tab w:val="left" w:pos="1200"/>
          <w:tab w:val="right" w:leader="dot" w:pos="9911"/>
        </w:tabs>
        <w:rPr>
          <w:rFonts w:eastAsiaTheme="minorEastAsia" w:cstheme="minorBidi"/>
          <w:i w:val="0"/>
          <w:iCs w:val="0"/>
          <w:noProof/>
          <w:sz w:val="22"/>
          <w:szCs w:val="22"/>
          <w:lang w:eastAsia="sv-SE"/>
        </w:rPr>
      </w:pPr>
      <w:hyperlink w:anchor="_Toc367365577" w:history="1">
        <w:r w:rsidR="00E37B92" w:rsidRPr="00F04FDC">
          <w:rPr>
            <w:rStyle w:val="Hyperlink"/>
            <w:rFonts w:eastAsiaTheme="majorEastAsia"/>
            <w:noProof/>
          </w:rPr>
          <w:t>1.2.3</w:t>
        </w:r>
        <w:r w:rsidR="00E37B92">
          <w:rPr>
            <w:rFonts w:eastAsiaTheme="minorEastAsia" w:cstheme="minorBidi"/>
            <w:i w:val="0"/>
            <w:iCs w:val="0"/>
            <w:noProof/>
            <w:sz w:val="22"/>
            <w:szCs w:val="22"/>
            <w:lang w:eastAsia="sv-SE"/>
          </w:rPr>
          <w:tab/>
        </w:r>
        <w:r w:rsidR="00E37B92" w:rsidRPr="00F04FDC">
          <w:rPr>
            <w:rStyle w:val="Hyperlink"/>
            <w:rFonts w:eastAsiaTheme="majorEastAsia"/>
            <w:noProof/>
          </w:rPr>
          <w:t>Document Hierarchy</w:t>
        </w:r>
        <w:r w:rsidR="00E37B92">
          <w:rPr>
            <w:noProof/>
            <w:webHidden/>
          </w:rPr>
          <w:tab/>
        </w:r>
        <w:r w:rsidR="00E37B92">
          <w:rPr>
            <w:noProof/>
            <w:webHidden/>
          </w:rPr>
          <w:fldChar w:fldCharType="begin"/>
        </w:r>
        <w:r w:rsidR="00E37B92">
          <w:rPr>
            <w:noProof/>
            <w:webHidden/>
          </w:rPr>
          <w:instrText xml:space="preserve"> PAGEREF _Toc367365577 \h </w:instrText>
        </w:r>
        <w:r w:rsidR="00E37B92">
          <w:rPr>
            <w:noProof/>
            <w:webHidden/>
          </w:rPr>
        </w:r>
        <w:r w:rsidR="00E37B92">
          <w:rPr>
            <w:noProof/>
            <w:webHidden/>
          </w:rPr>
          <w:fldChar w:fldCharType="separate"/>
        </w:r>
        <w:r w:rsidR="007477BE">
          <w:rPr>
            <w:noProof/>
            <w:webHidden/>
          </w:rPr>
          <w:t>5</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78" w:history="1">
        <w:r w:rsidR="00E37B92" w:rsidRPr="00F04FDC">
          <w:rPr>
            <w:rStyle w:val="Hyperlink"/>
            <w:rFonts w:eastAsiaTheme="majorEastAsia"/>
            <w:noProof/>
          </w:rPr>
          <w:t>1.3</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Context</w:t>
        </w:r>
        <w:r w:rsidR="00E37B92">
          <w:rPr>
            <w:noProof/>
            <w:webHidden/>
          </w:rPr>
          <w:tab/>
        </w:r>
        <w:r w:rsidR="00E37B92">
          <w:rPr>
            <w:noProof/>
            <w:webHidden/>
          </w:rPr>
          <w:fldChar w:fldCharType="begin"/>
        </w:r>
        <w:r w:rsidR="00E37B92">
          <w:rPr>
            <w:noProof/>
            <w:webHidden/>
          </w:rPr>
          <w:instrText xml:space="preserve"> PAGEREF _Toc367365578 \h </w:instrText>
        </w:r>
        <w:r w:rsidR="00E37B92">
          <w:rPr>
            <w:noProof/>
            <w:webHidden/>
          </w:rPr>
        </w:r>
        <w:r w:rsidR="00E37B92">
          <w:rPr>
            <w:noProof/>
            <w:webHidden/>
          </w:rPr>
          <w:fldChar w:fldCharType="separate"/>
        </w:r>
        <w:r w:rsidR="007477BE">
          <w:rPr>
            <w:noProof/>
            <w:webHidden/>
          </w:rPr>
          <w:t>5</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79" w:history="1">
        <w:r w:rsidR="00E37B92" w:rsidRPr="00F04FDC">
          <w:rPr>
            <w:rStyle w:val="Hyperlink"/>
            <w:rFonts w:eastAsiaTheme="majorEastAsia"/>
            <w:noProof/>
          </w:rPr>
          <w:t>1.4</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Notation for description</w:t>
        </w:r>
        <w:r w:rsidR="00E37B92">
          <w:rPr>
            <w:noProof/>
            <w:webHidden/>
          </w:rPr>
          <w:tab/>
        </w:r>
        <w:r w:rsidR="00E37B92">
          <w:rPr>
            <w:noProof/>
            <w:webHidden/>
          </w:rPr>
          <w:fldChar w:fldCharType="begin"/>
        </w:r>
        <w:r w:rsidR="00E37B92">
          <w:rPr>
            <w:noProof/>
            <w:webHidden/>
          </w:rPr>
          <w:instrText xml:space="preserve"> PAGEREF _Toc367365579 \h </w:instrText>
        </w:r>
        <w:r w:rsidR="00E37B92">
          <w:rPr>
            <w:noProof/>
            <w:webHidden/>
          </w:rPr>
        </w:r>
        <w:r w:rsidR="00E37B92">
          <w:rPr>
            <w:noProof/>
            <w:webHidden/>
          </w:rPr>
          <w:fldChar w:fldCharType="separate"/>
        </w:r>
        <w:r w:rsidR="007477BE">
          <w:rPr>
            <w:noProof/>
            <w:webHidden/>
          </w:rPr>
          <w:t>5</w:t>
        </w:r>
        <w:r w:rsidR="00E37B92">
          <w:rPr>
            <w:noProof/>
            <w:webHidden/>
          </w:rPr>
          <w:fldChar w:fldCharType="end"/>
        </w:r>
      </w:hyperlink>
    </w:p>
    <w:p w:rsidR="00E37B92" w:rsidRDefault="00512DEB">
      <w:pPr>
        <w:pStyle w:val="TOC1"/>
        <w:tabs>
          <w:tab w:val="left" w:pos="480"/>
          <w:tab w:val="right" w:leader="dot" w:pos="9911"/>
        </w:tabs>
        <w:rPr>
          <w:rFonts w:eastAsiaTheme="minorEastAsia" w:cstheme="minorBidi"/>
          <w:b w:val="0"/>
          <w:bCs w:val="0"/>
          <w:caps w:val="0"/>
          <w:noProof/>
          <w:sz w:val="22"/>
          <w:szCs w:val="22"/>
          <w:lang w:eastAsia="sv-SE"/>
        </w:rPr>
      </w:pPr>
      <w:hyperlink w:anchor="_Toc367365580" w:history="1">
        <w:r w:rsidR="00E37B92" w:rsidRPr="00F04FDC">
          <w:rPr>
            <w:rStyle w:val="Hyperlink"/>
            <w:rFonts w:eastAsiaTheme="majorEastAsia"/>
            <w:noProof/>
          </w:rPr>
          <w:t>2.</w:t>
        </w:r>
        <w:r w:rsidR="00E37B92">
          <w:rPr>
            <w:rFonts w:eastAsiaTheme="minorEastAsia" w:cstheme="minorBidi"/>
            <w:b w:val="0"/>
            <w:bCs w:val="0"/>
            <w:caps w:val="0"/>
            <w:noProof/>
            <w:sz w:val="22"/>
            <w:szCs w:val="22"/>
            <w:lang w:eastAsia="sv-SE"/>
          </w:rPr>
          <w:tab/>
        </w:r>
        <w:r w:rsidR="00E37B92" w:rsidRPr="00F04FDC">
          <w:rPr>
            <w:rStyle w:val="Hyperlink"/>
            <w:rFonts w:eastAsiaTheme="majorEastAsia"/>
            <w:noProof/>
          </w:rPr>
          <w:t>Legal values for the DS hash digest algorithm</w:t>
        </w:r>
        <w:r w:rsidR="00E37B92">
          <w:rPr>
            <w:noProof/>
            <w:webHidden/>
          </w:rPr>
          <w:tab/>
        </w:r>
        <w:r w:rsidR="00E37B92">
          <w:rPr>
            <w:noProof/>
            <w:webHidden/>
          </w:rPr>
          <w:fldChar w:fldCharType="begin"/>
        </w:r>
        <w:r w:rsidR="00E37B92">
          <w:rPr>
            <w:noProof/>
            <w:webHidden/>
          </w:rPr>
          <w:instrText xml:space="preserve"> PAGEREF _Toc367365580 \h </w:instrText>
        </w:r>
        <w:r w:rsidR="00E37B92">
          <w:rPr>
            <w:noProof/>
            <w:webHidden/>
          </w:rPr>
        </w:r>
        <w:r w:rsidR="00E37B92">
          <w:rPr>
            <w:noProof/>
            <w:webHidden/>
          </w:rPr>
          <w:fldChar w:fldCharType="separate"/>
        </w:r>
        <w:r w:rsidR="007477BE">
          <w:rPr>
            <w:noProof/>
            <w:webHidden/>
          </w:rPr>
          <w:t>7</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81" w:history="1">
        <w:r w:rsidR="00E37B92" w:rsidRPr="00F04FDC">
          <w:rPr>
            <w:rStyle w:val="Hyperlink"/>
            <w:rFonts w:eastAsiaTheme="majorEastAsia"/>
            <w:noProof/>
          </w:rPr>
          <w:t>2.1</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Test case identifier</w:t>
        </w:r>
        <w:r w:rsidR="00E37B92">
          <w:rPr>
            <w:noProof/>
            <w:webHidden/>
          </w:rPr>
          <w:tab/>
        </w:r>
        <w:r w:rsidR="00E37B92">
          <w:rPr>
            <w:noProof/>
            <w:webHidden/>
          </w:rPr>
          <w:fldChar w:fldCharType="begin"/>
        </w:r>
        <w:r w:rsidR="00E37B92">
          <w:rPr>
            <w:noProof/>
            <w:webHidden/>
          </w:rPr>
          <w:instrText xml:space="preserve"> PAGEREF _Toc367365581 \h </w:instrText>
        </w:r>
        <w:r w:rsidR="00E37B92">
          <w:rPr>
            <w:noProof/>
            <w:webHidden/>
          </w:rPr>
        </w:r>
        <w:r w:rsidR="00E37B92">
          <w:rPr>
            <w:noProof/>
            <w:webHidden/>
          </w:rPr>
          <w:fldChar w:fldCharType="separate"/>
        </w:r>
        <w:r w:rsidR="007477BE">
          <w:rPr>
            <w:noProof/>
            <w:webHidden/>
          </w:rPr>
          <w:t>7</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82" w:history="1">
        <w:r w:rsidR="00E37B92" w:rsidRPr="00F04FDC">
          <w:rPr>
            <w:rStyle w:val="Hyperlink"/>
            <w:rFonts w:eastAsiaTheme="majorEastAsia"/>
            <w:noProof/>
          </w:rPr>
          <w:t>2.2</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Objective</w:t>
        </w:r>
        <w:r w:rsidR="00E37B92">
          <w:rPr>
            <w:noProof/>
            <w:webHidden/>
          </w:rPr>
          <w:tab/>
        </w:r>
        <w:r w:rsidR="00E37B92">
          <w:rPr>
            <w:noProof/>
            <w:webHidden/>
          </w:rPr>
          <w:fldChar w:fldCharType="begin"/>
        </w:r>
        <w:r w:rsidR="00E37B92">
          <w:rPr>
            <w:noProof/>
            <w:webHidden/>
          </w:rPr>
          <w:instrText xml:space="preserve"> PAGEREF _Toc367365582 \h </w:instrText>
        </w:r>
        <w:r w:rsidR="00E37B92">
          <w:rPr>
            <w:noProof/>
            <w:webHidden/>
          </w:rPr>
        </w:r>
        <w:r w:rsidR="00E37B92">
          <w:rPr>
            <w:noProof/>
            <w:webHidden/>
          </w:rPr>
          <w:fldChar w:fldCharType="separate"/>
        </w:r>
        <w:r w:rsidR="007477BE">
          <w:rPr>
            <w:noProof/>
            <w:webHidden/>
          </w:rPr>
          <w:t>7</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83" w:history="1">
        <w:r w:rsidR="00E37B92" w:rsidRPr="00F04FDC">
          <w:rPr>
            <w:rStyle w:val="Hyperlink"/>
            <w:rFonts w:eastAsiaTheme="majorEastAsia"/>
            <w:noProof/>
          </w:rPr>
          <w:t>2.3</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Inputs</w:t>
        </w:r>
        <w:r w:rsidR="00E37B92">
          <w:rPr>
            <w:noProof/>
            <w:webHidden/>
          </w:rPr>
          <w:tab/>
        </w:r>
        <w:r w:rsidR="00E37B92">
          <w:rPr>
            <w:noProof/>
            <w:webHidden/>
          </w:rPr>
          <w:fldChar w:fldCharType="begin"/>
        </w:r>
        <w:r w:rsidR="00E37B92">
          <w:rPr>
            <w:noProof/>
            <w:webHidden/>
          </w:rPr>
          <w:instrText xml:space="preserve"> PAGEREF _Toc367365583 \h </w:instrText>
        </w:r>
        <w:r w:rsidR="00E37B92">
          <w:rPr>
            <w:noProof/>
            <w:webHidden/>
          </w:rPr>
        </w:r>
        <w:r w:rsidR="00E37B92">
          <w:rPr>
            <w:noProof/>
            <w:webHidden/>
          </w:rPr>
          <w:fldChar w:fldCharType="separate"/>
        </w:r>
        <w:r w:rsidR="007477BE">
          <w:rPr>
            <w:noProof/>
            <w:webHidden/>
          </w:rPr>
          <w:t>7</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84" w:history="1">
        <w:r w:rsidR="00E37B92" w:rsidRPr="00F04FDC">
          <w:rPr>
            <w:rStyle w:val="Hyperlink"/>
            <w:rFonts w:eastAsiaTheme="majorEastAsia"/>
            <w:noProof/>
          </w:rPr>
          <w:t>2.4</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Outcome(s)</w:t>
        </w:r>
        <w:r w:rsidR="00E37B92">
          <w:rPr>
            <w:noProof/>
            <w:webHidden/>
          </w:rPr>
          <w:tab/>
        </w:r>
        <w:r w:rsidR="00E37B92">
          <w:rPr>
            <w:noProof/>
            <w:webHidden/>
          </w:rPr>
          <w:fldChar w:fldCharType="begin"/>
        </w:r>
        <w:r w:rsidR="00E37B92">
          <w:rPr>
            <w:noProof/>
            <w:webHidden/>
          </w:rPr>
          <w:instrText xml:space="preserve"> PAGEREF _Toc367365584 \h </w:instrText>
        </w:r>
        <w:r w:rsidR="00E37B92">
          <w:rPr>
            <w:noProof/>
            <w:webHidden/>
          </w:rPr>
        </w:r>
        <w:r w:rsidR="00E37B92">
          <w:rPr>
            <w:noProof/>
            <w:webHidden/>
          </w:rPr>
          <w:fldChar w:fldCharType="separate"/>
        </w:r>
        <w:r w:rsidR="007477BE">
          <w:rPr>
            <w:noProof/>
            <w:webHidden/>
          </w:rPr>
          <w:t>7</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85" w:history="1">
        <w:r w:rsidR="00E37B92" w:rsidRPr="00F04FDC">
          <w:rPr>
            <w:rStyle w:val="Hyperlink"/>
            <w:rFonts w:eastAsiaTheme="majorEastAsia"/>
            <w:noProof/>
          </w:rPr>
          <w:t>2.5</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Environmental needs</w:t>
        </w:r>
        <w:r w:rsidR="00E37B92">
          <w:rPr>
            <w:noProof/>
            <w:webHidden/>
          </w:rPr>
          <w:tab/>
        </w:r>
        <w:r w:rsidR="00E37B92">
          <w:rPr>
            <w:noProof/>
            <w:webHidden/>
          </w:rPr>
          <w:fldChar w:fldCharType="begin"/>
        </w:r>
        <w:r w:rsidR="00E37B92">
          <w:rPr>
            <w:noProof/>
            <w:webHidden/>
          </w:rPr>
          <w:instrText xml:space="preserve"> PAGEREF _Toc367365585 \h </w:instrText>
        </w:r>
        <w:r w:rsidR="00E37B92">
          <w:rPr>
            <w:noProof/>
            <w:webHidden/>
          </w:rPr>
        </w:r>
        <w:r w:rsidR="00E37B92">
          <w:rPr>
            <w:noProof/>
            <w:webHidden/>
          </w:rPr>
          <w:fldChar w:fldCharType="separate"/>
        </w:r>
        <w:r w:rsidR="007477BE">
          <w:rPr>
            <w:noProof/>
            <w:webHidden/>
          </w:rPr>
          <w:t>7</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86" w:history="1">
        <w:r w:rsidR="00E37B92" w:rsidRPr="00F04FDC">
          <w:rPr>
            <w:rStyle w:val="Hyperlink"/>
            <w:rFonts w:eastAsiaTheme="majorEastAsia"/>
            <w:noProof/>
          </w:rPr>
          <w:t>2.6</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Special procedural requirements</w:t>
        </w:r>
        <w:r w:rsidR="00E37B92">
          <w:rPr>
            <w:noProof/>
            <w:webHidden/>
          </w:rPr>
          <w:tab/>
        </w:r>
        <w:r w:rsidR="00E37B92">
          <w:rPr>
            <w:noProof/>
            <w:webHidden/>
          </w:rPr>
          <w:fldChar w:fldCharType="begin"/>
        </w:r>
        <w:r w:rsidR="00E37B92">
          <w:rPr>
            <w:noProof/>
            <w:webHidden/>
          </w:rPr>
          <w:instrText xml:space="preserve"> PAGEREF _Toc367365586 \h </w:instrText>
        </w:r>
        <w:r w:rsidR="00E37B92">
          <w:rPr>
            <w:noProof/>
            <w:webHidden/>
          </w:rPr>
        </w:r>
        <w:r w:rsidR="00E37B92">
          <w:rPr>
            <w:noProof/>
            <w:webHidden/>
          </w:rPr>
          <w:fldChar w:fldCharType="separate"/>
        </w:r>
        <w:r w:rsidR="007477BE">
          <w:rPr>
            <w:noProof/>
            <w:webHidden/>
          </w:rPr>
          <w:t>7</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87" w:history="1">
        <w:r w:rsidR="00E37B92" w:rsidRPr="00F04FDC">
          <w:rPr>
            <w:rStyle w:val="Hyperlink"/>
            <w:rFonts w:eastAsiaTheme="majorEastAsia"/>
            <w:noProof/>
          </w:rPr>
          <w:t>2.7</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Intercase dependencies</w:t>
        </w:r>
        <w:r w:rsidR="00E37B92">
          <w:rPr>
            <w:noProof/>
            <w:webHidden/>
          </w:rPr>
          <w:tab/>
        </w:r>
        <w:r w:rsidR="00E37B92">
          <w:rPr>
            <w:noProof/>
            <w:webHidden/>
          </w:rPr>
          <w:fldChar w:fldCharType="begin"/>
        </w:r>
        <w:r w:rsidR="00E37B92">
          <w:rPr>
            <w:noProof/>
            <w:webHidden/>
          </w:rPr>
          <w:instrText xml:space="preserve"> PAGEREF _Toc367365587 \h </w:instrText>
        </w:r>
        <w:r w:rsidR="00E37B92">
          <w:rPr>
            <w:noProof/>
            <w:webHidden/>
          </w:rPr>
        </w:r>
        <w:r w:rsidR="00E37B92">
          <w:rPr>
            <w:noProof/>
            <w:webHidden/>
          </w:rPr>
          <w:fldChar w:fldCharType="separate"/>
        </w:r>
        <w:r w:rsidR="007477BE">
          <w:rPr>
            <w:noProof/>
            <w:webHidden/>
          </w:rPr>
          <w:t>7</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88" w:history="1">
        <w:r w:rsidR="00E37B92" w:rsidRPr="00F04FDC">
          <w:rPr>
            <w:rStyle w:val="Hyperlink"/>
            <w:rFonts w:eastAsiaTheme="majorEastAsia"/>
            <w:noProof/>
          </w:rPr>
          <w:t>2.8</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Ordered description of steps to be taken to execute the test case</w:t>
        </w:r>
        <w:r w:rsidR="00E37B92">
          <w:rPr>
            <w:noProof/>
            <w:webHidden/>
          </w:rPr>
          <w:tab/>
        </w:r>
        <w:r w:rsidR="00E37B92">
          <w:rPr>
            <w:noProof/>
            <w:webHidden/>
          </w:rPr>
          <w:fldChar w:fldCharType="begin"/>
        </w:r>
        <w:r w:rsidR="00E37B92">
          <w:rPr>
            <w:noProof/>
            <w:webHidden/>
          </w:rPr>
          <w:instrText xml:space="preserve"> PAGEREF _Toc367365588 \h </w:instrText>
        </w:r>
        <w:r w:rsidR="00E37B92">
          <w:rPr>
            <w:noProof/>
            <w:webHidden/>
          </w:rPr>
        </w:r>
        <w:r w:rsidR="00E37B92">
          <w:rPr>
            <w:noProof/>
            <w:webHidden/>
          </w:rPr>
          <w:fldChar w:fldCharType="separate"/>
        </w:r>
        <w:r w:rsidR="007477BE">
          <w:rPr>
            <w:noProof/>
            <w:webHidden/>
          </w:rPr>
          <w:t>8</w:t>
        </w:r>
        <w:r w:rsidR="00E37B92">
          <w:rPr>
            <w:noProof/>
            <w:webHidden/>
          </w:rPr>
          <w:fldChar w:fldCharType="end"/>
        </w:r>
      </w:hyperlink>
    </w:p>
    <w:p w:rsidR="00E37B92" w:rsidRDefault="00512DEB">
      <w:pPr>
        <w:pStyle w:val="TOC1"/>
        <w:tabs>
          <w:tab w:val="left" w:pos="480"/>
          <w:tab w:val="right" w:leader="dot" w:pos="9911"/>
        </w:tabs>
        <w:rPr>
          <w:rFonts w:eastAsiaTheme="minorEastAsia" w:cstheme="minorBidi"/>
          <w:b w:val="0"/>
          <w:bCs w:val="0"/>
          <w:caps w:val="0"/>
          <w:noProof/>
          <w:sz w:val="22"/>
          <w:szCs w:val="22"/>
          <w:lang w:eastAsia="sv-SE"/>
        </w:rPr>
      </w:pPr>
      <w:hyperlink w:anchor="_Toc367365589" w:history="1">
        <w:r w:rsidR="00E37B92" w:rsidRPr="00F04FDC">
          <w:rPr>
            <w:rStyle w:val="Hyperlink"/>
            <w:rFonts w:eastAsiaTheme="majorEastAsia"/>
            <w:noProof/>
          </w:rPr>
          <w:t>3.</w:t>
        </w:r>
        <w:r w:rsidR="00E37B92">
          <w:rPr>
            <w:rFonts w:eastAsiaTheme="minorEastAsia" w:cstheme="minorBidi"/>
            <w:b w:val="0"/>
            <w:bCs w:val="0"/>
            <w:caps w:val="0"/>
            <w:noProof/>
            <w:sz w:val="22"/>
            <w:szCs w:val="22"/>
            <w:lang w:eastAsia="sv-SE"/>
          </w:rPr>
          <w:tab/>
        </w:r>
        <w:r w:rsidR="00E37B92" w:rsidRPr="00F04FDC">
          <w:rPr>
            <w:rStyle w:val="Hyperlink"/>
            <w:rFonts w:eastAsiaTheme="majorEastAsia"/>
            <w:noProof/>
          </w:rPr>
          <w:t>DS must match a DNSKEY in the designated zone</w:t>
        </w:r>
        <w:r w:rsidR="00E37B92">
          <w:rPr>
            <w:noProof/>
            <w:webHidden/>
          </w:rPr>
          <w:tab/>
        </w:r>
        <w:r w:rsidR="00E37B92">
          <w:rPr>
            <w:noProof/>
            <w:webHidden/>
          </w:rPr>
          <w:fldChar w:fldCharType="begin"/>
        </w:r>
        <w:r w:rsidR="00E37B92">
          <w:rPr>
            <w:noProof/>
            <w:webHidden/>
          </w:rPr>
          <w:instrText xml:space="preserve"> PAGEREF _Toc367365589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90" w:history="1">
        <w:r w:rsidR="00E37B92" w:rsidRPr="00F04FDC">
          <w:rPr>
            <w:rStyle w:val="Hyperlink"/>
            <w:rFonts w:eastAsiaTheme="majorEastAsia"/>
            <w:noProof/>
          </w:rPr>
          <w:t>3.1</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Test case identifier</w:t>
        </w:r>
        <w:r w:rsidR="00E37B92">
          <w:rPr>
            <w:noProof/>
            <w:webHidden/>
          </w:rPr>
          <w:tab/>
        </w:r>
        <w:r w:rsidR="00E37B92">
          <w:rPr>
            <w:noProof/>
            <w:webHidden/>
          </w:rPr>
          <w:fldChar w:fldCharType="begin"/>
        </w:r>
        <w:r w:rsidR="00E37B92">
          <w:rPr>
            <w:noProof/>
            <w:webHidden/>
          </w:rPr>
          <w:instrText xml:space="preserve"> PAGEREF _Toc367365590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91" w:history="1">
        <w:r w:rsidR="00E37B92" w:rsidRPr="00F04FDC">
          <w:rPr>
            <w:rStyle w:val="Hyperlink"/>
            <w:rFonts w:eastAsiaTheme="majorEastAsia"/>
            <w:noProof/>
          </w:rPr>
          <w:t>3.2</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Objective</w:t>
        </w:r>
        <w:r w:rsidR="00E37B92">
          <w:rPr>
            <w:noProof/>
            <w:webHidden/>
          </w:rPr>
          <w:tab/>
        </w:r>
        <w:r w:rsidR="00E37B92">
          <w:rPr>
            <w:noProof/>
            <w:webHidden/>
          </w:rPr>
          <w:fldChar w:fldCharType="begin"/>
        </w:r>
        <w:r w:rsidR="00E37B92">
          <w:rPr>
            <w:noProof/>
            <w:webHidden/>
          </w:rPr>
          <w:instrText xml:space="preserve"> PAGEREF _Toc367365591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92" w:history="1">
        <w:r w:rsidR="00E37B92" w:rsidRPr="00F04FDC">
          <w:rPr>
            <w:rStyle w:val="Hyperlink"/>
            <w:rFonts w:eastAsiaTheme="majorEastAsia"/>
            <w:noProof/>
          </w:rPr>
          <w:t>3.3</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Inputs</w:t>
        </w:r>
        <w:r w:rsidR="00E37B92">
          <w:rPr>
            <w:noProof/>
            <w:webHidden/>
          </w:rPr>
          <w:tab/>
        </w:r>
        <w:r w:rsidR="00E37B92">
          <w:rPr>
            <w:noProof/>
            <w:webHidden/>
          </w:rPr>
          <w:fldChar w:fldCharType="begin"/>
        </w:r>
        <w:r w:rsidR="00E37B92">
          <w:rPr>
            <w:noProof/>
            <w:webHidden/>
          </w:rPr>
          <w:instrText xml:space="preserve"> PAGEREF _Toc367365592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93" w:history="1">
        <w:r w:rsidR="00E37B92" w:rsidRPr="00F04FDC">
          <w:rPr>
            <w:rStyle w:val="Hyperlink"/>
            <w:rFonts w:eastAsiaTheme="majorEastAsia"/>
            <w:noProof/>
          </w:rPr>
          <w:t>3.4</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Outcome(s)</w:t>
        </w:r>
        <w:r w:rsidR="00E37B92">
          <w:rPr>
            <w:noProof/>
            <w:webHidden/>
          </w:rPr>
          <w:tab/>
        </w:r>
        <w:r w:rsidR="00E37B92">
          <w:rPr>
            <w:noProof/>
            <w:webHidden/>
          </w:rPr>
          <w:fldChar w:fldCharType="begin"/>
        </w:r>
        <w:r w:rsidR="00E37B92">
          <w:rPr>
            <w:noProof/>
            <w:webHidden/>
          </w:rPr>
          <w:instrText xml:space="preserve"> PAGEREF _Toc367365593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94" w:history="1">
        <w:r w:rsidR="00E37B92" w:rsidRPr="00F04FDC">
          <w:rPr>
            <w:rStyle w:val="Hyperlink"/>
            <w:rFonts w:eastAsiaTheme="majorEastAsia"/>
            <w:noProof/>
          </w:rPr>
          <w:t>3.5</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Environmental needs</w:t>
        </w:r>
        <w:r w:rsidR="00E37B92">
          <w:rPr>
            <w:noProof/>
            <w:webHidden/>
          </w:rPr>
          <w:tab/>
        </w:r>
        <w:r w:rsidR="00E37B92">
          <w:rPr>
            <w:noProof/>
            <w:webHidden/>
          </w:rPr>
          <w:fldChar w:fldCharType="begin"/>
        </w:r>
        <w:r w:rsidR="00E37B92">
          <w:rPr>
            <w:noProof/>
            <w:webHidden/>
          </w:rPr>
          <w:instrText xml:space="preserve"> PAGEREF _Toc367365594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95" w:history="1">
        <w:r w:rsidR="00E37B92" w:rsidRPr="00F04FDC">
          <w:rPr>
            <w:rStyle w:val="Hyperlink"/>
            <w:rFonts w:eastAsiaTheme="majorEastAsia"/>
            <w:noProof/>
          </w:rPr>
          <w:t>3.6</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Special procedural requirements</w:t>
        </w:r>
        <w:r w:rsidR="00E37B92">
          <w:rPr>
            <w:noProof/>
            <w:webHidden/>
          </w:rPr>
          <w:tab/>
        </w:r>
        <w:r w:rsidR="00E37B92">
          <w:rPr>
            <w:noProof/>
            <w:webHidden/>
          </w:rPr>
          <w:fldChar w:fldCharType="begin"/>
        </w:r>
        <w:r w:rsidR="00E37B92">
          <w:rPr>
            <w:noProof/>
            <w:webHidden/>
          </w:rPr>
          <w:instrText xml:space="preserve"> PAGEREF _Toc367365595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96" w:history="1">
        <w:r w:rsidR="00E37B92" w:rsidRPr="00F04FDC">
          <w:rPr>
            <w:rStyle w:val="Hyperlink"/>
            <w:rFonts w:eastAsiaTheme="majorEastAsia"/>
            <w:noProof/>
          </w:rPr>
          <w:t>3.7</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Intercase dependencies</w:t>
        </w:r>
        <w:r w:rsidR="00E37B92">
          <w:rPr>
            <w:noProof/>
            <w:webHidden/>
          </w:rPr>
          <w:tab/>
        </w:r>
        <w:r w:rsidR="00E37B92">
          <w:rPr>
            <w:noProof/>
            <w:webHidden/>
          </w:rPr>
          <w:fldChar w:fldCharType="begin"/>
        </w:r>
        <w:r w:rsidR="00E37B92">
          <w:rPr>
            <w:noProof/>
            <w:webHidden/>
          </w:rPr>
          <w:instrText xml:space="preserve"> PAGEREF _Toc367365596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97" w:history="1">
        <w:r w:rsidR="00E37B92" w:rsidRPr="00F04FDC">
          <w:rPr>
            <w:rStyle w:val="Hyperlink"/>
            <w:rFonts w:eastAsiaTheme="majorEastAsia"/>
            <w:noProof/>
          </w:rPr>
          <w:t>3.8</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Ordered description of steps to be taken to execute the test case</w:t>
        </w:r>
        <w:r w:rsidR="00E37B92">
          <w:rPr>
            <w:noProof/>
            <w:webHidden/>
          </w:rPr>
          <w:tab/>
        </w:r>
        <w:r w:rsidR="00E37B92">
          <w:rPr>
            <w:noProof/>
            <w:webHidden/>
          </w:rPr>
          <w:fldChar w:fldCharType="begin"/>
        </w:r>
        <w:r w:rsidR="00E37B92">
          <w:rPr>
            <w:noProof/>
            <w:webHidden/>
          </w:rPr>
          <w:instrText xml:space="preserve"> PAGEREF _Toc367365597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1"/>
        <w:tabs>
          <w:tab w:val="left" w:pos="480"/>
          <w:tab w:val="right" w:leader="dot" w:pos="9911"/>
        </w:tabs>
        <w:rPr>
          <w:rFonts w:eastAsiaTheme="minorEastAsia" w:cstheme="minorBidi"/>
          <w:b w:val="0"/>
          <w:bCs w:val="0"/>
          <w:caps w:val="0"/>
          <w:noProof/>
          <w:sz w:val="22"/>
          <w:szCs w:val="22"/>
          <w:lang w:eastAsia="sv-SE"/>
        </w:rPr>
      </w:pPr>
      <w:hyperlink w:anchor="_Toc367365598" w:history="1">
        <w:r w:rsidR="00E37B92" w:rsidRPr="00F04FDC">
          <w:rPr>
            <w:rStyle w:val="Hyperlink"/>
            <w:rFonts w:eastAsiaTheme="majorEastAsia"/>
            <w:noProof/>
            <w:lang w:val="en-GB"/>
          </w:rPr>
          <w:t>4.</w:t>
        </w:r>
        <w:r w:rsidR="00E37B92">
          <w:rPr>
            <w:rFonts w:eastAsiaTheme="minorEastAsia" w:cstheme="minorBidi"/>
            <w:b w:val="0"/>
            <w:bCs w:val="0"/>
            <w:caps w:val="0"/>
            <w:noProof/>
            <w:sz w:val="22"/>
            <w:szCs w:val="22"/>
            <w:lang w:eastAsia="sv-SE"/>
          </w:rPr>
          <w:tab/>
        </w:r>
        <w:r w:rsidR="00E37B92" w:rsidRPr="00F04FDC">
          <w:rPr>
            <w:rStyle w:val="Hyperlink"/>
            <w:rFonts w:eastAsiaTheme="majorEastAsia"/>
            <w:noProof/>
            <w:lang w:val="en-GB"/>
          </w:rPr>
          <w:t>Check for too many NSEC3 iterations</w:t>
        </w:r>
        <w:r w:rsidR="00E37B92">
          <w:rPr>
            <w:noProof/>
            <w:webHidden/>
          </w:rPr>
          <w:tab/>
        </w:r>
        <w:r w:rsidR="00E37B92">
          <w:rPr>
            <w:noProof/>
            <w:webHidden/>
          </w:rPr>
          <w:fldChar w:fldCharType="begin"/>
        </w:r>
        <w:r w:rsidR="00E37B92">
          <w:rPr>
            <w:noProof/>
            <w:webHidden/>
          </w:rPr>
          <w:instrText xml:space="preserve"> PAGEREF _Toc367365598 \h </w:instrText>
        </w:r>
        <w:r w:rsidR="00E37B92">
          <w:rPr>
            <w:noProof/>
            <w:webHidden/>
          </w:rPr>
        </w:r>
        <w:r w:rsidR="00E37B92">
          <w:rPr>
            <w:noProof/>
            <w:webHidden/>
          </w:rPr>
          <w:fldChar w:fldCharType="separate"/>
        </w:r>
        <w:r w:rsidR="007477BE">
          <w:rPr>
            <w:noProof/>
            <w:webHidden/>
          </w:rPr>
          <w:t>9</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599" w:history="1">
        <w:r w:rsidR="00E37B92" w:rsidRPr="00F04FDC">
          <w:rPr>
            <w:rStyle w:val="Hyperlink"/>
            <w:rFonts w:eastAsiaTheme="majorEastAsia"/>
            <w:noProof/>
          </w:rPr>
          <w:t>4.1</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Test case identifier</w:t>
        </w:r>
        <w:r w:rsidR="00E37B92">
          <w:rPr>
            <w:noProof/>
            <w:webHidden/>
          </w:rPr>
          <w:tab/>
        </w:r>
        <w:r w:rsidR="00E37B92">
          <w:rPr>
            <w:noProof/>
            <w:webHidden/>
          </w:rPr>
          <w:fldChar w:fldCharType="begin"/>
        </w:r>
        <w:r w:rsidR="00E37B92">
          <w:rPr>
            <w:noProof/>
            <w:webHidden/>
          </w:rPr>
          <w:instrText xml:space="preserve"> PAGEREF _Toc367365599 \h </w:instrText>
        </w:r>
        <w:r w:rsidR="00E37B92">
          <w:rPr>
            <w:noProof/>
            <w:webHidden/>
          </w:rPr>
        </w:r>
        <w:r w:rsidR="00E37B92">
          <w:rPr>
            <w:noProof/>
            <w:webHidden/>
          </w:rPr>
          <w:fldChar w:fldCharType="separate"/>
        </w:r>
        <w:r w:rsidR="007477BE">
          <w:rPr>
            <w:noProof/>
            <w:webHidden/>
          </w:rPr>
          <w:t>11</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00" w:history="1">
        <w:r w:rsidR="00E37B92" w:rsidRPr="00F04FDC">
          <w:rPr>
            <w:rStyle w:val="Hyperlink"/>
            <w:rFonts w:eastAsiaTheme="majorEastAsia"/>
            <w:noProof/>
            <w:lang w:val="en-GB"/>
          </w:rPr>
          <w:t>4.2</w:t>
        </w:r>
        <w:r w:rsidR="00E37B92">
          <w:rPr>
            <w:rFonts w:eastAsiaTheme="minorEastAsia" w:cstheme="minorBidi"/>
            <w:smallCaps w:val="0"/>
            <w:noProof/>
            <w:sz w:val="22"/>
            <w:szCs w:val="22"/>
            <w:lang w:eastAsia="sv-SE"/>
          </w:rPr>
          <w:tab/>
        </w:r>
        <w:r w:rsidR="00E37B92" w:rsidRPr="00F04FDC">
          <w:rPr>
            <w:rStyle w:val="Hyperlink"/>
            <w:rFonts w:eastAsiaTheme="majorEastAsia"/>
            <w:noProof/>
            <w:lang w:val="en-GB"/>
          </w:rPr>
          <w:t>Objective</w:t>
        </w:r>
        <w:r w:rsidR="00E37B92">
          <w:rPr>
            <w:noProof/>
            <w:webHidden/>
          </w:rPr>
          <w:tab/>
        </w:r>
        <w:r w:rsidR="00E37B92">
          <w:rPr>
            <w:noProof/>
            <w:webHidden/>
          </w:rPr>
          <w:fldChar w:fldCharType="begin"/>
        </w:r>
        <w:r w:rsidR="00E37B92">
          <w:rPr>
            <w:noProof/>
            <w:webHidden/>
          </w:rPr>
          <w:instrText xml:space="preserve"> PAGEREF _Toc367365600 \h </w:instrText>
        </w:r>
        <w:r w:rsidR="00E37B92">
          <w:rPr>
            <w:noProof/>
            <w:webHidden/>
          </w:rPr>
        </w:r>
        <w:r w:rsidR="00E37B92">
          <w:rPr>
            <w:noProof/>
            <w:webHidden/>
          </w:rPr>
          <w:fldChar w:fldCharType="separate"/>
        </w:r>
        <w:r w:rsidR="007477BE">
          <w:rPr>
            <w:noProof/>
            <w:webHidden/>
          </w:rPr>
          <w:t>11</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01" w:history="1">
        <w:r w:rsidR="00E37B92" w:rsidRPr="00F04FDC">
          <w:rPr>
            <w:rStyle w:val="Hyperlink"/>
            <w:rFonts w:eastAsiaTheme="majorEastAsia"/>
            <w:noProof/>
          </w:rPr>
          <w:t>4.3</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Inputs</w:t>
        </w:r>
        <w:r w:rsidR="00E37B92">
          <w:rPr>
            <w:noProof/>
            <w:webHidden/>
          </w:rPr>
          <w:tab/>
        </w:r>
        <w:r w:rsidR="00E37B92">
          <w:rPr>
            <w:noProof/>
            <w:webHidden/>
          </w:rPr>
          <w:fldChar w:fldCharType="begin"/>
        </w:r>
        <w:r w:rsidR="00E37B92">
          <w:rPr>
            <w:noProof/>
            <w:webHidden/>
          </w:rPr>
          <w:instrText xml:space="preserve"> PAGEREF _Toc367365601 \h </w:instrText>
        </w:r>
        <w:r w:rsidR="00E37B92">
          <w:rPr>
            <w:noProof/>
            <w:webHidden/>
          </w:rPr>
        </w:r>
        <w:r w:rsidR="00E37B92">
          <w:rPr>
            <w:noProof/>
            <w:webHidden/>
          </w:rPr>
          <w:fldChar w:fldCharType="separate"/>
        </w:r>
        <w:r w:rsidR="007477BE">
          <w:rPr>
            <w:noProof/>
            <w:webHidden/>
          </w:rPr>
          <w:t>11</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02" w:history="1">
        <w:r w:rsidR="00E37B92" w:rsidRPr="00F04FDC">
          <w:rPr>
            <w:rStyle w:val="Hyperlink"/>
            <w:rFonts w:eastAsiaTheme="majorEastAsia"/>
            <w:noProof/>
          </w:rPr>
          <w:t>4.4</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Outcome(s)</w:t>
        </w:r>
        <w:r w:rsidR="00E37B92">
          <w:rPr>
            <w:noProof/>
            <w:webHidden/>
          </w:rPr>
          <w:tab/>
        </w:r>
        <w:r w:rsidR="00E37B92">
          <w:rPr>
            <w:noProof/>
            <w:webHidden/>
          </w:rPr>
          <w:fldChar w:fldCharType="begin"/>
        </w:r>
        <w:r w:rsidR="00E37B92">
          <w:rPr>
            <w:noProof/>
            <w:webHidden/>
          </w:rPr>
          <w:instrText xml:space="preserve"> PAGEREF _Toc367365602 \h </w:instrText>
        </w:r>
        <w:r w:rsidR="00E37B92">
          <w:rPr>
            <w:noProof/>
            <w:webHidden/>
          </w:rPr>
        </w:r>
        <w:r w:rsidR="00E37B92">
          <w:rPr>
            <w:noProof/>
            <w:webHidden/>
          </w:rPr>
          <w:fldChar w:fldCharType="separate"/>
        </w:r>
        <w:r w:rsidR="007477BE">
          <w:rPr>
            <w:noProof/>
            <w:webHidden/>
          </w:rPr>
          <w:t>11</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03" w:history="1">
        <w:r w:rsidR="00E37B92" w:rsidRPr="00F04FDC">
          <w:rPr>
            <w:rStyle w:val="Hyperlink"/>
            <w:rFonts w:eastAsiaTheme="majorEastAsia"/>
            <w:noProof/>
          </w:rPr>
          <w:t>4.5</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Environmental needs</w:t>
        </w:r>
        <w:r w:rsidR="00E37B92">
          <w:rPr>
            <w:noProof/>
            <w:webHidden/>
          </w:rPr>
          <w:tab/>
        </w:r>
        <w:r w:rsidR="00E37B92">
          <w:rPr>
            <w:noProof/>
            <w:webHidden/>
          </w:rPr>
          <w:fldChar w:fldCharType="begin"/>
        </w:r>
        <w:r w:rsidR="00E37B92">
          <w:rPr>
            <w:noProof/>
            <w:webHidden/>
          </w:rPr>
          <w:instrText xml:space="preserve"> PAGEREF _Toc367365603 \h </w:instrText>
        </w:r>
        <w:r w:rsidR="00E37B92">
          <w:rPr>
            <w:noProof/>
            <w:webHidden/>
          </w:rPr>
        </w:r>
        <w:r w:rsidR="00E37B92">
          <w:rPr>
            <w:noProof/>
            <w:webHidden/>
          </w:rPr>
          <w:fldChar w:fldCharType="separate"/>
        </w:r>
        <w:r w:rsidR="007477BE">
          <w:rPr>
            <w:noProof/>
            <w:webHidden/>
          </w:rPr>
          <w:t>11</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04" w:history="1">
        <w:r w:rsidR="00E37B92" w:rsidRPr="00F04FDC">
          <w:rPr>
            <w:rStyle w:val="Hyperlink"/>
            <w:rFonts w:eastAsiaTheme="majorEastAsia"/>
            <w:noProof/>
          </w:rPr>
          <w:t>4.6</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Special procedural requirements</w:t>
        </w:r>
        <w:r w:rsidR="00E37B92">
          <w:rPr>
            <w:noProof/>
            <w:webHidden/>
          </w:rPr>
          <w:tab/>
        </w:r>
        <w:r w:rsidR="00E37B92">
          <w:rPr>
            <w:noProof/>
            <w:webHidden/>
          </w:rPr>
          <w:fldChar w:fldCharType="begin"/>
        </w:r>
        <w:r w:rsidR="00E37B92">
          <w:rPr>
            <w:noProof/>
            <w:webHidden/>
          </w:rPr>
          <w:instrText xml:space="preserve"> PAGEREF _Toc367365604 \h </w:instrText>
        </w:r>
        <w:r w:rsidR="00E37B92">
          <w:rPr>
            <w:noProof/>
            <w:webHidden/>
          </w:rPr>
        </w:r>
        <w:r w:rsidR="00E37B92">
          <w:rPr>
            <w:noProof/>
            <w:webHidden/>
          </w:rPr>
          <w:fldChar w:fldCharType="separate"/>
        </w:r>
        <w:r w:rsidR="007477BE">
          <w:rPr>
            <w:noProof/>
            <w:webHidden/>
          </w:rPr>
          <w:t>11</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05" w:history="1">
        <w:r w:rsidR="00E37B92" w:rsidRPr="00F04FDC">
          <w:rPr>
            <w:rStyle w:val="Hyperlink"/>
            <w:rFonts w:eastAsiaTheme="majorEastAsia"/>
            <w:noProof/>
          </w:rPr>
          <w:t>4.7</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Intercase dependencies</w:t>
        </w:r>
        <w:r w:rsidR="00E37B92">
          <w:rPr>
            <w:noProof/>
            <w:webHidden/>
          </w:rPr>
          <w:tab/>
        </w:r>
        <w:r w:rsidR="00E37B92">
          <w:rPr>
            <w:noProof/>
            <w:webHidden/>
          </w:rPr>
          <w:fldChar w:fldCharType="begin"/>
        </w:r>
        <w:r w:rsidR="00E37B92">
          <w:rPr>
            <w:noProof/>
            <w:webHidden/>
          </w:rPr>
          <w:instrText xml:space="preserve"> PAGEREF _Toc367365605 \h </w:instrText>
        </w:r>
        <w:r w:rsidR="00E37B92">
          <w:rPr>
            <w:noProof/>
            <w:webHidden/>
          </w:rPr>
        </w:r>
        <w:r w:rsidR="00E37B92">
          <w:rPr>
            <w:noProof/>
            <w:webHidden/>
          </w:rPr>
          <w:fldChar w:fldCharType="separate"/>
        </w:r>
        <w:r w:rsidR="007477BE">
          <w:rPr>
            <w:noProof/>
            <w:webHidden/>
          </w:rPr>
          <w:t>11</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06" w:history="1">
        <w:r w:rsidR="00E37B92" w:rsidRPr="00F04FDC">
          <w:rPr>
            <w:rStyle w:val="Hyperlink"/>
            <w:rFonts w:eastAsiaTheme="majorEastAsia"/>
            <w:noProof/>
          </w:rPr>
          <w:t>4.8</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Ordered description of steps to be taken to execute the test case</w:t>
        </w:r>
        <w:r w:rsidR="00E37B92">
          <w:rPr>
            <w:noProof/>
            <w:webHidden/>
          </w:rPr>
          <w:tab/>
        </w:r>
        <w:r w:rsidR="00E37B92">
          <w:rPr>
            <w:noProof/>
            <w:webHidden/>
          </w:rPr>
          <w:fldChar w:fldCharType="begin"/>
        </w:r>
        <w:r w:rsidR="00E37B92">
          <w:rPr>
            <w:noProof/>
            <w:webHidden/>
          </w:rPr>
          <w:instrText xml:space="preserve"> PAGEREF _Toc367365606 \h </w:instrText>
        </w:r>
        <w:r w:rsidR="00E37B92">
          <w:rPr>
            <w:noProof/>
            <w:webHidden/>
          </w:rPr>
        </w:r>
        <w:r w:rsidR="00E37B92">
          <w:rPr>
            <w:noProof/>
            <w:webHidden/>
          </w:rPr>
          <w:fldChar w:fldCharType="separate"/>
        </w:r>
        <w:r w:rsidR="007477BE">
          <w:rPr>
            <w:noProof/>
            <w:webHidden/>
          </w:rPr>
          <w:t>11</w:t>
        </w:r>
        <w:r w:rsidR="00E37B92">
          <w:rPr>
            <w:noProof/>
            <w:webHidden/>
          </w:rPr>
          <w:fldChar w:fldCharType="end"/>
        </w:r>
      </w:hyperlink>
    </w:p>
    <w:p w:rsidR="00E37B92" w:rsidRDefault="00512DEB">
      <w:pPr>
        <w:pStyle w:val="TOC1"/>
        <w:tabs>
          <w:tab w:val="left" w:pos="480"/>
          <w:tab w:val="right" w:leader="dot" w:pos="9911"/>
        </w:tabs>
        <w:rPr>
          <w:rFonts w:eastAsiaTheme="minorEastAsia" w:cstheme="minorBidi"/>
          <w:b w:val="0"/>
          <w:bCs w:val="0"/>
          <w:caps w:val="0"/>
          <w:noProof/>
          <w:sz w:val="22"/>
          <w:szCs w:val="22"/>
          <w:lang w:eastAsia="sv-SE"/>
        </w:rPr>
      </w:pPr>
      <w:hyperlink w:anchor="_Toc367365607" w:history="1">
        <w:r w:rsidR="00E37B92" w:rsidRPr="00F04FDC">
          <w:rPr>
            <w:rStyle w:val="Hyperlink"/>
            <w:rFonts w:eastAsiaTheme="majorEastAsia"/>
            <w:noProof/>
          </w:rPr>
          <w:t>5.</w:t>
        </w:r>
        <w:r w:rsidR="00E37B92">
          <w:rPr>
            <w:rFonts w:eastAsiaTheme="minorEastAsia" w:cstheme="minorBidi"/>
            <w:b w:val="0"/>
            <w:bCs w:val="0"/>
            <w:caps w:val="0"/>
            <w:noProof/>
            <w:sz w:val="22"/>
            <w:szCs w:val="22"/>
            <w:lang w:eastAsia="sv-SE"/>
          </w:rPr>
          <w:tab/>
        </w:r>
        <w:r w:rsidR="00E37B92" w:rsidRPr="00F04FDC">
          <w:rPr>
            <w:rStyle w:val="Hyperlink"/>
            <w:rFonts w:eastAsiaTheme="majorEastAsia"/>
            <w:noProof/>
          </w:rPr>
          <w:t>Check for too short or too long RRSIG lifetimes</w:t>
        </w:r>
        <w:r w:rsidR="00E37B92">
          <w:rPr>
            <w:noProof/>
            <w:webHidden/>
          </w:rPr>
          <w:tab/>
        </w:r>
        <w:r w:rsidR="00E37B92">
          <w:rPr>
            <w:noProof/>
            <w:webHidden/>
          </w:rPr>
          <w:fldChar w:fldCharType="begin"/>
        </w:r>
        <w:r w:rsidR="00E37B92">
          <w:rPr>
            <w:noProof/>
            <w:webHidden/>
          </w:rPr>
          <w:instrText xml:space="preserve"> PAGEREF _Toc367365607 \h </w:instrText>
        </w:r>
        <w:r w:rsidR="00E37B92">
          <w:rPr>
            <w:noProof/>
            <w:webHidden/>
          </w:rPr>
        </w:r>
        <w:r w:rsidR="00E37B92">
          <w:rPr>
            <w:noProof/>
            <w:webHidden/>
          </w:rPr>
          <w:fldChar w:fldCharType="separate"/>
        </w:r>
        <w:r w:rsidR="007477BE">
          <w:rPr>
            <w:noProof/>
            <w:webHidden/>
          </w:rPr>
          <w:t>13</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08" w:history="1">
        <w:r w:rsidR="00E37B92" w:rsidRPr="00F04FDC">
          <w:rPr>
            <w:rStyle w:val="Hyperlink"/>
            <w:rFonts w:eastAsiaTheme="majorEastAsia"/>
            <w:noProof/>
          </w:rPr>
          <w:t>5.1</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Test case identifier</w:t>
        </w:r>
        <w:r w:rsidR="00E37B92">
          <w:rPr>
            <w:noProof/>
            <w:webHidden/>
          </w:rPr>
          <w:tab/>
        </w:r>
        <w:r w:rsidR="00E37B92">
          <w:rPr>
            <w:noProof/>
            <w:webHidden/>
          </w:rPr>
          <w:fldChar w:fldCharType="begin"/>
        </w:r>
        <w:r w:rsidR="00E37B92">
          <w:rPr>
            <w:noProof/>
            <w:webHidden/>
          </w:rPr>
          <w:instrText xml:space="preserve"> PAGEREF _Toc367365608 \h </w:instrText>
        </w:r>
        <w:r w:rsidR="00E37B92">
          <w:rPr>
            <w:noProof/>
            <w:webHidden/>
          </w:rPr>
        </w:r>
        <w:r w:rsidR="00E37B92">
          <w:rPr>
            <w:noProof/>
            <w:webHidden/>
          </w:rPr>
          <w:fldChar w:fldCharType="separate"/>
        </w:r>
        <w:r w:rsidR="007477BE">
          <w:rPr>
            <w:noProof/>
            <w:webHidden/>
          </w:rPr>
          <w:t>13</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09" w:history="1">
        <w:r w:rsidR="00E37B92" w:rsidRPr="00F04FDC">
          <w:rPr>
            <w:rStyle w:val="Hyperlink"/>
            <w:rFonts w:eastAsiaTheme="majorEastAsia"/>
            <w:noProof/>
          </w:rPr>
          <w:t>5.2</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Objective</w:t>
        </w:r>
        <w:r w:rsidR="00E37B92">
          <w:rPr>
            <w:noProof/>
            <w:webHidden/>
          </w:rPr>
          <w:tab/>
        </w:r>
        <w:r w:rsidR="00E37B92">
          <w:rPr>
            <w:noProof/>
            <w:webHidden/>
          </w:rPr>
          <w:fldChar w:fldCharType="begin"/>
        </w:r>
        <w:r w:rsidR="00E37B92">
          <w:rPr>
            <w:noProof/>
            <w:webHidden/>
          </w:rPr>
          <w:instrText xml:space="preserve"> PAGEREF _Toc367365609 \h </w:instrText>
        </w:r>
        <w:r w:rsidR="00E37B92">
          <w:rPr>
            <w:noProof/>
            <w:webHidden/>
          </w:rPr>
        </w:r>
        <w:r w:rsidR="00E37B92">
          <w:rPr>
            <w:noProof/>
            <w:webHidden/>
          </w:rPr>
          <w:fldChar w:fldCharType="separate"/>
        </w:r>
        <w:r w:rsidR="007477BE">
          <w:rPr>
            <w:noProof/>
            <w:webHidden/>
          </w:rPr>
          <w:t>13</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10" w:history="1">
        <w:r w:rsidR="00E37B92" w:rsidRPr="00F04FDC">
          <w:rPr>
            <w:rStyle w:val="Hyperlink"/>
            <w:rFonts w:eastAsiaTheme="majorEastAsia"/>
            <w:noProof/>
          </w:rPr>
          <w:t>5.3</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Inputs</w:t>
        </w:r>
        <w:r w:rsidR="00E37B92">
          <w:rPr>
            <w:noProof/>
            <w:webHidden/>
          </w:rPr>
          <w:tab/>
        </w:r>
        <w:r w:rsidR="00E37B92">
          <w:rPr>
            <w:noProof/>
            <w:webHidden/>
          </w:rPr>
          <w:fldChar w:fldCharType="begin"/>
        </w:r>
        <w:r w:rsidR="00E37B92">
          <w:rPr>
            <w:noProof/>
            <w:webHidden/>
          </w:rPr>
          <w:instrText xml:space="preserve"> PAGEREF _Toc367365610 \h </w:instrText>
        </w:r>
        <w:r w:rsidR="00E37B92">
          <w:rPr>
            <w:noProof/>
            <w:webHidden/>
          </w:rPr>
        </w:r>
        <w:r w:rsidR="00E37B92">
          <w:rPr>
            <w:noProof/>
            <w:webHidden/>
          </w:rPr>
          <w:fldChar w:fldCharType="separate"/>
        </w:r>
        <w:r w:rsidR="007477BE">
          <w:rPr>
            <w:noProof/>
            <w:webHidden/>
          </w:rPr>
          <w:t>13</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11" w:history="1">
        <w:r w:rsidR="00E37B92" w:rsidRPr="00F04FDC">
          <w:rPr>
            <w:rStyle w:val="Hyperlink"/>
            <w:rFonts w:eastAsiaTheme="majorEastAsia"/>
            <w:noProof/>
          </w:rPr>
          <w:t>5.4</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Outcome(s)</w:t>
        </w:r>
        <w:r w:rsidR="00E37B92">
          <w:rPr>
            <w:noProof/>
            <w:webHidden/>
          </w:rPr>
          <w:tab/>
        </w:r>
        <w:r w:rsidR="00E37B92">
          <w:rPr>
            <w:noProof/>
            <w:webHidden/>
          </w:rPr>
          <w:fldChar w:fldCharType="begin"/>
        </w:r>
        <w:r w:rsidR="00E37B92">
          <w:rPr>
            <w:noProof/>
            <w:webHidden/>
          </w:rPr>
          <w:instrText xml:space="preserve"> PAGEREF _Toc367365611 \h </w:instrText>
        </w:r>
        <w:r w:rsidR="00E37B92">
          <w:rPr>
            <w:noProof/>
            <w:webHidden/>
          </w:rPr>
        </w:r>
        <w:r w:rsidR="00E37B92">
          <w:rPr>
            <w:noProof/>
            <w:webHidden/>
          </w:rPr>
          <w:fldChar w:fldCharType="separate"/>
        </w:r>
        <w:r w:rsidR="007477BE">
          <w:rPr>
            <w:noProof/>
            <w:webHidden/>
          </w:rPr>
          <w:t>13</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12" w:history="1">
        <w:r w:rsidR="00E37B92" w:rsidRPr="00F04FDC">
          <w:rPr>
            <w:rStyle w:val="Hyperlink"/>
            <w:rFonts w:eastAsiaTheme="majorEastAsia"/>
            <w:noProof/>
          </w:rPr>
          <w:t>5.5</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Environmental needs</w:t>
        </w:r>
        <w:r w:rsidR="00E37B92">
          <w:rPr>
            <w:noProof/>
            <w:webHidden/>
          </w:rPr>
          <w:tab/>
        </w:r>
        <w:r w:rsidR="00E37B92">
          <w:rPr>
            <w:noProof/>
            <w:webHidden/>
          </w:rPr>
          <w:fldChar w:fldCharType="begin"/>
        </w:r>
        <w:r w:rsidR="00E37B92">
          <w:rPr>
            <w:noProof/>
            <w:webHidden/>
          </w:rPr>
          <w:instrText xml:space="preserve"> PAGEREF _Toc367365612 \h </w:instrText>
        </w:r>
        <w:r w:rsidR="00E37B92">
          <w:rPr>
            <w:noProof/>
            <w:webHidden/>
          </w:rPr>
        </w:r>
        <w:r w:rsidR="00E37B92">
          <w:rPr>
            <w:noProof/>
            <w:webHidden/>
          </w:rPr>
          <w:fldChar w:fldCharType="separate"/>
        </w:r>
        <w:r w:rsidR="007477BE">
          <w:rPr>
            <w:noProof/>
            <w:webHidden/>
          </w:rPr>
          <w:t>13</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13" w:history="1">
        <w:r w:rsidR="00E37B92" w:rsidRPr="00F04FDC">
          <w:rPr>
            <w:rStyle w:val="Hyperlink"/>
            <w:rFonts w:eastAsiaTheme="majorEastAsia"/>
            <w:noProof/>
          </w:rPr>
          <w:t>5.6</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Special procedural requirements</w:t>
        </w:r>
        <w:r w:rsidR="00E37B92">
          <w:rPr>
            <w:noProof/>
            <w:webHidden/>
          </w:rPr>
          <w:tab/>
        </w:r>
        <w:r w:rsidR="00E37B92">
          <w:rPr>
            <w:noProof/>
            <w:webHidden/>
          </w:rPr>
          <w:fldChar w:fldCharType="begin"/>
        </w:r>
        <w:r w:rsidR="00E37B92">
          <w:rPr>
            <w:noProof/>
            <w:webHidden/>
          </w:rPr>
          <w:instrText xml:space="preserve"> PAGEREF _Toc367365613 \h </w:instrText>
        </w:r>
        <w:r w:rsidR="00E37B92">
          <w:rPr>
            <w:noProof/>
            <w:webHidden/>
          </w:rPr>
        </w:r>
        <w:r w:rsidR="00E37B92">
          <w:rPr>
            <w:noProof/>
            <w:webHidden/>
          </w:rPr>
          <w:fldChar w:fldCharType="separate"/>
        </w:r>
        <w:r w:rsidR="007477BE">
          <w:rPr>
            <w:noProof/>
            <w:webHidden/>
          </w:rPr>
          <w:t>13</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14" w:history="1">
        <w:r w:rsidR="00E37B92" w:rsidRPr="00F04FDC">
          <w:rPr>
            <w:rStyle w:val="Hyperlink"/>
            <w:rFonts w:eastAsiaTheme="majorEastAsia"/>
            <w:noProof/>
          </w:rPr>
          <w:t>5.7</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Intercase dependencies</w:t>
        </w:r>
        <w:r w:rsidR="00E37B92">
          <w:rPr>
            <w:noProof/>
            <w:webHidden/>
          </w:rPr>
          <w:tab/>
        </w:r>
        <w:r w:rsidR="00E37B92">
          <w:rPr>
            <w:noProof/>
            <w:webHidden/>
          </w:rPr>
          <w:fldChar w:fldCharType="begin"/>
        </w:r>
        <w:r w:rsidR="00E37B92">
          <w:rPr>
            <w:noProof/>
            <w:webHidden/>
          </w:rPr>
          <w:instrText xml:space="preserve"> PAGEREF _Toc367365614 \h </w:instrText>
        </w:r>
        <w:r w:rsidR="00E37B92">
          <w:rPr>
            <w:noProof/>
            <w:webHidden/>
          </w:rPr>
        </w:r>
        <w:r w:rsidR="00E37B92">
          <w:rPr>
            <w:noProof/>
            <w:webHidden/>
          </w:rPr>
          <w:fldChar w:fldCharType="separate"/>
        </w:r>
        <w:r w:rsidR="007477BE">
          <w:rPr>
            <w:noProof/>
            <w:webHidden/>
          </w:rPr>
          <w:t>13</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15" w:history="1">
        <w:r w:rsidR="00E37B92" w:rsidRPr="00F04FDC">
          <w:rPr>
            <w:rStyle w:val="Hyperlink"/>
            <w:rFonts w:eastAsiaTheme="majorEastAsia"/>
            <w:noProof/>
          </w:rPr>
          <w:t>5.8</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Ordered description of steps to be taken to execute the test case</w:t>
        </w:r>
        <w:r w:rsidR="00E37B92">
          <w:rPr>
            <w:noProof/>
            <w:webHidden/>
          </w:rPr>
          <w:tab/>
        </w:r>
        <w:r w:rsidR="00E37B92">
          <w:rPr>
            <w:noProof/>
            <w:webHidden/>
          </w:rPr>
          <w:fldChar w:fldCharType="begin"/>
        </w:r>
        <w:r w:rsidR="00E37B92">
          <w:rPr>
            <w:noProof/>
            <w:webHidden/>
          </w:rPr>
          <w:instrText xml:space="preserve"> PAGEREF _Toc367365615 \h </w:instrText>
        </w:r>
        <w:r w:rsidR="00E37B92">
          <w:rPr>
            <w:noProof/>
            <w:webHidden/>
          </w:rPr>
        </w:r>
        <w:r w:rsidR="00E37B92">
          <w:rPr>
            <w:noProof/>
            <w:webHidden/>
          </w:rPr>
          <w:fldChar w:fldCharType="separate"/>
        </w:r>
        <w:r w:rsidR="007477BE">
          <w:rPr>
            <w:noProof/>
            <w:webHidden/>
          </w:rPr>
          <w:t>13</w:t>
        </w:r>
        <w:r w:rsidR="00E37B92">
          <w:rPr>
            <w:noProof/>
            <w:webHidden/>
          </w:rPr>
          <w:fldChar w:fldCharType="end"/>
        </w:r>
      </w:hyperlink>
    </w:p>
    <w:p w:rsidR="00E37B92" w:rsidRDefault="00512DEB">
      <w:pPr>
        <w:pStyle w:val="TOC1"/>
        <w:tabs>
          <w:tab w:val="left" w:pos="480"/>
          <w:tab w:val="right" w:leader="dot" w:pos="9911"/>
        </w:tabs>
        <w:rPr>
          <w:rFonts w:eastAsiaTheme="minorEastAsia" w:cstheme="minorBidi"/>
          <w:b w:val="0"/>
          <w:bCs w:val="0"/>
          <w:caps w:val="0"/>
          <w:noProof/>
          <w:sz w:val="22"/>
          <w:szCs w:val="22"/>
          <w:lang w:eastAsia="sv-SE"/>
        </w:rPr>
      </w:pPr>
      <w:hyperlink w:anchor="_Toc367365616" w:history="1">
        <w:r w:rsidR="00E37B92" w:rsidRPr="00F04FDC">
          <w:rPr>
            <w:rStyle w:val="Hyperlink"/>
            <w:rFonts w:eastAsiaTheme="majorEastAsia"/>
            <w:noProof/>
          </w:rPr>
          <w:t>6.</w:t>
        </w:r>
        <w:r w:rsidR="00E37B92">
          <w:rPr>
            <w:rFonts w:eastAsiaTheme="minorEastAsia" w:cstheme="minorBidi"/>
            <w:b w:val="0"/>
            <w:bCs w:val="0"/>
            <w:caps w:val="0"/>
            <w:noProof/>
            <w:sz w:val="22"/>
            <w:szCs w:val="22"/>
            <w:lang w:eastAsia="sv-SE"/>
          </w:rPr>
          <w:tab/>
        </w:r>
        <w:r w:rsidR="00E37B92" w:rsidRPr="00F04FDC">
          <w:rPr>
            <w:rStyle w:val="Hyperlink"/>
            <w:rFonts w:eastAsiaTheme="majorEastAsia"/>
            <w:noProof/>
          </w:rPr>
          <w:t>Check for invalid DNSKEY algorithms</w:t>
        </w:r>
        <w:r w:rsidR="00E37B92">
          <w:rPr>
            <w:noProof/>
            <w:webHidden/>
          </w:rPr>
          <w:tab/>
        </w:r>
        <w:r w:rsidR="00E37B92">
          <w:rPr>
            <w:noProof/>
            <w:webHidden/>
          </w:rPr>
          <w:fldChar w:fldCharType="begin"/>
        </w:r>
        <w:r w:rsidR="00E37B92">
          <w:rPr>
            <w:noProof/>
            <w:webHidden/>
          </w:rPr>
          <w:instrText xml:space="preserve"> PAGEREF _Toc367365616 \h </w:instrText>
        </w:r>
        <w:r w:rsidR="00E37B92">
          <w:rPr>
            <w:noProof/>
            <w:webHidden/>
          </w:rPr>
        </w:r>
        <w:r w:rsidR="00E37B92">
          <w:rPr>
            <w:noProof/>
            <w:webHidden/>
          </w:rPr>
          <w:fldChar w:fldCharType="separate"/>
        </w:r>
        <w:r w:rsidR="007477BE">
          <w:rPr>
            <w:noProof/>
            <w:webHidden/>
          </w:rPr>
          <w:t>14</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17" w:history="1">
        <w:r w:rsidR="00E37B92" w:rsidRPr="00F04FDC">
          <w:rPr>
            <w:rStyle w:val="Hyperlink"/>
            <w:rFonts w:eastAsiaTheme="majorEastAsia"/>
            <w:noProof/>
          </w:rPr>
          <w:t>6.1</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Test case identifier</w:t>
        </w:r>
        <w:r w:rsidR="00E37B92">
          <w:rPr>
            <w:noProof/>
            <w:webHidden/>
          </w:rPr>
          <w:tab/>
        </w:r>
        <w:r w:rsidR="00E37B92">
          <w:rPr>
            <w:noProof/>
            <w:webHidden/>
          </w:rPr>
          <w:fldChar w:fldCharType="begin"/>
        </w:r>
        <w:r w:rsidR="00E37B92">
          <w:rPr>
            <w:noProof/>
            <w:webHidden/>
          </w:rPr>
          <w:instrText xml:space="preserve"> PAGEREF _Toc367365617 \h </w:instrText>
        </w:r>
        <w:r w:rsidR="00E37B92">
          <w:rPr>
            <w:noProof/>
            <w:webHidden/>
          </w:rPr>
        </w:r>
        <w:r w:rsidR="00E37B92">
          <w:rPr>
            <w:noProof/>
            <w:webHidden/>
          </w:rPr>
          <w:fldChar w:fldCharType="separate"/>
        </w:r>
        <w:r w:rsidR="007477BE">
          <w:rPr>
            <w:noProof/>
            <w:webHidden/>
          </w:rPr>
          <w:t>14</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18" w:history="1">
        <w:r w:rsidR="00E37B92" w:rsidRPr="00F04FDC">
          <w:rPr>
            <w:rStyle w:val="Hyperlink"/>
            <w:rFonts w:eastAsiaTheme="majorEastAsia"/>
            <w:noProof/>
          </w:rPr>
          <w:t>6.2</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Objective</w:t>
        </w:r>
        <w:r w:rsidR="00E37B92">
          <w:rPr>
            <w:noProof/>
            <w:webHidden/>
          </w:rPr>
          <w:tab/>
        </w:r>
        <w:r w:rsidR="00E37B92">
          <w:rPr>
            <w:noProof/>
            <w:webHidden/>
          </w:rPr>
          <w:fldChar w:fldCharType="begin"/>
        </w:r>
        <w:r w:rsidR="00E37B92">
          <w:rPr>
            <w:noProof/>
            <w:webHidden/>
          </w:rPr>
          <w:instrText xml:space="preserve"> PAGEREF _Toc367365618 \h </w:instrText>
        </w:r>
        <w:r w:rsidR="00E37B92">
          <w:rPr>
            <w:noProof/>
            <w:webHidden/>
          </w:rPr>
        </w:r>
        <w:r w:rsidR="00E37B92">
          <w:rPr>
            <w:noProof/>
            <w:webHidden/>
          </w:rPr>
          <w:fldChar w:fldCharType="separate"/>
        </w:r>
        <w:r w:rsidR="007477BE">
          <w:rPr>
            <w:noProof/>
            <w:webHidden/>
          </w:rPr>
          <w:t>14</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19" w:history="1">
        <w:r w:rsidR="00E37B92" w:rsidRPr="00F04FDC">
          <w:rPr>
            <w:rStyle w:val="Hyperlink"/>
            <w:rFonts w:eastAsiaTheme="majorEastAsia"/>
            <w:noProof/>
          </w:rPr>
          <w:t>6.3</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Inputs</w:t>
        </w:r>
        <w:r w:rsidR="00E37B92">
          <w:rPr>
            <w:noProof/>
            <w:webHidden/>
          </w:rPr>
          <w:tab/>
        </w:r>
        <w:r w:rsidR="00E37B92">
          <w:rPr>
            <w:noProof/>
            <w:webHidden/>
          </w:rPr>
          <w:fldChar w:fldCharType="begin"/>
        </w:r>
        <w:r w:rsidR="00E37B92">
          <w:rPr>
            <w:noProof/>
            <w:webHidden/>
          </w:rPr>
          <w:instrText xml:space="preserve"> PAGEREF _Toc367365619 \h </w:instrText>
        </w:r>
        <w:r w:rsidR="00E37B92">
          <w:rPr>
            <w:noProof/>
            <w:webHidden/>
          </w:rPr>
        </w:r>
        <w:r w:rsidR="00E37B92">
          <w:rPr>
            <w:noProof/>
            <w:webHidden/>
          </w:rPr>
          <w:fldChar w:fldCharType="separate"/>
        </w:r>
        <w:r w:rsidR="007477BE">
          <w:rPr>
            <w:noProof/>
            <w:webHidden/>
          </w:rPr>
          <w:t>14</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20" w:history="1">
        <w:r w:rsidR="00E37B92" w:rsidRPr="00F04FDC">
          <w:rPr>
            <w:rStyle w:val="Hyperlink"/>
            <w:rFonts w:eastAsiaTheme="majorEastAsia"/>
            <w:noProof/>
          </w:rPr>
          <w:t>6.4</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Outcome(s)</w:t>
        </w:r>
        <w:r w:rsidR="00E37B92">
          <w:rPr>
            <w:noProof/>
            <w:webHidden/>
          </w:rPr>
          <w:tab/>
        </w:r>
        <w:r w:rsidR="00E37B92">
          <w:rPr>
            <w:noProof/>
            <w:webHidden/>
          </w:rPr>
          <w:fldChar w:fldCharType="begin"/>
        </w:r>
        <w:r w:rsidR="00E37B92">
          <w:rPr>
            <w:noProof/>
            <w:webHidden/>
          </w:rPr>
          <w:instrText xml:space="preserve"> PAGEREF _Toc367365620 \h </w:instrText>
        </w:r>
        <w:r w:rsidR="00E37B92">
          <w:rPr>
            <w:noProof/>
            <w:webHidden/>
          </w:rPr>
        </w:r>
        <w:r w:rsidR="00E37B92">
          <w:rPr>
            <w:noProof/>
            <w:webHidden/>
          </w:rPr>
          <w:fldChar w:fldCharType="separate"/>
        </w:r>
        <w:r w:rsidR="007477BE">
          <w:rPr>
            <w:noProof/>
            <w:webHidden/>
          </w:rPr>
          <w:t>14</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21" w:history="1">
        <w:r w:rsidR="00E37B92" w:rsidRPr="00F04FDC">
          <w:rPr>
            <w:rStyle w:val="Hyperlink"/>
            <w:rFonts w:eastAsiaTheme="majorEastAsia"/>
            <w:noProof/>
          </w:rPr>
          <w:t>6.5</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Environmental needs</w:t>
        </w:r>
        <w:r w:rsidR="00E37B92">
          <w:rPr>
            <w:noProof/>
            <w:webHidden/>
          </w:rPr>
          <w:tab/>
        </w:r>
        <w:r w:rsidR="00E37B92">
          <w:rPr>
            <w:noProof/>
            <w:webHidden/>
          </w:rPr>
          <w:fldChar w:fldCharType="begin"/>
        </w:r>
        <w:r w:rsidR="00E37B92">
          <w:rPr>
            <w:noProof/>
            <w:webHidden/>
          </w:rPr>
          <w:instrText xml:space="preserve"> PAGEREF _Toc367365621 \h </w:instrText>
        </w:r>
        <w:r w:rsidR="00E37B92">
          <w:rPr>
            <w:noProof/>
            <w:webHidden/>
          </w:rPr>
        </w:r>
        <w:r w:rsidR="00E37B92">
          <w:rPr>
            <w:noProof/>
            <w:webHidden/>
          </w:rPr>
          <w:fldChar w:fldCharType="separate"/>
        </w:r>
        <w:r w:rsidR="007477BE">
          <w:rPr>
            <w:noProof/>
            <w:webHidden/>
          </w:rPr>
          <w:t>14</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22" w:history="1">
        <w:r w:rsidR="00E37B92" w:rsidRPr="00F04FDC">
          <w:rPr>
            <w:rStyle w:val="Hyperlink"/>
            <w:rFonts w:eastAsiaTheme="majorEastAsia"/>
            <w:noProof/>
          </w:rPr>
          <w:t>6.6</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Special procedural requirements</w:t>
        </w:r>
        <w:r w:rsidR="00E37B92">
          <w:rPr>
            <w:noProof/>
            <w:webHidden/>
          </w:rPr>
          <w:tab/>
        </w:r>
        <w:r w:rsidR="00E37B92">
          <w:rPr>
            <w:noProof/>
            <w:webHidden/>
          </w:rPr>
          <w:fldChar w:fldCharType="begin"/>
        </w:r>
        <w:r w:rsidR="00E37B92">
          <w:rPr>
            <w:noProof/>
            <w:webHidden/>
          </w:rPr>
          <w:instrText xml:space="preserve"> PAGEREF _Toc367365622 \h </w:instrText>
        </w:r>
        <w:r w:rsidR="00E37B92">
          <w:rPr>
            <w:noProof/>
            <w:webHidden/>
          </w:rPr>
        </w:r>
        <w:r w:rsidR="00E37B92">
          <w:rPr>
            <w:noProof/>
            <w:webHidden/>
          </w:rPr>
          <w:fldChar w:fldCharType="separate"/>
        </w:r>
        <w:r w:rsidR="007477BE">
          <w:rPr>
            <w:noProof/>
            <w:webHidden/>
          </w:rPr>
          <w:t>14</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23" w:history="1">
        <w:r w:rsidR="00E37B92" w:rsidRPr="00F04FDC">
          <w:rPr>
            <w:rStyle w:val="Hyperlink"/>
            <w:rFonts w:eastAsiaTheme="majorEastAsia"/>
            <w:noProof/>
          </w:rPr>
          <w:t>6.7</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Intercase dependencies</w:t>
        </w:r>
        <w:r w:rsidR="00E37B92">
          <w:rPr>
            <w:noProof/>
            <w:webHidden/>
          </w:rPr>
          <w:tab/>
        </w:r>
        <w:r w:rsidR="00E37B92">
          <w:rPr>
            <w:noProof/>
            <w:webHidden/>
          </w:rPr>
          <w:fldChar w:fldCharType="begin"/>
        </w:r>
        <w:r w:rsidR="00E37B92">
          <w:rPr>
            <w:noProof/>
            <w:webHidden/>
          </w:rPr>
          <w:instrText xml:space="preserve"> PAGEREF _Toc367365623 \h </w:instrText>
        </w:r>
        <w:r w:rsidR="00E37B92">
          <w:rPr>
            <w:noProof/>
            <w:webHidden/>
          </w:rPr>
        </w:r>
        <w:r w:rsidR="00E37B92">
          <w:rPr>
            <w:noProof/>
            <w:webHidden/>
          </w:rPr>
          <w:fldChar w:fldCharType="separate"/>
        </w:r>
        <w:r w:rsidR="007477BE">
          <w:rPr>
            <w:noProof/>
            <w:webHidden/>
          </w:rPr>
          <w:t>14</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24" w:history="1">
        <w:r w:rsidR="00E37B92" w:rsidRPr="00F04FDC">
          <w:rPr>
            <w:rStyle w:val="Hyperlink"/>
            <w:rFonts w:eastAsiaTheme="majorEastAsia"/>
            <w:noProof/>
          </w:rPr>
          <w:t>6.8</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Ordered description of steps to be taken to execute the test case</w:t>
        </w:r>
        <w:r w:rsidR="00E37B92">
          <w:rPr>
            <w:noProof/>
            <w:webHidden/>
          </w:rPr>
          <w:tab/>
        </w:r>
        <w:r w:rsidR="00E37B92">
          <w:rPr>
            <w:noProof/>
            <w:webHidden/>
          </w:rPr>
          <w:fldChar w:fldCharType="begin"/>
        </w:r>
        <w:r w:rsidR="00E37B92">
          <w:rPr>
            <w:noProof/>
            <w:webHidden/>
          </w:rPr>
          <w:instrText xml:space="preserve"> PAGEREF _Toc367365624 \h </w:instrText>
        </w:r>
        <w:r w:rsidR="00E37B92">
          <w:rPr>
            <w:noProof/>
            <w:webHidden/>
          </w:rPr>
        </w:r>
        <w:r w:rsidR="00E37B92">
          <w:rPr>
            <w:noProof/>
            <w:webHidden/>
          </w:rPr>
          <w:fldChar w:fldCharType="separate"/>
        </w:r>
        <w:r w:rsidR="007477BE">
          <w:rPr>
            <w:noProof/>
            <w:webHidden/>
          </w:rPr>
          <w:t>14</w:t>
        </w:r>
        <w:r w:rsidR="00E37B92">
          <w:rPr>
            <w:noProof/>
            <w:webHidden/>
          </w:rPr>
          <w:fldChar w:fldCharType="end"/>
        </w:r>
      </w:hyperlink>
    </w:p>
    <w:p w:rsidR="00E37B92" w:rsidRDefault="00512DEB">
      <w:pPr>
        <w:pStyle w:val="TOC1"/>
        <w:tabs>
          <w:tab w:val="left" w:pos="480"/>
          <w:tab w:val="right" w:leader="dot" w:pos="9911"/>
        </w:tabs>
        <w:rPr>
          <w:rFonts w:eastAsiaTheme="minorEastAsia" w:cstheme="minorBidi"/>
          <w:b w:val="0"/>
          <w:bCs w:val="0"/>
          <w:caps w:val="0"/>
          <w:noProof/>
          <w:sz w:val="22"/>
          <w:szCs w:val="22"/>
          <w:lang w:eastAsia="sv-SE"/>
        </w:rPr>
      </w:pPr>
      <w:hyperlink w:anchor="_Toc367365625" w:history="1">
        <w:r w:rsidR="00E37B92" w:rsidRPr="00F04FDC">
          <w:rPr>
            <w:rStyle w:val="Hyperlink"/>
            <w:rFonts w:eastAsiaTheme="majorEastAsia"/>
            <w:noProof/>
          </w:rPr>
          <w:t>7.</w:t>
        </w:r>
        <w:r w:rsidR="00E37B92">
          <w:rPr>
            <w:rFonts w:eastAsiaTheme="minorEastAsia" w:cstheme="minorBidi"/>
            <w:b w:val="0"/>
            <w:bCs w:val="0"/>
            <w:caps w:val="0"/>
            <w:noProof/>
            <w:sz w:val="22"/>
            <w:szCs w:val="22"/>
            <w:lang w:eastAsia="sv-SE"/>
          </w:rPr>
          <w:tab/>
        </w:r>
        <w:r w:rsidR="00E37B92" w:rsidRPr="00F04FDC">
          <w:rPr>
            <w:rStyle w:val="Hyperlink"/>
            <w:rFonts w:eastAsiaTheme="majorEastAsia"/>
            <w:noProof/>
          </w:rPr>
          <w:t>Global</w:t>
        </w:r>
        <w:r w:rsidR="00E37B92">
          <w:rPr>
            <w:noProof/>
            <w:webHidden/>
          </w:rPr>
          <w:tab/>
        </w:r>
        <w:r w:rsidR="00E37B92">
          <w:rPr>
            <w:noProof/>
            <w:webHidden/>
          </w:rPr>
          <w:fldChar w:fldCharType="begin"/>
        </w:r>
        <w:r w:rsidR="00E37B92">
          <w:rPr>
            <w:noProof/>
            <w:webHidden/>
          </w:rPr>
          <w:instrText xml:space="preserve"> PAGEREF _Toc367365625 \h </w:instrText>
        </w:r>
        <w:r w:rsidR="00E37B92">
          <w:rPr>
            <w:noProof/>
            <w:webHidden/>
          </w:rPr>
        </w:r>
        <w:r w:rsidR="00E37B92">
          <w:rPr>
            <w:noProof/>
            <w:webHidden/>
          </w:rPr>
          <w:fldChar w:fldCharType="separate"/>
        </w:r>
        <w:r w:rsidR="007477BE">
          <w:rPr>
            <w:noProof/>
            <w:webHidden/>
          </w:rPr>
          <w:t>15</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26" w:history="1">
        <w:r w:rsidR="00E37B92" w:rsidRPr="00F04FDC">
          <w:rPr>
            <w:rStyle w:val="Hyperlink"/>
            <w:rFonts w:eastAsiaTheme="majorEastAsia"/>
            <w:noProof/>
          </w:rPr>
          <w:t>7.1</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Glossary</w:t>
        </w:r>
        <w:r w:rsidR="00E37B92">
          <w:rPr>
            <w:noProof/>
            <w:webHidden/>
          </w:rPr>
          <w:tab/>
        </w:r>
        <w:r w:rsidR="00E37B92">
          <w:rPr>
            <w:noProof/>
            <w:webHidden/>
          </w:rPr>
          <w:fldChar w:fldCharType="begin"/>
        </w:r>
        <w:r w:rsidR="00E37B92">
          <w:rPr>
            <w:noProof/>
            <w:webHidden/>
          </w:rPr>
          <w:instrText xml:space="preserve"> PAGEREF _Toc367365626 \h </w:instrText>
        </w:r>
        <w:r w:rsidR="00E37B92">
          <w:rPr>
            <w:noProof/>
            <w:webHidden/>
          </w:rPr>
        </w:r>
        <w:r w:rsidR="00E37B92">
          <w:rPr>
            <w:noProof/>
            <w:webHidden/>
          </w:rPr>
          <w:fldChar w:fldCharType="separate"/>
        </w:r>
        <w:r w:rsidR="007477BE">
          <w:rPr>
            <w:noProof/>
            <w:webHidden/>
          </w:rPr>
          <w:t>15</w:t>
        </w:r>
        <w:r w:rsidR="00E37B92">
          <w:rPr>
            <w:noProof/>
            <w:webHidden/>
          </w:rPr>
          <w:fldChar w:fldCharType="end"/>
        </w:r>
      </w:hyperlink>
    </w:p>
    <w:p w:rsidR="00E37B92" w:rsidRDefault="00512DEB">
      <w:pPr>
        <w:pStyle w:val="TOC2"/>
        <w:tabs>
          <w:tab w:val="left" w:pos="720"/>
          <w:tab w:val="right" w:leader="dot" w:pos="9911"/>
        </w:tabs>
        <w:rPr>
          <w:rFonts w:eastAsiaTheme="minorEastAsia" w:cstheme="minorBidi"/>
          <w:smallCaps w:val="0"/>
          <w:noProof/>
          <w:sz w:val="22"/>
          <w:szCs w:val="22"/>
          <w:lang w:eastAsia="sv-SE"/>
        </w:rPr>
      </w:pPr>
      <w:hyperlink w:anchor="_Toc367365627" w:history="1">
        <w:r w:rsidR="00E37B92" w:rsidRPr="00F04FDC">
          <w:rPr>
            <w:rStyle w:val="Hyperlink"/>
            <w:rFonts w:eastAsiaTheme="majorEastAsia"/>
            <w:noProof/>
          </w:rPr>
          <w:t>7.2</w:t>
        </w:r>
        <w:r w:rsidR="00E37B92">
          <w:rPr>
            <w:rFonts w:eastAsiaTheme="minorEastAsia" w:cstheme="minorBidi"/>
            <w:smallCaps w:val="0"/>
            <w:noProof/>
            <w:sz w:val="22"/>
            <w:szCs w:val="22"/>
            <w:lang w:eastAsia="sv-SE"/>
          </w:rPr>
          <w:tab/>
        </w:r>
        <w:r w:rsidR="00E37B92" w:rsidRPr="00F04FDC">
          <w:rPr>
            <w:rStyle w:val="Hyperlink"/>
            <w:rFonts w:eastAsiaTheme="majorEastAsia"/>
            <w:noProof/>
          </w:rPr>
          <w:t>Document change procedures</w:t>
        </w:r>
        <w:r w:rsidR="00E37B92">
          <w:rPr>
            <w:noProof/>
            <w:webHidden/>
          </w:rPr>
          <w:tab/>
        </w:r>
        <w:r w:rsidR="00E37B92">
          <w:rPr>
            <w:noProof/>
            <w:webHidden/>
          </w:rPr>
          <w:fldChar w:fldCharType="begin"/>
        </w:r>
        <w:r w:rsidR="00E37B92">
          <w:rPr>
            <w:noProof/>
            <w:webHidden/>
          </w:rPr>
          <w:instrText xml:space="preserve"> PAGEREF _Toc367365627 \h </w:instrText>
        </w:r>
        <w:r w:rsidR="00E37B92">
          <w:rPr>
            <w:noProof/>
            <w:webHidden/>
          </w:rPr>
        </w:r>
        <w:r w:rsidR="00E37B92">
          <w:rPr>
            <w:noProof/>
            <w:webHidden/>
          </w:rPr>
          <w:fldChar w:fldCharType="separate"/>
        </w:r>
        <w:r w:rsidR="007477BE">
          <w:rPr>
            <w:noProof/>
            <w:webHidden/>
          </w:rPr>
          <w:t>15</w:t>
        </w:r>
        <w:r w:rsidR="00E37B92">
          <w:rPr>
            <w:noProof/>
            <w:webHidden/>
          </w:rPr>
          <w:fldChar w:fldCharType="end"/>
        </w:r>
      </w:hyperlink>
    </w:p>
    <w:p w:rsidR="00693776" w:rsidRPr="00C52E44" w:rsidRDefault="00062EF0" w:rsidP="00693776">
      <w:pPr>
        <w:rPr>
          <w:lang w:val="en-US"/>
        </w:rPr>
      </w:pPr>
      <w:r w:rsidRPr="00C52E44">
        <w:rPr>
          <w:lang w:val="en-US"/>
        </w:rPr>
        <w:fldChar w:fldCharType="end"/>
      </w:r>
    </w:p>
    <w:p w:rsidR="00693776" w:rsidRPr="00C52E44" w:rsidRDefault="00693776" w:rsidP="006A1CAB">
      <w:pPr>
        <w:pStyle w:val="Heading1"/>
      </w:pPr>
      <w:bookmarkStart w:id="26" w:name="_Toc343501803"/>
      <w:bookmarkStart w:id="27" w:name="_Toc367365572"/>
      <w:bookmarkStart w:id="28" w:name="_Toc259104846"/>
      <w:r w:rsidRPr="00C52E44">
        <w:lastRenderedPageBreak/>
        <w:t>Introduction</w:t>
      </w:r>
      <w:bookmarkEnd w:id="0"/>
      <w:bookmarkEnd w:id="1"/>
      <w:bookmarkEnd w:id="2"/>
      <w:bookmarkEnd w:id="26"/>
      <w:bookmarkEnd w:id="27"/>
      <w:bookmarkEnd w:id="28"/>
    </w:p>
    <w:p w:rsidR="00B41346" w:rsidRPr="00C52E44" w:rsidRDefault="00B41346" w:rsidP="006A1CAB">
      <w:pPr>
        <w:pStyle w:val="Heading2"/>
      </w:pPr>
      <w:bookmarkStart w:id="29" w:name="_Toc367365573"/>
      <w:bookmarkStart w:id="30" w:name="_Toc259104847"/>
      <w:bookmarkStart w:id="31" w:name="_Toc301341569"/>
      <w:bookmarkStart w:id="32" w:name="_Toc301341746"/>
      <w:bookmarkStart w:id="33" w:name="_Toc301345857"/>
      <w:bookmarkStart w:id="34" w:name="_Toc343501805"/>
      <w:r w:rsidRPr="00C52E44">
        <w:t>Scope</w:t>
      </w:r>
      <w:bookmarkEnd w:id="29"/>
      <w:bookmarkEnd w:id="30"/>
    </w:p>
    <w:p w:rsidR="00156CE2" w:rsidRPr="00C52E44" w:rsidRDefault="00156CE2" w:rsidP="00156CE2">
      <w:pPr>
        <w:rPr>
          <w:lang w:val="en-US"/>
        </w:rPr>
      </w:pPr>
      <w:r w:rsidRPr="00C52E44">
        <w:rPr>
          <w:lang w:val="en-US" w:eastAsia="en-US"/>
        </w:rPr>
        <w:t xml:space="preserve">The Pre-Delegation Testing Provider will test the DNS service for the designated zone and verify the resulting answers. </w:t>
      </w:r>
      <w:r w:rsidR="002F1AC3" w:rsidRPr="00C52E44">
        <w:rPr>
          <w:lang w:val="en-US"/>
        </w:rPr>
        <w:t>The test case</w:t>
      </w:r>
      <w:r w:rsidRPr="00C52E44">
        <w:rPr>
          <w:lang w:val="en-US"/>
        </w:rPr>
        <w:t xml:space="preserve"> described in this document </w:t>
      </w:r>
      <w:r w:rsidR="002F1AC3" w:rsidRPr="00C52E44">
        <w:rPr>
          <w:lang w:val="en-US"/>
        </w:rPr>
        <w:t xml:space="preserve">is done using a program for testing </w:t>
      </w:r>
      <w:r w:rsidR="00F83CB4">
        <w:rPr>
          <w:lang w:val="en-US"/>
        </w:rPr>
        <w:t>the DS records supplied against the DNSKEY records</w:t>
      </w:r>
      <w:r w:rsidR="002F1AC3" w:rsidRPr="00C52E44">
        <w:rPr>
          <w:lang w:val="en-US"/>
        </w:rPr>
        <w:t xml:space="preserve"> for all the supplied</w:t>
      </w:r>
      <w:r w:rsidR="001523B9">
        <w:rPr>
          <w:lang w:val="en-US"/>
        </w:rPr>
        <w:t xml:space="preserve"> authoritative</w:t>
      </w:r>
      <w:r w:rsidR="002F1AC3" w:rsidRPr="00C52E44">
        <w:rPr>
          <w:lang w:val="en-US"/>
        </w:rPr>
        <w:t xml:space="preserve"> </w:t>
      </w:r>
      <w:r w:rsidR="00F83CB4">
        <w:rPr>
          <w:lang w:val="en-US"/>
        </w:rPr>
        <w:t>name servers</w:t>
      </w:r>
      <w:r w:rsidR="002F1AC3" w:rsidRPr="00C52E44">
        <w:rPr>
          <w:lang w:val="en-US"/>
        </w:rPr>
        <w:t xml:space="preserve"> for the designated zone.</w:t>
      </w:r>
    </w:p>
    <w:p w:rsidR="00B41346" w:rsidRPr="00C52E44" w:rsidRDefault="00B41346" w:rsidP="006A1CAB">
      <w:pPr>
        <w:pStyle w:val="Heading2"/>
      </w:pPr>
      <w:bookmarkStart w:id="35" w:name="_Toc367365574"/>
      <w:bookmarkStart w:id="36" w:name="_Toc259104848"/>
      <w:r w:rsidRPr="00C52E44">
        <w:t>References</w:t>
      </w:r>
      <w:bookmarkEnd w:id="35"/>
      <w:bookmarkEnd w:id="36"/>
    </w:p>
    <w:p w:rsidR="00817B98" w:rsidRPr="00C52E44" w:rsidRDefault="00817B98" w:rsidP="00817B98">
      <w:pPr>
        <w:pStyle w:val="Heading3"/>
      </w:pPr>
      <w:bookmarkStart w:id="37" w:name="_Toc345146905"/>
      <w:bookmarkStart w:id="38" w:name="_Toc367365575"/>
      <w:bookmarkStart w:id="39" w:name="_Toc259104849"/>
      <w:r w:rsidRPr="00C52E44">
        <w:t>External</w:t>
      </w:r>
      <w:bookmarkEnd w:id="37"/>
      <w:bookmarkEnd w:id="38"/>
      <w:bookmarkEnd w:id="39"/>
    </w:p>
    <w:p w:rsidR="00817B98" w:rsidRPr="00C52E44" w:rsidRDefault="00817B98" w:rsidP="00817B98">
      <w:pPr>
        <w:pStyle w:val="ListParagraph"/>
        <w:numPr>
          <w:ilvl w:val="0"/>
          <w:numId w:val="12"/>
        </w:numPr>
        <w:rPr>
          <w:lang w:val="en-US"/>
        </w:rPr>
      </w:pPr>
      <w:r w:rsidRPr="00C52E44">
        <w:rPr>
          <w:lang w:val="en-US"/>
        </w:rPr>
        <w:t>IEEE 829-2008</w:t>
      </w:r>
    </w:p>
    <w:p w:rsidR="00817B98" w:rsidRDefault="00817B98" w:rsidP="00817B98">
      <w:pPr>
        <w:pStyle w:val="ListParagraph"/>
        <w:numPr>
          <w:ilvl w:val="0"/>
          <w:numId w:val="12"/>
        </w:numPr>
        <w:rPr>
          <w:lang w:val="en-US"/>
        </w:rPr>
      </w:pPr>
      <w:r w:rsidRPr="00C52E44">
        <w:rPr>
          <w:lang w:val="en-US"/>
        </w:rPr>
        <w:t>ICANN gTLD Applicant Guidebook, Version 2012-06-04</w:t>
      </w:r>
    </w:p>
    <w:p w:rsidR="00B40F34" w:rsidRPr="00B40F34" w:rsidRDefault="00B40F34" w:rsidP="00B40F34">
      <w:pPr>
        <w:pStyle w:val="ListParagraph"/>
        <w:numPr>
          <w:ilvl w:val="0"/>
          <w:numId w:val="12"/>
        </w:numPr>
        <w:rPr>
          <w:bCs/>
          <w:lang w:val="en-US"/>
        </w:rPr>
      </w:pPr>
      <w:r w:rsidRPr="00B40F34">
        <w:rPr>
          <w:bCs/>
          <w:lang w:val="en-US"/>
        </w:rPr>
        <w:t>Placing TLD delegation signer information in the root zone</w:t>
      </w:r>
      <w:r w:rsidRPr="00B40F34">
        <w:rPr>
          <w:rStyle w:val="FootnoteReference"/>
          <w:bCs/>
          <w:lang w:val="en-US"/>
        </w:rPr>
        <w:footnoteReference w:id="2"/>
      </w:r>
    </w:p>
    <w:p w:rsidR="00817B98" w:rsidRPr="00C52E44" w:rsidRDefault="00817B98" w:rsidP="00817B98">
      <w:pPr>
        <w:pStyle w:val="Heading3"/>
      </w:pPr>
      <w:bookmarkStart w:id="40" w:name="_Toc345146906"/>
      <w:bookmarkStart w:id="41" w:name="_Toc367365576"/>
      <w:bookmarkStart w:id="42" w:name="_Toc259104850"/>
      <w:r w:rsidRPr="00C52E44">
        <w:t>Internal</w:t>
      </w:r>
      <w:bookmarkEnd w:id="40"/>
      <w:bookmarkEnd w:id="41"/>
      <w:bookmarkEnd w:id="42"/>
    </w:p>
    <w:p w:rsidR="00817B98" w:rsidRPr="00C52E44" w:rsidRDefault="00817B98" w:rsidP="00817B98">
      <w:pPr>
        <w:pStyle w:val="ListParagraph"/>
        <w:numPr>
          <w:ilvl w:val="0"/>
          <w:numId w:val="14"/>
        </w:numPr>
        <w:rPr>
          <w:lang w:val="en-US" w:eastAsia="en-US"/>
        </w:rPr>
      </w:pPr>
      <w:r w:rsidRPr="00C52E44">
        <w:rPr>
          <w:lang w:val="en-US" w:eastAsia="en-US"/>
        </w:rPr>
        <w:t>Pre-Delegation Testing, Statement of Work</w:t>
      </w:r>
    </w:p>
    <w:p w:rsidR="00817B98" w:rsidRPr="00C52E44" w:rsidRDefault="00817B98" w:rsidP="00817B98">
      <w:pPr>
        <w:pStyle w:val="ListParagraph"/>
        <w:numPr>
          <w:ilvl w:val="0"/>
          <w:numId w:val="14"/>
        </w:numPr>
        <w:rPr>
          <w:lang w:val="en-US" w:eastAsia="en-US"/>
        </w:rPr>
      </w:pPr>
      <w:r w:rsidRPr="00C52E44">
        <w:rPr>
          <w:lang w:val="en-US" w:eastAsia="en-US"/>
        </w:rPr>
        <w:t>Pre-Delegation Testing, Master Test Plan</w:t>
      </w:r>
    </w:p>
    <w:p w:rsidR="00B229F2" w:rsidRDefault="00B229F2" w:rsidP="00817B98">
      <w:pPr>
        <w:pStyle w:val="ListParagraph"/>
        <w:numPr>
          <w:ilvl w:val="0"/>
          <w:numId w:val="14"/>
        </w:numPr>
        <w:rPr>
          <w:lang w:val="en-US" w:eastAsia="en-US"/>
        </w:rPr>
      </w:pPr>
      <w:r w:rsidRPr="00C52E44">
        <w:rPr>
          <w:lang w:val="en-US" w:eastAsia="en-US"/>
        </w:rPr>
        <w:t xml:space="preserve">Pre-Delegation Testing, </w:t>
      </w:r>
      <w:r w:rsidR="00156CE2" w:rsidRPr="00C52E44">
        <w:rPr>
          <w:lang w:val="en-US" w:eastAsia="en-US"/>
        </w:rPr>
        <w:t>DNS</w:t>
      </w:r>
      <w:r w:rsidRPr="00C52E44">
        <w:rPr>
          <w:lang w:val="en-US" w:eastAsia="en-US"/>
        </w:rPr>
        <w:t xml:space="preserve"> Test Plan</w:t>
      </w:r>
    </w:p>
    <w:p w:rsidR="000A6832" w:rsidRPr="000A6832" w:rsidRDefault="000A6832" w:rsidP="000A6832">
      <w:pPr>
        <w:pStyle w:val="Heading3"/>
      </w:pPr>
      <w:bookmarkStart w:id="43" w:name="_Toc259104851"/>
      <w:del w:id="44" w:author="Author">
        <w:r>
          <w:rPr>
            <w:noProof/>
          </w:rPr>
          <w:drawing>
            <wp:anchor distT="0" distB="0" distL="114300" distR="114300" simplePos="0" relativeHeight="251661312" behindDoc="0" locked="0" layoutInCell="1" allowOverlap="1" wp14:anchorId="788D6313" wp14:editId="631ED7E5">
              <wp:simplePos x="0" y="0"/>
              <wp:positionH relativeFrom="column">
                <wp:posOffset>365760</wp:posOffset>
              </wp:positionH>
              <wp:positionV relativeFrom="paragraph">
                <wp:posOffset>330835</wp:posOffset>
              </wp:positionV>
              <wp:extent cx="5486400" cy="2277110"/>
              <wp:effectExtent l="19050" t="0" r="19050" b="27940"/>
              <wp:wrapTopAndBottom/>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del>
      <w:ins w:id="45" w:author="Author">
        <w:r>
          <w:rPr>
            <w:noProof/>
          </w:rPr>
          <w:drawing>
            <wp:anchor distT="0" distB="0" distL="114300" distR="114300" simplePos="0" relativeHeight="251659264" behindDoc="0" locked="0" layoutInCell="1" allowOverlap="1">
              <wp:simplePos x="0" y="0"/>
              <wp:positionH relativeFrom="column">
                <wp:posOffset>365760</wp:posOffset>
              </wp:positionH>
              <wp:positionV relativeFrom="paragraph">
                <wp:posOffset>330835</wp:posOffset>
              </wp:positionV>
              <wp:extent cx="5486400" cy="2277110"/>
              <wp:effectExtent l="19050" t="0" r="19050" b="27940"/>
              <wp:wrapTopAndBottom/>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anchor>
          </w:drawing>
        </w:r>
      </w:ins>
      <w:bookmarkStart w:id="46" w:name="_Toc367365577"/>
      <w:r>
        <w:t>Document Hierarchy</w:t>
      </w:r>
      <w:bookmarkEnd w:id="46"/>
      <w:bookmarkEnd w:id="43"/>
    </w:p>
    <w:p w:rsidR="00B229F2" w:rsidRPr="00C52E44" w:rsidRDefault="00B229F2" w:rsidP="00B229F2">
      <w:pPr>
        <w:pStyle w:val="Heading2"/>
      </w:pPr>
      <w:bookmarkStart w:id="47" w:name="_Toc367365578"/>
      <w:bookmarkStart w:id="48" w:name="_Toc259104852"/>
      <w:bookmarkEnd w:id="31"/>
      <w:bookmarkEnd w:id="32"/>
      <w:bookmarkEnd w:id="33"/>
      <w:bookmarkEnd w:id="34"/>
      <w:r w:rsidRPr="00C52E44">
        <w:t>Context</w:t>
      </w:r>
      <w:bookmarkEnd w:id="47"/>
      <w:bookmarkEnd w:id="48"/>
    </w:p>
    <w:p w:rsidR="002F1AC3" w:rsidRPr="00C52E44" w:rsidRDefault="002F1AC3" w:rsidP="002F1AC3">
      <w:pPr>
        <w:rPr>
          <w:lang w:val="en-US" w:eastAsia="en-US"/>
        </w:rPr>
      </w:pPr>
      <w:r w:rsidRPr="00C52E44">
        <w:rPr>
          <w:lang w:val="en-US" w:eastAsia="en-US"/>
        </w:rPr>
        <w:t>All tests are to be performed over IPv4 and IPv6 from at least five points on the Internet. At least one probe node should be located in every ICANN region.</w:t>
      </w:r>
    </w:p>
    <w:p w:rsidR="00B229F2" w:rsidRPr="00C52E44" w:rsidRDefault="00B229F2" w:rsidP="00B229F2">
      <w:pPr>
        <w:pStyle w:val="Heading2"/>
      </w:pPr>
      <w:bookmarkStart w:id="49" w:name="_Toc367365579"/>
      <w:bookmarkStart w:id="50" w:name="_Toc259104853"/>
      <w:r w:rsidRPr="00C52E44">
        <w:t>Notation for description</w:t>
      </w:r>
      <w:bookmarkEnd w:id="49"/>
      <w:bookmarkEnd w:id="50"/>
    </w:p>
    <w:p w:rsidR="002F1AC3" w:rsidRPr="00C52E44" w:rsidRDefault="002F1AC3" w:rsidP="002F1AC3">
      <w:pPr>
        <w:rPr>
          <w:lang w:val="en-US" w:eastAsia="en-US"/>
        </w:rPr>
      </w:pPr>
      <w:r w:rsidRPr="00C52E44">
        <w:rPr>
          <w:lang w:val="en-US" w:eastAsia="en-US"/>
        </w:rPr>
        <w:t xml:space="preserve">Each test case for the </w:t>
      </w:r>
      <w:r w:rsidR="00BC45F8">
        <w:rPr>
          <w:lang w:val="en-US" w:eastAsia="en-US"/>
        </w:rPr>
        <w:t>DNS</w:t>
      </w:r>
      <w:r w:rsidRPr="00C52E44">
        <w:rPr>
          <w:lang w:val="en-US" w:eastAsia="en-US"/>
        </w:rPr>
        <w:t xml:space="preserve"> service is described in their own </w:t>
      </w:r>
      <w:r w:rsidR="00B57B82">
        <w:rPr>
          <w:lang w:val="en-US" w:eastAsia="en-US"/>
        </w:rPr>
        <w:t>section</w:t>
      </w:r>
      <w:r w:rsidRPr="00C52E44">
        <w:rPr>
          <w:lang w:val="en-US" w:eastAsia="en-US"/>
        </w:rPr>
        <w:t>. The test procedures are described directly in the test case.</w:t>
      </w:r>
    </w:p>
    <w:p w:rsidR="002F1AC3" w:rsidRPr="00C52E44" w:rsidRDefault="002F1AC3" w:rsidP="002F1AC3">
      <w:pPr>
        <w:rPr>
          <w:lang w:val="en-US"/>
        </w:rPr>
      </w:pPr>
    </w:p>
    <w:p w:rsidR="00B229F2" w:rsidRPr="00C52E44" w:rsidRDefault="00FC7C95" w:rsidP="00B229F2">
      <w:pPr>
        <w:pStyle w:val="Heading1"/>
      </w:pPr>
      <w:bookmarkStart w:id="51" w:name="_Toc367365580"/>
      <w:bookmarkStart w:id="52" w:name="_Toc259104854"/>
      <w:r>
        <w:lastRenderedPageBreak/>
        <w:t>Legal values for the DS hash digest algorithm</w:t>
      </w:r>
      <w:bookmarkEnd w:id="51"/>
      <w:bookmarkEnd w:id="52"/>
    </w:p>
    <w:p w:rsidR="00B229F2" w:rsidRPr="00C52E44" w:rsidRDefault="00B229F2" w:rsidP="00B229F2">
      <w:pPr>
        <w:pStyle w:val="Heading2"/>
      </w:pPr>
      <w:bookmarkStart w:id="53" w:name="_Toc367365581"/>
      <w:bookmarkStart w:id="54" w:name="_Toc259104855"/>
      <w:r w:rsidRPr="00C52E44">
        <w:t>Test case identifier</w:t>
      </w:r>
      <w:bookmarkEnd w:id="53"/>
      <w:bookmarkEnd w:id="54"/>
    </w:p>
    <w:p w:rsidR="00156CE2" w:rsidRPr="00C52E44" w:rsidRDefault="00226698" w:rsidP="00156CE2">
      <w:pPr>
        <w:rPr>
          <w:lang w:val="en-US"/>
        </w:rPr>
      </w:pPr>
      <w:r>
        <w:rPr>
          <w:lang w:val="en-US"/>
        </w:rPr>
        <w:t>DNS14</w:t>
      </w:r>
      <w:r w:rsidR="00156CE2" w:rsidRPr="00C52E44">
        <w:rPr>
          <w:lang w:val="en-US"/>
        </w:rPr>
        <w:t xml:space="preserve"> </w:t>
      </w:r>
      <w:r w:rsidR="00FC7C95">
        <w:rPr>
          <w:lang w:val="en-US"/>
        </w:rPr>
        <w:t>Legal values for the DS hash digest algorithm</w:t>
      </w:r>
    </w:p>
    <w:p w:rsidR="00B229F2" w:rsidRPr="00C52E44" w:rsidRDefault="00B229F2" w:rsidP="00B229F2">
      <w:pPr>
        <w:pStyle w:val="Heading2"/>
      </w:pPr>
      <w:bookmarkStart w:id="55" w:name="_Toc367365582"/>
      <w:bookmarkStart w:id="56" w:name="_Toc259104856"/>
      <w:r w:rsidRPr="00C52E44">
        <w:t>Objective</w:t>
      </w:r>
      <w:bookmarkEnd w:id="55"/>
      <w:bookmarkEnd w:id="56"/>
    </w:p>
    <w:p w:rsidR="00FC7C95" w:rsidRPr="00FC7C95" w:rsidRDefault="00FC7C95" w:rsidP="00FC7C95">
      <w:pPr>
        <w:rPr>
          <w:lang w:val="en-US"/>
        </w:rPr>
      </w:pPr>
      <w:r w:rsidRPr="00FC7C95">
        <w:rPr>
          <w:lang w:val="en-US"/>
        </w:rPr>
        <w:t>For the hash digest, ICANN supports two types — SHA1 (value 1), and SHA256 (value 2).</w:t>
      </w:r>
      <w:r>
        <w:rPr>
          <w:lang w:val="en-US"/>
        </w:rPr>
        <w:t xml:space="preserve"> The </w:t>
      </w:r>
      <w:proofErr w:type="spellStart"/>
      <w:r>
        <w:rPr>
          <w:lang w:val="en-US"/>
        </w:rPr>
        <w:t>DnsKeyDigestType</w:t>
      </w:r>
      <w:proofErr w:type="spellEnd"/>
      <w:r>
        <w:rPr>
          <w:lang w:val="en-US"/>
        </w:rPr>
        <w:t xml:space="preserve"> for the supplied DS records must match </w:t>
      </w:r>
      <w:r w:rsidR="00C107E9">
        <w:rPr>
          <w:lang w:val="en-US"/>
        </w:rPr>
        <w:t xml:space="preserve">one of </w:t>
      </w:r>
      <w:r>
        <w:rPr>
          <w:lang w:val="en-US"/>
        </w:rPr>
        <w:t>those type values.</w:t>
      </w:r>
    </w:p>
    <w:p w:rsidR="00156CE2" w:rsidRPr="00C52E44" w:rsidRDefault="00156CE2" w:rsidP="00156CE2">
      <w:pPr>
        <w:rPr>
          <w:lang w:val="en-US"/>
        </w:rPr>
      </w:pPr>
    </w:p>
    <w:p w:rsidR="00156CE2" w:rsidRPr="00C52E44" w:rsidRDefault="00156CE2" w:rsidP="00156CE2">
      <w:pPr>
        <w:rPr>
          <w:bCs/>
          <w:lang w:val="en-US"/>
        </w:rPr>
      </w:pPr>
      <w:r w:rsidRPr="00C52E44">
        <w:rPr>
          <w:lang w:val="en-US"/>
        </w:rPr>
        <w:t xml:space="preserve">This test case fulfills the </w:t>
      </w:r>
      <w:r w:rsidR="00370914">
        <w:rPr>
          <w:lang w:val="en-US"/>
        </w:rPr>
        <w:t>DNS</w:t>
      </w:r>
      <w:r w:rsidR="005C1938">
        <w:rPr>
          <w:lang w:val="en-US"/>
        </w:rPr>
        <w:t>SEC</w:t>
      </w:r>
      <w:r w:rsidRPr="00C52E44">
        <w:rPr>
          <w:lang w:val="en-US"/>
        </w:rPr>
        <w:t xml:space="preserve"> </w:t>
      </w:r>
      <w:r w:rsidR="00781F6F">
        <w:rPr>
          <w:lang w:val="en-US"/>
        </w:rPr>
        <w:t xml:space="preserve">and </w:t>
      </w:r>
      <w:proofErr w:type="spellStart"/>
      <w:r w:rsidR="00781F6F">
        <w:rPr>
          <w:lang w:val="en-US"/>
        </w:rPr>
        <w:t>Anycast</w:t>
      </w:r>
      <w:proofErr w:type="spellEnd"/>
      <w:r w:rsidR="00781F6F">
        <w:rPr>
          <w:lang w:val="en-US"/>
        </w:rPr>
        <w:t xml:space="preserve"> </w:t>
      </w:r>
      <w:r w:rsidRPr="00C52E44">
        <w:rPr>
          <w:lang w:val="en-US"/>
        </w:rPr>
        <w:t>requirements 5.2.2 in the gTLD Ap</w:t>
      </w:r>
      <w:r w:rsidR="00B40F34">
        <w:rPr>
          <w:lang w:val="en-US"/>
        </w:rPr>
        <w:t>plication Handbook, Module 5 and the tests described in the “</w:t>
      </w:r>
      <w:r w:rsidR="00B40F34" w:rsidRPr="00B40F34">
        <w:rPr>
          <w:bCs/>
          <w:lang w:val="en-US"/>
        </w:rPr>
        <w:t>Placing TLD delegation signer information in the root zone</w:t>
      </w:r>
      <w:r w:rsidR="00B40F34">
        <w:rPr>
          <w:bCs/>
          <w:lang w:val="en-US"/>
        </w:rPr>
        <w:t>” document.</w:t>
      </w:r>
    </w:p>
    <w:p w:rsidR="00B229F2" w:rsidRPr="00C52E44" w:rsidRDefault="00B229F2" w:rsidP="00B229F2">
      <w:pPr>
        <w:pStyle w:val="Heading2"/>
      </w:pPr>
      <w:bookmarkStart w:id="57" w:name="_Ref219434608"/>
      <w:bookmarkStart w:id="58" w:name="_Ref219434669"/>
      <w:bookmarkStart w:id="59" w:name="_Ref219534787"/>
      <w:bookmarkStart w:id="60" w:name="_Toc367365583"/>
      <w:bookmarkStart w:id="61" w:name="_Toc259104857"/>
      <w:r w:rsidRPr="00C52E44">
        <w:t>Inputs</w:t>
      </w:r>
      <w:bookmarkEnd w:id="57"/>
      <w:bookmarkEnd w:id="58"/>
      <w:bookmarkEnd w:id="59"/>
      <w:bookmarkEnd w:id="60"/>
      <w:bookmarkEnd w:id="61"/>
    </w:p>
    <w:p w:rsidR="00AC0F7C" w:rsidRPr="00C52E44" w:rsidRDefault="00AC0F7C" w:rsidP="00AC0F7C">
      <w:pPr>
        <w:rPr>
          <w:lang w:val="en-US" w:eastAsia="en-US"/>
        </w:rPr>
      </w:pPr>
      <w:r w:rsidRPr="00C52E44">
        <w:rPr>
          <w:lang w:val="en-US" w:eastAsia="en-US"/>
        </w:rPr>
        <w:t>The following information will be needed as input for this test case:</w:t>
      </w:r>
    </w:p>
    <w:p w:rsidR="00156CE2" w:rsidRPr="00C52E44" w:rsidRDefault="00156CE2" w:rsidP="00156CE2">
      <w:pPr>
        <w:rPr>
          <w:lang w:val="en-US" w:eastAsia="en-US"/>
        </w:rPr>
      </w:pPr>
    </w:p>
    <w:tbl>
      <w:tblPr>
        <w:tblStyle w:val="TableGrid"/>
        <w:tblW w:w="0" w:type="auto"/>
        <w:tblLook w:val="04A0" w:firstRow="1" w:lastRow="0" w:firstColumn="1" w:lastColumn="0" w:noHBand="0" w:noVBand="1"/>
      </w:tblPr>
      <w:tblGrid>
        <w:gridCol w:w="3705"/>
        <w:gridCol w:w="4660"/>
        <w:gridCol w:w="1772"/>
      </w:tblGrid>
      <w:tr w:rsidR="00156CE2" w:rsidRPr="00C52E44" w:rsidTr="00156CE2">
        <w:trPr>
          <w:tblHeader/>
        </w:trPr>
        <w:tc>
          <w:tcPr>
            <w:tcW w:w="3705" w:type="dxa"/>
            <w:shd w:val="clear" w:color="auto" w:fill="D9D9D9" w:themeFill="background1" w:themeFillShade="D9"/>
          </w:tcPr>
          <w:p w:rsidR="00156CE2" w:rsidRPr="00C52E44" w:rsidRDefault="00156CE2" w:rsidP="00156CE2">
            <w:pPr>
              <w:rPr>
                <w:lang w:val="en-US" w:eastAsia="en-US"/>
              </w:rPr>
            </w:pPr>
            <w:r w:rsidRPr="00C52E44">
              <w:rPr>
                <w:lang w:val="en-US" w:eastAsia="en-US"/>
              </w:rPr>
              <w:t>Id</w:t>
            </w:r>
          </w:p>
        </w:tc>
        <w:tc>
          <w:tcPr>
            <w:tcW w:w="4660" w:type="dxa"/>
            <w:shd w:val="clear" w:color="auto" w:fill="D9D9D9" w:themeFill="background1" w:themeFillShade="D9"/>
          </w:tcPr>
          <w:p w:rsidR="00156CE2" w:rsidRPr="00C52E44" w:rsidRDefault="00156CE2" w:rsidP="00156CE2">
            <w:pPr>
              <w:rPr>
                <w:lang w:val="en-US" w:eastAsia="en-US"/>
              </w:rPr>
            </w:pPr>
            <w:r w:rsidRPr="00C52E44">
              <w:rPr>
                <w:lang w:val="en-US" w:eastAsia="en-US"/>
              </w:rPr>
              <w:t>Description</w:t>
            </w:r>
          </w:p>
        </w:tc>
        <w:tc>
          <w:tcPr>
            <w:tcW w:w="1772" w:type="dxa"/>
            <w:shd w:val="clear" w:color="auto" w:fill="D9D9D9" w:themeFill="background1" w:themeFillShade="D9"/>
          </w:tcPr>
          <w:p w:rsidR="00156CE2" w:rsidRPr="00C52E44" w:rsidRDefault="00156CE2" w:rsidP="00156CE2">
            <w:pPr>
              <w:rPr>
                <w:lang w:val="en-US" w:eastAsia="en-US"/>
              </w:rPr>
            </w:pPr>
            <w:r w:rsidRPr="00C52E44">
              <w:rPr>
                <w:lang w:val="en-US" w:eastAsia="en-US"/>
              </w:rPr>
              <w:t>Type</w:t>
            </w:r>
          </w:p>
        </w:tc>
      </w:tr>
      <w:tr w:rsidR="00156CE2" w:rsidRPr="00C52E44" w:rsidTr="00156CE2">
        <w:tc>
          <w:tcPr>
            <w:tcW w:w="3705" w:type="dxa"/>
          </w:tcPr>
          <w:p w:rsidR="00156CE2" w:rsidRPr="009158CD" w:rsidRDefault="00592889" w:rsidP="00156CE2">
            <w:pPr>
              <w:rPr>
                <w:lang w:val="en-US" w:eastAsia="en-US"/>
              </w:rPr>
            </w:pPr>
            <w:r w:rsidRPr="009158CD">
              <w:rPr>
                <w:lang w:val="en-US" w:eastAsia="en-US"/>
              </w:rPr>
              <w:t>TLD</w:t>
            </w:r>
          </w:p>
        </w:tc>
        <w:tc>
          <w:tcPr>
            <w:tcW w:w="4660" w:type="dxa"/>
          </w:tcPr>
          <w:p w:rsidR="00156CE2" w:rsidRPr="009158CD" w:rsidRDefault="00592889" w:rsidP="00156CE2">
            <w:pPr>
              <w:rPr>
                <w:lang w:val="en-US" w:eastAsia="en-US"/>
              </w:rPr>
            </w:pPr>
            <w:r w:rsidRPr="009158CD">
              <w:rPr>
                <w:lang w:val="en-US" w:eastAsia="en-US"/>
              </w:rPr>
              <w:t>The ASCII compatible name of the TLD</w:t>
            </w:r>
          </w:p>
        </w:tc>
        <w:tc>
          <w:tcPr>
            <w:tcW w:w="1772" w:type="dxa"/>
          </w:tcPr>
          <w:p w:rsidR="00156CE2" w:rsidRPr="009158CD" w:rsidRDefault="00156CE2" w:rsidP="00156CE2">
            <w:pPr>
              <w:rPr>
                <w:lang w:val="en-US" w:eastAsia="en-US"/>
              </w:rPr>
            </w:pPr>
            <w:r w:rsidRPr="009158CD">
              <w:rPr>
                <w:lang w:val="en-US" w:eastAsia="en-US"/>
              </w:rPr>
              <w:t>String</w:t>
            </w:r>
          </w:p>
        </w:tc>
      </w:tr>
      <w:tr w:rsidR="00B57362" w:rsidRPr="00C52E44" w:rsidTr="00156CE2">
        <w:tc>
          <w:tcPr>
            <w:tcW w:w="3705" w:type="dxa"/>
          </w:tcPr>
          <w:p w:rsidR="00B57362" w:rsidRPr="009158CD" w:rsidRDefault="00B57362" w:rsidP="00156CE2">
            <w:pPr>
              <w:rPr>
                <w:lang w:val="en-US" w:eastAsia="en-US"/>
              </w:rPr>
            </w:pPr>
            <w:proofErr w:type="spellStart"/>
            <w:r w:rsidRPr="009158CD">
              <w:rPr>
                <w:lang w:val="en-US" w:eastAsia="en-US"/>
              </w:rPr>
              <w:t>DnsKeyDigest</w:t>
            </w:r>
            <w:proofErr w:type="spellEnd"/>
            <w:r w:rsidR="00B913A3" w:rsidRPr="009158CD">
              <w:rPr>
                <w:lang w:val="en-US" w:eastAsia="en-US"/>
              </w:rPr>
              <w:t>-[</w:t>
            </w:r>
            <w:r w:rsidRPr="009158CD">
              <w:rPr>
                <w:lang w:val="en-US" w:eastAsia="en-US"/>
              </w:rPr>
              <w:t>1</w:t>
            </w:r>
            <w:r w:rsidR="00B913A3" w:rsidRPr="009158CD">
              <w:rPr>
                <w:lang w:val="en-US" w:eastAsia="en-US"/>
              </w:rPr>
              <w:t>..n]</w:t>
            </w:r>
          </w:p>
        </w:tc>
        <w:tc>
          <w:tcPr>
            <w:tcW w:w="4660" w:type="dxa"/>
          </w:tcPr>
          <w:p w:rsidR="00B57362" w:rsidRPr="009158CD" w:rsidRDefault="00B57362" w:rsidP="00156CE2">
            <w:pPr>
              <w:rPr>
                <w:lang w:val="en-US" w:eastAsia="en-US"/>
              </w:rPr>
            </w:pPr>
            <w:r w:rsidRPr="009158CD">
              <w:rPr>
                <w:lang w:val="en-US" w:eastAsia="en-US"/>
              </w:rPr>
              <w:t>The digest (DS) of the DNSKEY</w:t>
            </w:r>
          </w:p>
        </w:tc>
        <w:tc>
          <w:tcPr>
            <w:tcW w:w="1772" w:type="dxa"/>
          </w:tcPr>
          <w:p w:rsidR="00B57362" w:rsidRPr="009158CD" w:rsidRDefault="00B57362" w:rsidP="00156CE2">
            <w:pPr>
              <w:rPr>
                <w:lang w:val="en-US" w:eastAsia="en-US"/>
              </w:rPr>
            </w:pPr>
            <w:r w:rsidRPr="009158CD">
              <w:rPr>
                <w:lang w:val="en-US" w:eastAsia="en-US"/>
              </w:rPr>
              <w:t>String</w:t>
            </w:r>
          </w:p>
        </w:tc>
      </w:tr>
      <w:tr w:rsidR="00B57362" w:rsidRPr="00C52E44" w:rsidTr="00156CE2">
        <w:tc>
          <w:tcPr>
            <w:tcW w:w="3705" w:type="dxa"/>
          </w:tcPr>
          <w:p w:rsidR="00B57362" w:rsidRPr="009158CD" w:rsidRDefault="00B57362" w:rsidP="00156CE2">
            <w:pPr>
              <w:rPr>
                <w:lang w:val="en-US" w:eastAsia="en-US"/>
              </w:rPr>
            </w:pPr>
            <w:proofErr w:type="spellStart"/>
            <w:r w:rsidRPr="009158CD">
              <w:rPr>
                <w:lang w:val="en-US" w:eastAsia="en-US"/>
              </w:rPr>
              <w:t>DnsKeyTag</w:t>
            </w:r>
            <w:proofErr w:type="spellEnd"/>
            <w:r w:rsidR="00B913A3" w:rsidRPr="009158CD">
              <w:rPr>
                <w:lang w:val="en-US" w:eastAsia="en-US"/>
              </w:rPr>
              <w:t>-[1..n]</w:t>
            </w:r>
          </w:p>
        </w:tc>
        <w:tc>
          <w:tcPr>
            <w:tcW w:w="4660" w:type="dxa"/>
          </w:tcPr>
          <w:p w:rsidR="00B57362" w:rsidRPr="009158CD" w:rsidRDefault="00B57362" w:rsidP="00156CE2">
            <w:pPr>
              <w:rPr>
                <w:lang w:val="en-US" w:eastAsia="en-US"/>
              </w:rPr>
            </w:pPr>
            <w:r w:rsidRPr="009158CD">
              <w:rPr>
                <w:lang w:val="en-US" w:eastAsia="en-US"/>
              </w:rPr>
              <w:t>The key tag of the DNSKEY</w:t>
            </w:r>
          </w:p>
        </w:tc>
        <w:tc>
          <w:tcPr>
            <w:tcW w:w="1772" w:type="dxa"/>
          </w:tcPr>
          <w:p w:rsidR="00B57362" w:rsidRPr="009158CD" w:rsidRDefault="00B57362" w:rsidP="00156CE2">
            <w:pPr>
              <w:rPr>
                <w:lang w:val="en-US" w:eastAsia="en-US"/>
              </w:rPr>
            </w:pPr>
            <w:r w:rsidRPr="009158CD">
              <w:rPr>
                <w:lang w:val="en-US" w:eastAsia="en-US"/>
              </w:rPr>
              <w:t>Number</w:t>
            </w:r>
          </w:p>
        </w:tc>
      </w:tr>
      <w:tr w:rsidR="00B57362" w:rsidRPr="00C52E44" w:rsidTr="00156CE2">
        <w:tc>
          <w:tcPr>
            <w:tcW w:w="3705" w:type="dxa"/>
          </w:tcPr>
          <w:p w:rsidR="00B57362" w:rsidRPr="009158CD" w:rsidRDefault="00B57362" w:rsidP="00156CE2">
            <w:pPr>
              <w:rPr>
                <w:lang w:val="en-US" w:eastAsia="en-US"/>
              </w:rPr>
            </w:pPr>
            <w:proofErr w:type="spellStart"/>
            <w:r w:rsidRPr="009158CD">
              <w:rPr>
                <w:lang w:val="en-US" w:eastAsia="en-US"/>
              </w:rPr>
              <w:t>DnsKeyAlgorithm</w:t>
            </w:r>
            <w:proofErr w:type="spellEnd"/>
            <w:r w:rsidR="00B913A3" w:rsidRPr="009158CD">
              <w:rPr>
                <w:lang w:val="en-US" w:eastAsia="en-US"/>
              </w:rPr>
              <w:t>-[1..n]</w:t>
            </w:r>
          </w:p>
        </w:tc>
        <w:tc>
          <w:tcPr>
            <w:tcW w:w="4660" w:type="dxa"/>
          </w:tcPr>
          <w:p w:rsidR="00B57362" w:rsidRPr="009158CD" w:rsidRDefault="00B57362" w:rsidP="00156CE2">
            <w:pPr>
              <w:rPr>
                <w:lang w:val="en-US" w:eastAsia="en-US"/>
              </w:rPr>
            </w:pPr>
            <w:r w:rsidRPr="009158CD">
              <w:rPr>
                <w:lang w:val="en-US" w:eastAsia="en-US"/>
              </w:rPr>
              <w:t>The algorithm number of the DNSKEY</w:t>
            </w:r>
          </w:p>
        </w:tc>
        <w:tc>
          <w:tcPr>
            <w:tcW w:w="1772" w:type="dxa"/>
          </w:tcPr>
          <w:p w:rsidR="00B57362" w:rsidRPr="009158CD" w:rsidRDefault="00B57362" w:rsidP="00156CE2">
            <w:pPr>
              <w:rPr>
                <w:lang w:val="en-US" w:eastAsia="en-US"/>
              </w:rPr>
            </w:pPr>
            <w:r w:rsidRPr="009158CD">
              <w:rPr>
                <w:lang w:val="en-US" w:eastAsia="en-US"/>
              </w:rPr>
              <w:t>Number</w:t>
            </w:r>
          </w:p>
        </w:tc>
      </w:tr>
      <w:tr w:rsidR="00B57362" w:rsidRPr="00C52E44" w:rsidTr="00156CE2">
        <w:tc>
          <w:tcPr>
            <w:tcW w:w="3705" w:type="dxa"/>
          </w:tcPr>
          <w:p w:rsidR="00B57362" w:rsidRPr="009158CD" w:rsidRDefault="00B57362" w:rsidP="00156CE2">
            <w:pPr>
              <w:rPr>
                <w:lang w:val="en-US" w:eastAsia="en-US"/>
              </w:rPr>
            </w:pPr>
            <w:proofErr w:type="spellStart"/>
            <w:r w:rsidRPr="009158CD">
              <w:rPr>
                <w:lang w:val="en-US" w:eastAsia="en-US"/>
              </w:rPr>
              <w:t>DnsKeyDigestType</w:t>
            </w:r>
            <w:proofErr w:type="spellEnd"/>
            <w:r w:rsidR="00B913A3" w:rsidRPr="009158CD">
              <w:rPr>
                <w:lang w:val="en-US" w:eastAsia="en-US"/>
              </w:rPr>
              <w:t>-[1..n]</w:t>
            </w:r>
          </w:p>
        </w:tc>
        <w:tc>
          <w:tcPr>
            <w:tcW w:w="4660" w:type="dxa"/>
          </w:tcPr>
          <w:p w:rsidR="00B57362" w:rsidRPr="009158CD" w:rsidRDefault="00B57362" w:rsidP="00156CE2">
            <w:pPr>
              <w:rPr>
                <w:lang w:val="en-US" w:eastAsia="en-US"/>
              </w:rPr>
            </w:pPr>
            <w:r w:rsidRPr="009158CD">
              <w:rPr>
                <w:lang w:val="en-US" w:eastAsia="en-US"/>
              </w:rPr>
              <w:t>The digest type number of the DS</w:t>
            </w:r>
          </w:p>
        </w:tc>
        <w:tc>
          <w:tcPr>
            <w:tcW w:w="1772" w:type="dxa"/>
          </w:tcPr>
          <w:p w:rsidR="00B57362" w:rsidRPr="009158CD" w:rsidRDefault="00B57362" w:rsidP="00156CE2">
            <w:pPr>
              <w:rPr>
                <w:lang w:val="en-US" w:eastAsia="en-US"/>
              </w:rPr>
            </w:pPr>
            <w:r w:rsidRPr="009158CD">
              <w:rPr>
                <w:lang w:val="en-US" w:eastAsia="en-US"/>
              </w:rPr>
              <w:t>Number</w:t>
            </w:r>
          </w:p>
        </w:tc>
      </w:tr>
      <w:tr w:rsidR="00E00D93" w:rsidRPr="00C52E44" w:rsidTr="00156CE2">
        <w:tc>
          <w:tcPr>
            <w:tcW w:w="3705" w:type="dxa"/>
          </w:tcPr>
          <w:p w:rsidR="00E00D93" w:rsidRPr="009158CD" w:rsidRDefault="00E00D93" w:rsidP="00156CE2">
            <w:pPr>
              <w:rPr>
                <w:lang w:val="en-US" w:eastAsia="en-US"/>
              </w:rPr>
            </w:pPr>
            <w:proofErr w:type="spellStart"/>
            <w:r w:rsidRPr="009158CD">
              <w:rPr>
                <w:lang w:val="en-US" w:eastAsia="en-US"/>
              </w:rPr>
              <w:t>DnsNameServer</w:t>
            </w:r>
            <w:proofErr w:type="spellEnd"/>
            <w:r w:rsidRPr="009158CD">
              <w:rPr>
                <w:lang w:val="en-US" w:eastAsia="en-US"/>
              </w:rPr>
              <w:t>-[1..n]</w:t>
            </w:r>
          </w:p>
        </w:tc>
        <w:tc>
          <w:tcPr>
            <w:tcW w:w="4660" w:type="dxa"/>
          </w:tcPr>
          <w:p w:rsidR="00E00D93" w:rsidRPr="009158CD" w:rsidRDefault="009158CD" w:rsidP="006D3642">
            <w:pPr>
              <w:rPr>
                <w:lang w:val="en-US" w:eastAsia="en-US"/>
              </w:rPr>
            </w:pPr>
            <w:r w:rsidRPr="009158CD">
              <w:rPr>
                <w:lang w:val="en-US" w:eastAsia="en-US"/>
              </w:rPr>
              <w:t>FQDN of</w:t>
            </w:r>
            <w:r w:rsidR="00E00D93" w:rsidRPr="009158CD">
              <w:rPr>
                <w:lang w:val="en-US" w:eastAsia="en-US"/>
              </w:rPr>
              <w:t xml:space="preserve"> authoritative name server</w:t>
            </w:r>
          </w:p>
        </w:tc>
        <w:tc>
          <w:tcPr>
            <w:tcW w:w="1772" w:type="dxa"/>
          </w:tcPr>
          <w:p w:rsidR="00E00D93" w:rsidRPr="009158CD" w:rsidRDefault="00E00D93" w:rsidP="00156CE2">
            <w:pPr>
              <w:rPr>
                <w:lang w:val="en-US" w:eastAsia="en-US"/>
              </w:rPr>
            </w:pPr>
            <w:r w:rsidRPr="009158CD">
              <w:rPr>
                <w:lang w:val="en-US" w:eastAsia="en-US"/>
              </w:rPr>
              <w:t>String</w:t>
            </w:r>
          </w:p>
        </w:tc>
      </w:tr>
      <w:tr w:rsidR="00E00D93" w:rsidRPr="00C52E44" w:rsidTr="00156CE2">
        <w:tc>
          <w:tcPr>
            <w:tcW w:w="3705" w:type="dxa"/>
          </w:tcPr>
          <w:p w:rsidR="00E00D93" w:rsidRPr="009158CD" w:rsidRDefault="00E00D93" w:rsidP="00E00D93">
            <w:pPr>
              <w:rPr>
                <w:lang w:val="en-US" w:eastAsia="en-US"/>
              </w:rPr>
            </w:pPr>
            <w:proofErr w:type="spellStart"/>
            <w:r w:rsidRPr="009158CD">
              <w:rPr>
                <w:lang w:val="en-US" w:eastAsia="en-US"/>
              </w:rPr>
              <w:t>DnsGlueRecord</w:t>
            </w:r>
            <w:proofErr w:type="spellEnd"/>
            <w:r w:rsidRPr="009158CD">
              <w:rPr>
                <w:lang w:val="en-US" w:eastAsia="en-US"/>
              </w:rPr>
              <w:t>-[1..n]</w:t>
            </w:r>
          </w:p>
        </w:tc>
        <w:tc>
          <w:tcPr>
            <w:tcW w:w="4660" w:type="dxa"/>
          </w:tcPr>
          <w:p w:rsidR="00E00D93" w:rsidRPr="009158CD" w:rsidRDefault="00E00D93" w:rsidP="00156CE2">
            <w:pPr>
              <w:rPr>
                <w:lang w:val="en-US" w:eastAsia="en-US"/>
              </w:rPr>
            </w:pPr>
            <w:r w:rsidRPr="009158CD">
              <w:rPr>
                <w:lang w:val="en-US" w:eastAsia="en-US"/>
              </w:rPr>
              <w:t xml:space="preserve">All IPv4 or IPv6 addresses for </w:t>
            </w:r>
            <w:proofErr w:type="spellStart"/>
            <w:r w:rsidRPr="009158CD">
              <w:rPr>
                <w:lang w:val="en-US" w:eastAsia="en-US"/>
              </w:rPr>
              <w:t>auth</w:t>
            </w:r>
            <w:proofErr w:type="spellEnd"/>
            <w:r w:rsidRPr="009158CD">
              <w:rPr>
                <w:lang w:val="en-US" w:eastAsia="en-US"/>
              </w:rPr>
              <w:t xml:space="preserve"> NS</w:t>
            </w:r>
          </w:p>
        </w:tc>
        <w:tc>
          <w:tcPr>
            <w:tcW w:w="1772" w:type="dxa"/>
          </w:tcPr>
          <w:p w:rsidR="00E00D93" w:rsidRPr="009158CD" w:rsidRDefault="00E00D93" w:rsidP="00156CE2">
            <w:pPr>
              <w:rPr>
                <w:lang w:val="en-US" w:eastAsia="en-US"/>
              </w:rPr>
            </w:pPr>
            <w:r w:rsidRPr="009158CD">
              <w:rPr>
                <w:lang w:val="en-US" w:eastAsia="en-US"/>
              </w:rPr>
              <w:t>String</w:t>
            </w:r>
          </w:p>
        </w:tc>
      </w:tr>
    </w:tbl>
    <w:p w:rsidR="00156CE2" w:rsidRPr="00C52E44" w:rsidRDefault="00156CE2" w:rsidP="00156CE2">
      <w:pPr>
        <w:rPr>
          <w:lang w:val="en-US" w:eastAsia="en-US"/>
        </w:rPr>
      </w:pPr>
    </w:p>
    <w:p w:rsidR="00B8595E" w:rsidRDefault="00156CE2" w:rsidP="00156CE2">
      <w:pPr>
        <w:rPr>
          <w:lang w:val="en-US" w:eastAsia="en-US"/>
        </w:rPr>
      </w:pPr>
      <w:r w:rsidRPr="00C52E44">
        <w:rPr>
          <w:lang w:val="en-US" w:eastAsia="en-US"/>
        </w:rPr>
        <w:t xml:space="preserve">The above input parameters are not the name server delegation data, </w:t>
      </w:r>
      <w:r w:rsidR="00B57362">
        <w:rPr>
          <w:lang w:val="en-US" w:eastAsia="en-US"/>
        </w:rPr>
        <w:t>but the name of the designated zone and a list of DS records that is to be published in the root zone</w:t>
      </w:r>
      <w:r w:rsidR="006D3642">
        <w:rPr>
          <w:lang w:val="en-US" w:eastAsia="en-US"/>
        </w:rPr>
        <w:t>.</w:t>
      </w:r>
    </w:p>
    <w:p w:rsidR="00B229F2" w:rsidRPr="00C52E44" w:rsidRDefault="00B229F2" w:rsidP="00B229F2">
      <w:pPr>
        <w:pStyle w:val="Heading2"/>
      </w:pPr>
      <w:bookmarkStart w:id="62" w:name="_Toc367365584"/>
      <w:bookmarkStart w:id="63" w:name="_Toc259104858"/>
      <w:r w:rsidRPr="00C52E44">
        <w:t>Outcome(s)</w:t>
      </w:r>
      <w:bookmarkEnd w:id="62"/>
      <w:bookmarkEnd w:id="63"/>
    </w:p>
    <w:p w:rsidR="00FC7C95" w:rsidRDefault="002D5C44" w:rsidP="00FC7C95">
      <w:pPr>
        <w:rPr>
          <w:lang w:val="en-US"/>
        </w:rPr>
      </w:pPr>
      <w:r w:rsidRPr="001523B9">
        <w:rPr>
          <w:lang w:val="en-US"/>
        </w:rPr>
        <w:t xml:space="preserve">All </w:t>
      </w:r>
      <w:r>
        <w:rPr>
          <w:lang w:val="en-US"/>
        </w:rPr>
        <w:t xml:space="preserve">submitted DS records must </w:t>
      </w:r>
      <w:r w:rsidR="00FC7C95">
        <w:rPr>
          <w:lang w:val="en-US"/>
        </w:rPr>
        <w:t xml:space="preserve">have a valid DS hash algorithm digest </w:t>
      </w:r>
      <w:r w:rsidR="00E00D93">
        <w:rPr>
          <w:lang w:val="en-US"/>
        </w:rPr>
        <w:t>type;</w:t>
      </w:r>
      <w:r w:rsidR="00FC7C95">
        <w:rPr>
          <w:lang w:val="en-US"/>
        </w:rPr>
        <w:t xml:space="preserve"> the value must be either 1 or 2.</w:t>
      </w:r>
      <w:r w:rsidR="00E00D93">
        <w:rPr>
          <w:lang w:val="en-US"/>
        </w:rPr>
        <w:t xml:space="preserve"> (There are more valid DS hash algorithms, but these are not at the moment allowed for publication in the root zone.)</w:t>
      </w:r>
    </w:p>
    <w:p w:rsidR="00B229F2" w:rsidRPr="00C52E44" w:rsidRDefault="00B229F2" w:rsidP="00B229F2">
      <w:pPr>
        <w:pStyle w:val="Heading2"/>
      </w:pPr>
      <w:bookmarkStart w:id="64" w:name="_Toc367365585"/>
      <w:bookmarkStart w:id="65" w:name="_Toc259104859"/>
      <w:r w:rsidRPr="00C52E44">
        <w:t>Environmental needs</w:t>
      </w:r>
      <w:bookmarkEnd w:id="64"/>
      <w:bookmarkEnd w:id="65"/>
    </w:p>
    <w:p w:rsidR="00C52E44" w:rsidRPr="00C52E44" w:rsidRDefault="00FC7C95" w:rsidP="00C52E44">
      <w:pPr>
        <w:pStyle w:val="ListParagraph"/>
        <w:ind w:left="0"/>
        <w:rPr>
          <w:lang w:val="en-US" w:eastAsia="en-US"/>
        </w:rPr>
      </w:pPr>
      <w:r>
        <w:rPr>
          <w:lang w:val="en-US" w:eastAsia="en-US"/>
        </w:rPr>
        <w:t>This test has no environmental needs.</w:t>
      </w:r>
    </w:p>
    <w:p w:rsidR="00B229F2" w:rsidRPr="00C52E44" w:rsidRDefault="00B229F2" w:rsidP="00B229F2">
      <w:pPr>
        <w:pStyle w:val="Heading2"/>
      </w:pPr>
      <w:bookmarkStart w:id="66" w:name="_Toc367365586"/>
      <w:bookmarkStart w:id="67" w:name="_Toc259104860"/>
      <w:r w:rsidRPr="00C52E44">
        <w:t>Special procedural requirements</w:t>
      </w:r>
      <w:bookmarkEnd w:id="66"/>
      <w:bookmarkEnd w:id="67"/>
    </w:p>
    <w:p w:rsidR="00C52E44" w:rsidRPr="00C52E44" w:rsidRDefault="00FC7C95" w:rsidP="00C52E44">
      <w:pPr>
        <w:rPr>
          <w:lang w:val="en-US"/>
        </w:rPr>
      </w:pPr>
      <w:r>
        <w:rPr>
          <w:lang w:val="en-US"/>
        </w:rPr>
        <w:t>This test has no special procedural requirements.</w:t>
      </w:r>
    </w:p>
    <w:p w:rsidR="00B229F2" w:rsidRPr="00C52E44" w:rsidRDefault="00B229F2" w:rsidP="00B229F2">
      <w:pPr>
        <w:pStyle w:val="Heading2"/>
      </w:pPr>
      <w:bookmarkStart w:id="68" w:name="_Toc367365587"/>
      <w:bookmarkStart w:id="69" w:name="_Toc259104861"/>
      <w:proofErr w:type="spellStart"/>
      <w:r w:rsidRPr="00C52E44">
        <w:t>Intercase</w:t>
      </w:r>
      <w:proofErr w:type="spellEnd"/>
      <w:r w:rsidRPr="00C52E44">
        <w:t xml:space="preserve"> dependencies</w:t>
      </w:r>
      <w:bookmarkEnd w:id="68"/>
      <w:bookmarkEnd w:id="69"/>
    </w:p>
    <w:p w:rsidR="00C52E44" w:rsidRPr="00C52E44" w:rsidRDefault="00C52E44" w:rsidP="00C52E44">
      <w:pPr>
        <w:rPr>
          <w:lang w:val="en-US"/>
        </w:rPr>
      </w:pPr>
      <w:r w:rsidRPr="00C52E44">
        <w:rPr>
          <w:lang w:val="en-US"/>
        </w:rPr>
        <w:t xml:space="preserve">This test has no </w:t>
      </w:r>
      <w:proofErr w:type="spellStart"/>
      <w:r w:rsidRPr="00C52E44">
        <w:rPr>
          <w:lang w:val="en-US"/>
        </w:rPr>
        <w:t>intercase</w:t>
      </w:r>
      <w:proofErr w:type="spellEnd"/>
      <w:r w:rsidRPr="00C52E44">
        <w:rPr>
          <w:lang w:val="en-US"/>
        </w:rPr>
        <w:t xml:space="preserve"> dependencies.</w:t>
      </w:r>
    </w:p>
    <w:p w:rsidR="00B229F2" w:rsidRPr="00C52E44" w:rsidRDefault="00B229F2" w:rsidP="00B229F2">
      <w:pPr>
        <w:pStyle w:val="Heading2"/>
      </w:pPr>
      <w:bookmarkStart w:id="70" w:name="_Toc367365588"/>
      <w:bookmarkStart w:id="71" w:name="_Toc259104862"/>
      <w:r w:rsidRPr="00C52E44">
        <w:lastRenderedPageBreak/>
        <w:t>Ordered description of steps to be taken to execute the test case</w:t>
      </w:r>
      <w:bookmarkEnd w:id="70"/>
      <w:bookmarkEnd w:id="71"/>
    </w:p>
    <w:p w:rsidR="00C52E44" w:rsidRDefault="00C52E44" w:rsidP="00C52E44">
      <w:pPr>
        <w:rPr>
          <w:lang w:val="en-US"/>
        </w:rPr>
      </w:pPr>
      <w:r w:rsidRPr="00C52E44">
        <w:rPr>
          <w:lang w:val="en-US"/>
        </w:rPr>
        <w:t xml:space="preserve">The test program is executed with all of the input parameters described in section </w:t>
      </w:r>
      <w:r w:rsidR="00062EF0" w:rsidRPr="00C52E44">
        <w:rPr>
          <w:lang w:val="en-US"/>
        </w:rPr>
        <w:fldChar w:fldCharType="begin"/>
      </w:r>
      <w:r w:rsidRPr="00C52E44">
        <w:rPr>
          <w:lang w:val="en-US"/>
        </w:rPr>
        <w:instrText xml:space="preserve"> REF _Ref219434669 \r \h </w:instrText>
      </w:r>
      <w:r w:rsidR="00062EF0" w:rsidRPr="00C52E44">
        <w:rPr>
          <w:lang w:val="en-US"/>
        </w:rPr>
      </w:r>
      <w:r w:rsidR="00062EF0" w:rsidRPr="00C52E44">
        <w:rPr>
          <w:lang w:val="en-US"/>
        </w:rPr>
        <w:fldChar w:fldCharType="separate"/>
      </w:r>
      <w:r w:rsidR="00B47709">
        <w:rPr>
          <w:lang w:val="en-US"/>
        </w:rPr>
        <w:t>2.3</w:t>
      </w:r>
      <w:r w:rsidR="00062EF0" w:rsidRPr="00C52E44">
        <w:rPr>
          <w:lang w:val="en-US"/>
        </w:rPr>
        <w:fldChar w:fldCharType="end"/>
      </w:r>
      <w:r w:rsidRPr="00C52E44">
        <w:rPr>
          <w:lang w:val="en-US"/>
        </w:rPr>
        <w:t>.</w:t>
      </w:r>
      <w:r w:rsidR="00AE4A51">
        <w:rPr>
          <w:lang w:val="en-US"/>
        </w:rPr>
        <w:t xml:space="preserve"> The </w:t>
      </w:r>
      <w:proofErr w:type="spellStart"/>
      <w:r w:rsidR="000E4E68">
        <w:rPr>
          <w:lang w:val="en-US" w:eastAsia="en-US"/>
        </w:rPr>
        <w:t>DnsKeyDigestType</w:t>
      </w:r>
      <w:proofErr w:type="spellEnd"/>
      <w:r w:rsidR="000E4E68">
        <w:rPr>
          <w:lang w:val="en-US" w:eastAsia="en-US"/>
        </w:rPr>
        <w:t xml:space="preserve"> input number</w:t>
      </w:r>
      <w:r w:rsidR="00D83C7B">
        <w:rPr>
          <w:lang w:val="en-US" w:eastAsia="en-US"/>
        </w:rPr>
        <w:t xml:space="preserve"> is compared with the values 1 and 2, where it must match either.</w:t>
      </w:r>
    </w:p>
    <w:p w:rsidR="00FC7C95" w:rsidRPr="00C52E44" w:rsidRDefault="00FC7C95" w:rsidP="00FC7C95">
      <w:pPr>
        <w:pStyle w:val="Heading1"/>
      </w:pPr>
      <w:bookmarkStart w:id="72" w:name="_Ref220469079"/>
      <w:bookmarkStart w:id="73" w:name="_Toc367365589"/>
      <w:bookmarkStart w:id="74" w:name="_Toc259104863"/>
      <w:r>
        <w:lastRenderedPageBreak/>
        <w:t>DS must match a DNSKEY in the designated zone</w:t>
      </w:r>
      <w:bookmarkEnd w:id="72"/>
      <w:bookmarkEnd w:id="73"/>
      <w:bookmarkEnd w:id="74"/>
    </w:p>
    <w:p w:rsidR="00FC7C95" w:rsidRPr="00C52E44" w:rsidRDefault="00FC7C95" w:rsidP="00FC7C95">
      <w:pPr>
        <w:pStyle w:val="Heading2"/>
      </w:pPr>
      <w:bookmarkStart w:id="75" w:name="_Toc367365590"/>
      <w:bookmarkStart w:id="76" w:name="_Toc259104864"/>
      <w:r w:rsidRPr="00C52E44">
        <w:t>Test case identifier</w:t>
      </w:r>
      <w:bookmarkEnd w:id="75"/>
      <w:bookmarkEnd w:id="76"/>
    </w:p>
    <w:p w:rsidR="00FC7C95" w:rsidRPr="00C52E44" w:rsidRDefault="00226698" w:rsidP="00FC7C95">
      <w:pPr>
        <w:rPr>
          <w:lang w:val="en-US"/>
        </w:rPr>
      </w:pPr>
      <w:r>
        <w:rPr>
          <w:lang w:val="en-US"/>
        </w:rPr>
        <w:t>DNS15</w:t>
      </w:r>
      <w:r w:rsidR="00FC7C95" w:rsidRPr="00C52E44">
        <w:rPr>
          <w:lang w:val="en-US"/>
        </w:rPr>
        <w:t xml:space="preserve"> </w:t>
      </w:r>
      <w:r w:rsidR="00FC7C95">
        <w:rPr>
          <w:lang w:val="en-US"/>
        </w:rPr>
        <w:t>DS must match a DNSKEY in the designated zone</w:t>
      </w:r>
    </w:p>
    <w:p w:rsidR="00FC7C95" w:rsidRPr="00C52E44" w:rsidRDefault="00FC7C95" w:rsidP="00FC7C95">
      <w:pPr>
        <w:pStyle w:val="Heading2"/>
      </w:pPr>
      <w:bookmarkStart w:id="77" w:name="_Toc367365591"/>
      <w:bookmarkStart w:id="78" w:name="_Toc259104865"/>
      <w:r w:rsidRPr="00C52E44">
        <w:t>Objective</w:t>
      </w:r>
      <w:bookmarkEnd w:id="77"/>
      <w:bookmarkEnd w:id="78"/>
    </w:p>
    <w:p w:rsidR="00FC7C95" w:rsidRPr="00B40F34" w:rsidRDefault="00FC7C95" w:rsidP="00FC7C95">
      <w:pPr>
        <w:rPr>
          <w:lang w:val="en-US"/>
        </w:rPr>
      </w:pPr>
      <w:r>
        <w:rPr>
          <w:lang w:val="en-US"/>
        </w:rPr>
        <w:t>T</w:t>
      </w:r>
      <w:r w:rsidRPr="00B40F34">
        <w:rPr>
          <w:lang w:val="en-US"/>
        </w:rPr>
        <w:t>here must be a DNSKEY that matches the DS record present in the child zone.</w:t>
      </w:r>
    </w:p>
    <w:p w:rsidR="00FC7C95" w:rsidRPr="00C52E44" w:rsidRDefault="00FC7C95" w:rsidP="00FC7C95">
      <w:pPr>
        <w:rPr>
          <w:lang w:val="en-US"/>
        </w:rPr>
      </w:pPr>
    </w:p>
    <w:p w:rsidR="00FC7C95" w:rsidRPr="00C52E44" w:rsidRDefault="00FC7C95" w:rsidP="00FC7C95">
      <w:pPr>
        <w:rPr>
          <w:bCs/>
          <w:lang w:val="en-US"/>
        </w:rPr>
      </w:pPr>
      <w:r w:rsidRPr="00C52E44">
        <w:rPr>
          <w:lang w:val="en-US"/>
        </w:rPr>
        <w:t xml:space="preserve">This test case fulfills the </w:t>
      </w:r>
      <w:proofErr w:type="spellStart"/>
      <w:r w:rsidRPr="00C52E44">
        <w:rPr>
          <w:lang w:val="en-US"/>
        </w:rPr>
        <w:t>anycast</w:t>
      </w:r>
      <w:proofErr w:type="spellEnd"/>
      <w:r w:rsidRPr="00C52E44">
        <w:rPr>
          <w:lang w:val="en-US"/>
        </w:rPr>
        <w:t xml:space="preserve"> requirements 5.2.2 in the gTLD Ap</w:t>
      </w:r>
      <w:r>
        <w:rPr>
          <w:lang w:val="en-US"/>
        </w:rPr>
        <w:t>plication Handbook, Module 5 and the tests described in the “</w:t>
      </w:r>
      <w:r w:rsidRPr="00B40F34">
        <w:rPr>
          <w:bCs/>
          <w:lang w:val="en-US"/>
        </w:rPr>
        <w:t>Placing TLD delegation signer information in the root zone</w:t>
      </w:r>
      <w:r>
        <w:rPr>
          <w:bCs/>
          <w:lang w:val="en-US"/>
        </w:rPr>
        <w:t>” document.</w:t>
      </w:r>
    </w:p>
    <w:p w:rsidR="00FC7C95" w:rsidRDefault="00FC7C95" w:rsidP="00FC7C95">
      <w:pPr>
        <w:pStyle w:val="Heading2"/>
      </w:pPr>
      <w:bookmarkStart w:id="79" w:name="_Toc367365592"/>
      <w:bookmarkStart w:id="80" w:name="_Toc259104866"/>
      <w:r w:rsidRPr="00C52E44">
        <w:t>Inputs</w:t>
      </w:r>
      <w:bookmarkEnd w:id="79"/>
      <w:bookmarkEnd w:id="80"/>
    </w:p>
    <w:p w:rsidR="00FC7C95" w:rsidRPr="009158CD" w:rsidRDefault="00FC7C95" w:rsidP="00FC7C95">
      <w:pPr>
        <w:rPr>
          <w:lang w:val="en-US"/>
        </w:rPr>
      </w:pPr>
      <w:r w:rsidRPr="009158CD">
        <w:rPr>
          <w:lang w:val="en-US"/>
        </w:rPr>
        <w:t xml:space="preserve">See section </w:t>
      </w:r>
      <w:r w:rsidR="00062EF0" w:rsidRPr="009158CD">
        <w:rPr>
          <w:lang w:val="en-US"/>
        </w:rPr>
        <w:fldChar w:fldCharType="begin"/>
      </w:r>
      <w:r w:rsidRPr="009158CD">
        <w:rPr>
          <w:lang w:val="en-US"/>
        </w:rPr>
        <w:instrText xml:space="preserve"> REF _Ref219534787 \r \h </w:instrText>
      </w:r>
      <w:r w:rsidR="00062EF0" w:rsidRPr="009158CD">
        <w:rPr>
          <w:lang w:val="en-US"/>
        </w:rPr>
      </w:r>
      <w:r w:rsidR="00062EF0" w:rsidRPr="009158CD">
        <w:rPr>
          <w:lang w:val="en-US"/>
        </w:rPr>
        <w:fldChar w:fldCharType="separate"/>
      </w:r>
      <w:r w:rsidR="00B47709" w:rsidRPr="009158CD">
        <w:rPr>
          <w:lang w:val="en-US"/>
        </w:rPr>
        <w:t>2.3</w:t>
      </w:r>
      <w:r w:rsidR="00062EF0" w:rsidRPr="009158CD">
        <w:rPr>
          <w:lang w:val="en-US"/>
        </w:rPr>
        <w:fldChar w:fldCharType="end"/>
      </w:r>
      <w:r w:rsidRPr="009158CD">
        <w:rPr>
          <w:lang w:val="en-US"/>
        </w:rPr>
        <w:t xml:space="preserve"> for all input parameters.</w:t>
      </w:r>
    </w:p>
    <w:p w:rsidR="00FC7C95" w:rsidRPr="00C52E44" w:rsidRDefault="00FC7C95" w:rsidP="00FC7C95">
      <w:pPr>
        <w:pStyle w:val="Heading2"/>
      </w:pPr>
      <w:bookmarkStart w:id="81" w:name="_Toc367365593"/>
      <w:bookmarkStart w:id="82" w:name="_Toc259104867"/>
      <w:r w:rsidRPr="00C52E44">
        <w:t>Outcome(s)</w:t>
      </w:r>
      <w:bookmarkEnd w:id="81"/>
      <w:bookmarkEnd w:id="82"/>
    </w:p>
    <w:p w:rsidR="00FC7C95" w:rsidRDefault="00062EF0" w:rsidP="00FC7C95">
      <w:pPr>
        <w:rPr>
          <w:lang w:val="en-US"/>
        </w:rPr>
      </w:pPr>
      <w:r w:rsidRPr="00062EF0">
        <w:rPr>
          <w:lang w:val="en-US"/>
        </w:rPr>
        <w:t xml:space="preserve">All </w:t>
      </w:r>
      <w:r w:rsidR="00FC7C95" w:rsidRPr="0069497A">
        <w:rPr>
          <w:lang w:val="en-US"/>
        </w:rPr>
        <w:t>s</w:t>
      </w:r>
      <w:r w:rsidR="00FC7C95">
        <w:rPr>
          <w:lang w:val="en-US"/>
        </w:rPr>
        <w:t>ubmitted DS records must match a DNSKEY that is published on all the</w:t>
      </w:r>
      <w:r w:rsidR="001523B9">
        <w:rPr>
          <w:lang w:val="en-US"/>
        </w:rPr>
        <w:t xml:space="preserve"> authoritative</w:t>
      </w:r>
      <w:r w:rsidR="00FC7C95">
        <w:rPr>
          <w:lang w:val="en-US"/>
        </w:rPr>
        <w:t xml:space="preserve"> name servers for the designated zone</w:t>
      </w:r>
      <w:r w:rsidR="0069497A">
        <w:rPr>
          <w:lang w:val="en-US"/>
        </w:rPr>
        <w:t>, or else the test will emit a failure.</w:t>
      </w:r>
      <w:ins w:id="83" w:author="Author">
        <w:r w:rsidR="00B46E68">
          <w:rPr>
            <w:lang w:val="en-US"/>
          </w:rPr>
          <w:t xml:space="preserve"> If the matched DNSKEY is a ZSK, and not a KSK, then a warning </w:t>
        </w:r>
        <w:r w:rsidR="0070488A">
          <w:rPr>
            <w:lang w:val="en-US"/>
          </w:rPr>
          <w:t>will be</w:t>
        </w:r>
        <w:r w:rsidR="00B46E68">
          <w:rPr>
            <w:lang w:val="en-US"/>
          </w:rPr>
          <w:t xml:space="preserve"> emitted.</w:t>
        </w:r>
      </w:ins>
    </w:p>
    <w:p w:rsidR="00FC7C95" w:rsidRPr="00C52E44" w:rsidRDefault="00FC7C95" w:rsidP="00FC7C95">
      <w:pPr>
        <w:pStyle w:val="Heading2"/>
      </w:pPr>
      <w:bookmarkStart w:id="84" w:name="_Toc367365594"/>
      <w:bookmarkStart w:id="85" w:name="_Toc259104868"/>
      <w:r w:rsidRPr="00C52E44">
        <w:t>Environmental needs</w:t>
      </w:r>
      <w:bookmarkStart w:id="86" w:name="_GoBack"/>
      <w:bookmarkEnd w:id="84"/>
      <w:bookmarkEnd w:id="85"/>
      <w:bookmarkEnd w:id="86"/>
    </w:p>
    <w:p w:rsidR="00FC7C95" w:rsidRPr="00C52E44" w:rsidRDefault="00FC7C95" w:rsidP="00FC7C95">
      <w:pPr>
        <w:pStyle w:val="ListParagraph"/>
        <w:ind w:left="0"/>
        <w:rPr>
          <w:lang w:val="en-US" w:eastAsia="en-US"/>
        </w:rPr>
      </w:pPr>
      <w:r w:rsidRPr="00C52E44">
        <w:rPr>
          <w:lang w:val="en-US" w:eastAsia="en-US"/>
        </w:rPr>
        <w:t xml:space="preserve">All authoritative name servers listed in the inputs section </w:t>
      </w:r>
      <w:r w:rsidR="00062EF0" w:rsidRPr="00C52E44">
        <w:rPr>
          <w:lang w:val="en-US" w:eastAsia="en-US"/>
        </w:rPr>
        <w:fldChar w:fldCharType="begin"/>
      </w:r>
      <w:r w:rsidRPr="00C52E44">
        <w:rPr>
          <w:lang w:val="en-US" w:eastAsia="en-US"/>
        </w:rPr>
        <w:instrText xml:space="preserve"> REF _Ref219434608 \r \h </w:instrText>
      </w:r>
      <w:r w:rsidR="00062EF0" w:rsidRPr="00C52E44">
        <w:rPr>
          <w:lang w:val="en-US" w:eastAsia="en-US"/>
        </w:rPr>
      </w:r>
      <w:r w:rsidR="00062EF0" w:rsidRPr="00C52E44">
        <w:rPr>
          <w:lang w:val="en-US" w:eastAsia="en-US"/>
        </w:rPr>
        <w:fldChar w:fldCharType="separate"/>
      </w:r>
      <w:r w:rsidR="00B47709">
        <w:rPr>
          <w:lang w:val="en-US" w:eastAsia="en-US"/>
        </w:rPr>
        <w:t>2.3</w:t>
      </w:r>
      <w:r w:rsidR="00062EF0" w:rsidRPr="00C52E44">
        <w:rPr>
          <w:lang w:val="en-US" w:eastAsia="en-US"/>
        </w:rPr>
        <w:fldChar w:fldCharType="end"/>
      </w:r>
      <w:r w:rsidRPr="00C52E44">
        <w:rPr>
          <w:lang w:val="en-US" w:eastAsia="en-US"/>
        </w:rPr>
        <w:t xml:space="preserve"> should be authoritative for the designated zone.</w:t>
      </w:r>
    </w:p>
    <w:p w:rsidR="00FC7C95" w:rsidRDefault="00FC7C95" w:rsidP="00FC7C95">
      <w:pPr>
        <w:pStyle w:val="Heading2"/>
      </w:pPr>
      <w:bookmarkStart w:id="87" w:name="_Toc367365595"/>
      <w:bookmarkStart w:id="88" w:name="_Toc259104869"/>
      <w:r w:rsidRPr="00C52E44">
        <w:t>Special procedural requirements</w:t>
      </w:r>
      <w:bookmarkEnd w:id="87"/>
      <w:bookmarkEnd w:id="88"/>
    </w:p>
    <w:p w:rsidR="00B16BFC" w:rsidRDefault="00B16BFC" w:rsidP="00B16BFC">
      <w:pPr>
        <w:rPr>
          <w:lang w:val="en-US"/>
        </w:rPr>
      </w:pPr>
      <w:r>
        <w:rPr>
          <w:lang w:val="en-US"/>
        </w:rPr>
        <w:t>I</w:t>
      </w:r>
      <w:r w:rsidRPr="00B16BFC">
        <w:rPr>
          <w:lang w:val="en-US"/>
        </w:rPr>
        <w:t xml:space="preserve">f a top-level domain operator has a situation where </w:t>
      </w:r>
      <w:r>
        <w:rPr>
          <w:lang w:val="en-US"/>
        </w:rPr>
        <w:t>all DS records does not match a DNSKEY</w:t>
      </w:r>
      <w:r w:rsidRPr="00B16BFC">
        <w:rPr>
          <w:lang w:val="en-US"/>
        </w:rPr>
        <w:t xml:space="preserve">, </w:t>
      </w:r>
      <w:r>
        <w:rPr>
          <w:lang w:val="en-US"/>
        </w:rPr>
        <w:t xml:space="preserve">and </w:t>
      </w:r>
      <w:r w:rsidRPr="00B16BFC">
        <w:rPr>
          <w:lang w:val="en-US"/>
        </w:rPr>
        <w:t xml:space="preserve">this is by design and can be demonstrated not to affect the stability of the TLD or the root zone, it is possible to request that the DS records be </w:t>
      </w:r>
      <w:r>
        <w:rPr>
          <w:lang w:val="en-US"/>
        </w:rPr>
        <w:t>“</w:t>
      </w:r>
      <w:r w:rsidRPr="00B16BFC">
        <w:rPr>
          <w:lang w:val="en-US"/>
        </w:rPr>
        <w:t>listed</w:t>
      </w:r>
      <w:r>
        <w:rPr>
          <w:lang w:val="en-US"/>
        </w:rPr>
        <w:t>”</w:t>
      </w:r>
      <w:r w:rsidRPr="00B16BFC">
        <w:rPr>
          <w:lang w:val="en-US"/>
        </w:rPr>
        <w:t xml:space="preserve"> regardless.</w:t>
      </w:r>
      <w:r>
        <w:rPr>
          <w:lang w:val="en-US"/>
        </w:rPr>
        <w:t xml:space="preserve"> This test case will give a notify message as the result of the test after discussing with the domain operator.</w:t>
      </w:r>
    </w:p>
    <w:p w:rsidR="00B16BFC" w:rsidRDefault="00B16BFC" w:rsidP="00B16BFC">
      <w:pPr>
        <w:rPr>
          <w:lang w:val="en-US"/>
        </w:rPr>
      </w:pPr>
    </w:p>
    <w:p w:rsidR="00B16BFC" w:rsidRDefault="00B16BFC" w:rsidP="00B16BFC">
      <w:pPr>
        <w:rPr>
          <w:lang w:val="en-US"/>
        </w:rPr>
      </w:pPr>
      <w:r>
        <w:rPr>
          <w:lang w:val="en-US"/>
        </w:rPr>
        <w:t>(Note: At least one DS must always match a DNSKEY.)</w:t>
      </w:r>
    </w:p>
    <w:p w:rsidR="00B16BFC" w:rsidRDefault="00B16BFC" w:rsidP="00B16BFC">
      <w:pPr>
        <w:rPr>
          <w:lang w:val="en-US"/>
        </w:rPr>
      </w:pPr>
    </w:p>
    <w:p w:rsidR="00B16BFC" w:rsidRPr="00B16BFC" w:rsidRDefault="00B16BFC" w:rsidP="00B16BFC">
      <w:pPr>
        <w:rPr>
          <w:lang w:val="en-US"/>
        </w:rPr>
      </w:pPr>
      <w:r>
        <w:rPr>
          <w:lang w:val="en-US"/>
        </w:rPr>
        <w:t>This is the same procedure as for the final publication of the DS records in the root zone.</w:t>
      </w:r>
    </w:p>
    <w:p w:rsidR="00FC7C95" w:rsidRPr="00C52E44" w:rsidRDefault="00FC7C95" w:rsidP="00FC7C95">
      <w:pPr>
        <w:pStyle w:val="Heading2"/>
      </w:pPr>
      <w:bookmarkStart w:id="89" w:name="_Toc367365596"/>
      <w:bookmarkStart w:id="90" w:name="_Toc259104870"/>
      <w:proofErr w:type="spellStart"/>
      <w:r w:rsidRPr="00C52E44">
        <w:t>Intercase</w:t>
      </w:r>
      <w:proofErr w:type="spellEnd"/>
      <w:r w:rsidRPr="00C52E44">
        <w:t xml:space="preserve"> dependencies</w:t>
      </w:r>
      <w:bookmarkEnd w:id="89"/>
      <w:bookmarkEnd w:id="90"/>
    </w:p>
    <w:p w:rsidR="00FC7C95" w:rsidRPr="00C52E44" w:rsidRDefault="00FC7C95" w:rsidP="00FC7C95">
      <w:pPr>
        <w:rPr>
          <w:lang w:val="en-US"/>
        </w:rPr>
      </w:pPr>
      <w:r w:rsidRPr="00C52E44">
        <w:rPr>
          <w:lang w:val="en-US"/>
        </w:rPr>
        <w:t xml:space="preserve">This test has no </w:t>
      </w:r>
      <w:proofErr w:type="spellStart"/>
      <w:r w:rsidRPr="00C52E44">
        <w:rPr>
          <w:lang w:val="en-US"/>
        </w:rPr>
        <w:t>intercase</w:t>
      </w:r>
      <w:proofErr w:type="spellEnd"/>
      <w:r w:rsidRPr="00C52E44">
        <w:rPr>
          <w:lang w:val="en-US"/>
        </w:rPr>
        <w:t xml:space="preserve"> dependencies.</w:t>
      </w:r>
    </w:p>
    <w:p w:rsidR="00FC7C95" w:rsidRPr="00C52E44" w:rsidRDefault="00FC7C95" w:rsidP="00FC7C95">
      <w:pPr>
        <w:pStyle w:val="Heading2"/>
      </w:pPr>
      <w:bookmarkStart w:id="91" w:name="_Toc367365597"/>
      <w:bookmarkStart w:id="92" w:name="_Toc259104871"/>
      <w:r w:rsidRPr="00C52E44">
        <w:t>Ordered description of steps to be taken to execute the test case</w:t>
      </w:r>
      <w:bookmarkEnd w:id="91"/>
      <w:bookmarkEnd w:id="92"/>
    </w:p>
    <w:p w:rsidR="00FC7C95" w:rsidRDefault="00FC7C95" w:rsidP="00FC7C95">
      <w:pPr>
        <w:rPr>
          <w:lang w:val="en-US"/>
        </w:rPr>
      </w:pPr>
      <w:r w:rsidRPr="00C52E44">
        <w:rPr>
          <w:lang w:val="en-US"/>
        </w:rPr>
        <w:t xml:space="preserve">The test program is executed with all of the input parameters described in section </w:t>
      </w:r>
      <w:r w:rsidR="00062EF0" w:rsidRPr="00C52E44">
        <w:rPr>
          <w:lang w:val="en-US"/>
        </w:rPr>
        <w:fldChar w:fldCharType="begin"/>
      </w:r>
      <w:r w:rsidRPr="00C52E44">
        <w:rPr>
          <w:lang w:val="en-US"/>
        </w:rPr>
        <w:instrText xml:space="preserve"> REF _Ref219434669 \r \h </w:instrText>
      </w:r>
      <w:r w:rsidR="00062EF0" w:rsidRPr="00C52E44">
        <w:rPr>
          <w:lang w:val="en-US"/>
        </w:rPr>
      </w:r>
      <w:r w:rsidR="00062EF0" w:rsidRPr="00C52E44">
        <w:rPr>
          <w:lang w:val="en-US"/>
        </w:rPr>
        <w:fldChar w:fldCharType="separate"/>
      </w:r>
      <w:r w:rsidR="00B47709">
        <w:rPr>
          <w:lang w:val="en-US"/>
        </w:rPr>
        <w:t>2.3</w:t>
      </w:r>
      <w:r w:rsidR="00062EF0" w:rsidRPr="00C52E44">
        <w:rPr>
          <w:lang w:val="en-US"/>
        </w:rPr>
        <w:fldChar w:fldCharType="end"/>
      </w:r>
      <w:r w:rsidRPr="00C52E44">
        <w:rPr>
          <w:lang w:val="en-US"/>
        </w:rPr>
        <w:t>.</w:t>
      </w:r>
    </w:p>
    <w:p w:rsidR="00D83C7B" w:rsidRDefault="00D83C7B" w:rsidP="00FC7C95">
      <w:pPr>
        <w:rPr>
          <w:lang w:val="en-US"/>
        </w:rPr>
      </w:pPr>
    </w:p>
    <w:p w:rsidR="00D83C7B" w:rsidRPr="00C52E44" w:rsidRDefault="00D83C7B" w:rsidP="00FC7C95">
      <w:pPr>
        <w:rPr>
          <w:lang w:val="en-US"/>
        </w:rPr>
      </w:pPr>
      <w:r>
        <w:rPr>
          <w:lang w:val="en-US"/>
        </w:rPr>
        <w:t>For each DS record from the input parameters</w:t>
      </w:r>
      <w:ins w:id="93" w:author="Author">
        <w:del w:id="94" w:author="Author">
          <w:r w:rsidR="00383014" w:rsidDel="00BB17A6">
            <w:rPr>
              <w:lang w:val="en-US"/>
            </w:rPr>
            <w:delText xml:space="preserve"> do</w:delText>
          </w:r>
        </w:del>
        <w:r w:rsidR="00383014">
          <w:rPr>
            <w:lang w:val="en-US"/>
          </w:rPr>
          <w:t>:</w:t>
        </w:r>
      </w:ins>
      <w:del w:id="95" w:author="Author">
        <w:r>
          <w:rPr>
            <w:lang w:val="en-US"/>
          </w:rPr>
          <w:delText>, a query for DNSKEY is sent to all specified</w:delText>
        </w:r>
        <w:r w:rsidR="001523B9">
          <w:rPr>
            <w:lang w:val="en-US"/>
          </w:rPr>
          <w:delText xml:space="preserve"> authoritative</w:delText>
        </w:r>
        <w:r>
          <w:rPr>
            <w:lang w:val="en-US"/>
          </w:rPr>
          <w:delText xml:space="preserve"> name servers. There must be a matching DNSKEY in the answer section for all queries made.</w:delText>
        </w:r>
      </w:del>
    </w:p>
    <w:p w:rsidR="00383014" w:rsidRDefault="00383014" w:rsidP="007D1A09">
      <w:pPr>
        <w:pStyle w:val="ListParagraph"/>
        <w:numPr>
          <w:ilvl w:val="0"/>
          <w:numId w:val="16"/>
        </w:numPr>
        <w:rPr>
          <w:ins w:id="96" w:author="Author"/>
          <w:lang w:val="en-US"/>
        </w:rPr>
      </w:pPr>
      <w:bookmarkStart w:id="97" w:name="_Toc367365598"/>
      <w:ins w:id="98" w:author="Author">
        <w:r>
          <w:rPr>
            <w:lang w:val="en-US"/>
          </w:rPr>
          <w:lastRenderedPageBreak/>
          <w:t xml:space="preserve">Send </w:t>
        </w:r>
        <w:r w:rsidR="00D83C7B" w:rsidRPr="00383014">
          <w:rPr>
            <w:lang w:val="en-US"/>
          </w:rPr>
          <w:t>a query for DNSKEY to all specified</w:t>
        </w:r>
        <w:r w:rsidR="001523B9" w:rsidRPr="00383014">
          <w:rPr>
            <w:lang w:val="en-US"/>
          </w:rPr>
          <w:t xml:space="preserve"> authoritative</w:t>
        </w:r>
        <w:r w:rsidR="00D83C7B" w:rsidRPr="00383014">
          <w:rPr>
            <w:lang w:val="en-US"/>
          </w:rPr>
          <w:t xml:space="preserve"> name servers. </w:t>
        </w:r>
      </w:ins>
    </w:p>
    <w:p w:rsidR="00D83C7B" w:rsidRDefault="00383014" w:rsidP="007D1A09">
      <w:pPr>
        <w:pStyle w:val="ListParagraph"/>
        <w:numPr>
          <w:ilvl w:val="0"/>
          <w:numId w:val="16"/>
        </w:numPr>
        <w:rPr>
          <w:ins w:id="99" w:author="Author"/>
          <w:lang w:val="en-US"/>
        </w:rPr>
      </w:pPr>
      <w:ins w:id="100" w:author="Author">
        <w:r>
          <w:rPr>
            <w:lang w:val="en-US"/>
          </w:rPr>
          <w:t xml:space="preserve">Verify that there is </w:t>
        </w:r>
        <w:r w:rsidR="00D83C7B" w:rsidRPr="00383014">
          <w:rPr>
            <w:lang w:val="en-US"/>
          </w:rPr>
          <w:t>a matching DNSKEY in the answer section for all queries made.</w:t>
        </w:r>
      </w:ins>
    </w:p>
    <w:p w:rsidR="00383014" w:rsidRPr="00383014" w:rsidRDefault="00383014" w:rsidP="007D1A09">
      <w:pPr>
        <w:pStyle w:val="ListParagraph"/>
        <w:numPr>
          <w:ilvl w:val="0"/>
          <w:numId w:val="16"/>
        </w:numPr>
        <w:rPr>
          <w:ins w:id="101" w:author="Author"/>
          <w:lang w:val="en-US"/>
        </w:rPr>
      </w:pPr>
      <w:ins w:id="102" w:author="Author">
        <w:r>
          <w:rPr>
            <w:lang w:val="en-US"/>
          </w:rPr>
          <w:t xml:space="preserve">If a matching DNSKEY does not have the </w:t>
        </w:r>
        <w:r w:rsidRPr="00383014">
          <w:rPr>
            <w:lang w:val="en-US"/>
          </w:rPr>
          <w:t>Secure Entry Point flag</w:t>
        </w:r>
        <w:r>
          <w:rPr>
            <w:lang w:val="en-US"/>
          </w:rPr>
          <w:t xml:space="preserve"> set, emit a warning.</w:t>
        </w:r>
      </w:ins>
    </w:p>
    <w:p w:rsidR="00541D5C" w:rsidRPr="000A3978" w:rsidRDefault="00541D5C" w:rsidP="00541D5C">
      <w:pPr>
        <w:pStyle w:val="Heading1"/>
        <w:rPr>
          <w:lang w:val="en-GB"/>
        </w:rPr>
      </w:pPr>
      <w:bookmarkStart w:id="103" w:name="_Toc259104872"/>
      <w:r>
        <w:rPr>
          <w:lang w:val="en-GB"/>
        </w:rPr>
        <w:lastRenderedPageBreak/>
        <w:t>Check for too many NSEC3 iterations</w:t>
      </w:r>
      <w:bookmarkEnd w:id="97"/>
      <w:bookmarkEnd w:id="103"/>
    </w:p>
    <w:p w:rsidR="00541D5C" w:rsidRPr="007713AF" w:rsidRDefault="00541D5C" w:rsidP="00541D5C">
      <w:pPr>
        <w:pStyle w:val="Heading2"/>
      </w:pPr>
      <w:bookmarkStart w:id="104" w:name="_Toc224102672"/>
      <w:bookmarkStart w:id="105" w:name="_Toc367365599"/>
      <w:bookmarkStart w:id="106" w:name="_Toc259104873"/>
      <w:r w:rsidRPr="007713AF">
        <w:t>Test case identifier</w:t>
      </w:r>
      <w:bookmarkEnd w:id="104"/>
      <w:bookmarkEnd w:id="105"/>
      <w:bookmarkEnd w:id="106"/>
    </w:p>
    <w:p w:rsidR="00541D5C" w:rsidRPr="00DF76F6" w:rsidRDefault="00541D5C" w:rsidP="00541D5C">
      <w:r>
        <w:t>DNS2</w:t>
      </w:r>
      <w:r w:rsidR="00AC0174">
        <w:t>5</w:t>
      </w:r>
      <w:r w:rsidRPr="007713AF">
        <w:t xml:space="preserve"> </w:t>
      </w:r>
      <w:r>
        <w:t>NSEC3 Iterations</w:t>
      </w:r>
    </w:p>
    <w:p w:rsidR="00541D5C" w:rsidRPr="000A3978" w:rsidRDefault="00541D5C" w:rsidP="00541D5C">
      <w:pPr>
        <w:pStyle w:val="Heading2"/>
        <w:rPr>
          <w:lang w:val="en-GB"/>
        </w:rPr>
      </w:pPr>
      <w:bookmarkStart w:id="107" w:name="_Toc224102673"/>
      <w:bookmarkStart w:id="108" w:name="_Toc367365600"/>
      <w:bookmarkStart w:id="109" w:name="_Toc259104874"/>
      <w:r w:rsidRPr="000A3978">
        <w:rPr>
          <w:lang w:val="en-GB"/>
        </w:rPr>
        <w:t>Objective</w:t>
      </w:r>
      <w:bookmarkEnd w:id="107"/>
      <w:bookmarkEnd w:id="108"/>
      <w:bookmarkEnd w:id="109"/>
      <w:r w:rsidRPr="000A3978">
        <w:rPr>
          <w:lang w:val="en-GB"/>
        </w:rPr>
        <w:t xml:space="preserve"> </w:t>
      </w:r>
    </w:p>
    <w:p w:rsidR="00541D5C" w:rsidRPr="00541D5C" w:rsidRDefault="00541D5C" w:rsidP="00541D5C">
      <w:pPr>
        <w:rPr>
          <w:lang w:val="en-US"/>
        </w:rPr>
      </w:pPr>
      <w:r w:rsidRPr="00541D5C">
        <w:rPr>
          <w:lang w:val="en-US"/>
        </w:rPr>
        <w:t xml:space="preserve">The number of NSEC3 Iterations must </w:t>
      </w:r>
      <w:r w:rsidR="002E1B97">
        <w:rPr>
          <w:lang w:val="en-US"/>
        </w:rPr>
        <w:t>meet the requirements of RFC 5155, section 10.3 and RFC 6781, section 5.3.2</w:t>
      </w:r>
      <w:r w:rsidRPr="00541D5C">
        <w:rPr>
          <w:lang w:val="en-US"/>
        </w:rPr>
        <w:t>.</w:t>
      </w:r>
    </w:p>
    <w:p w:rsidR="00541D5C" w:rsidRPr="00541D5C" w:rsidRDefault="00541D5C" w:rsidP="00541D5C">
      <w:pPr>
        <w:rPr>
          <w:lang w:val="en-US"/>
        </w:rPr>
      </w:pPr>
    </w:p>
    <w:p w:rsidR="00541D5C" w:rsidRPr="00541D5C" w:rsidRDefault="00541D5C" w:rsidP="00541D5C">
      <w:pPr>
        <w:rPr>
          <w:lang w:val="en-US"/>
        </w:rPr>
      </w:pPr>
      <w:r w:rsidRPr="00541D5C">
        <w:rPr>
          <w:lang w:val="en-US"/>
        </w:rPr>
        <w:t xml:space="preserve">This test case is an addition to the Statement of </w:t>
      </w:r>
      <w:r w:rsidR="00605AAD" w:rsidRPr="00541D5C">
        <w:rPr>
          <w:lang w:val="en-US"/>
        </w:rPr>
        <w:t>Work;</w:t>
      </w:r>
      <w:r w:rsidRPr="00541D5C">
        <w:rPr>
          <w:lang w:val="en-US"/>
        </w:rPr>
        <w:t xml:space="preserve"> see section 2.1.2 in the DNS Test Plan document</w:t>
      </w:r>
      <w:r w:rsidRPr="00541D5C">
        <w:rPr>
          <w:bCs/>
          <w:lang w:val="en-US"/>
        </w:rPr>
        <w:t>.</w:t>
      </w:r>
    </w:p>
    <w:p w:rsidR="00541D5C" w:rsidRPr="00541D5C" w:rsidRDefault="00541D5C" w:rsidP="00541D5C">
      <w:pPr>
        <w:pStyle w:val="Heading2"/>
      </w:pPr>
      <w:bookmarkStart w:id="110" w:name="_Toc224102674"/>
      <w:bookmarkStart w:id="111" w:name="_Toc367365601"/>
      <w:bookmarkStart w:id="112" w:name="_Toc259104875"/>
      <w:r w:rsidRPr="00541D5C">
        <w:t>Inputs</w:t>
      </w:r>
      <w:bookmarkEnd w:id="110"/>
      <w:bookmarkEnd w:id="111"/>
      <w:bookmarkEnd w:id="112"/>
      <w:r w:rsidRPr="00541D5C">
        <w:t xml:space="preserve"> </w:t>
      </w:r>
    </w:p>
    <w:p w:rsidR="00541D5C" w:rsidRPr="00541D5C" w:rsidRDefault="00541D5C" w:rsidP="00541D5C">
      <w:pPr>
        <w:rPr>
          <w:lang w:val="en-US" w:eastAsia="en-US"/>
        </w:rPr>
      </w:pPr>
      <w:r w:rsidRPr="00541D5C">
        <w:rPr>
          <w:lang w:val="en-US" w:eastAsia="en-US"/>
        </w:rPr>
        <w:t xml:space="preserve">See section </w:t>
      </w:r>
      <w:r w:rsidR="00062EF0">
        <w:rPr>
          <w:lang w:val="en-US" w:eastAsia="en-US"/>
        </w:rPr>
        <w:fldChar w:fldCharType="begin"/>
      </w:r>
      <w:r w:rsidR="00515FA0">
        <w:rPr>
          <w:lang w:val="en-US" w:eastAsia="en-US"/>
        </w:rPr>
        <w:instrText xml:space="preserve"> REF _Ref219434608 \r \h </w:instrText>
      </w:r>
      <w:r w:rsidR="00062EF0">
        <w:rPr>
          <w:lang w:val="en-US" w:eastAsia="en-US"/>
        </w:rPr>
      </w:r>
      <w:r w:rsidR="00062EF0">
        <w:rPr>
          <w:lang w:val="en-US" w:eastAsia="en-US"/>
        </w:rPr>
        <w:fldChar w:fldCharType="separate"/>
      </w:r>
      <w:r w:rsidR="00515FA0">
        <w:rPr>
          <w:lang w:val="en-US" w:eastAsia="en-US"/>
        </w:rPr>
        <w:t>2.3</w:t>
      </w:r>
      <w:r w:rsidR="00062EF0">
        <w:rPr>
          <w:lang w:val="en-US" w:eastAsia="en-US"/>
        </w:rPr>
        <w:fldChar w:fldCharType="end"/>
      </w:r>
      <w:r w:rsidR="00515FA0">
        <w:rPr>
          <w:lang w:val="en-US" w:eastAsia="en-US"/>
        </w:rPr>
        <w:t xml:space="preserve"> </w:t>
      </w:r>
      <w:r w:rsidRPr="00541D5C">
        <w:rPr>
          <w:lang w:val="en-US" w:eastAsia="en-US"/>
        </w:rPr>
        <w:t>in this document.</w:t>
      </w:r>
    </w:p>
    <w:p w:rsidR="00541D5C" w:rsidRPr="00541D5C" w:rsidRDefault="00541D5C" w:rsidP="00541D5C">
      <w:pPr>
        <w:pStyle w:val="Heading2"/>
      </w:pPr>
      <w:bookmarkStart w:id="113" w:name="_Toc224102675"/>
      <w:bookmarkStart w:id="114" w:name="_Toc367365602"/>
      <w:bookmarkStart w:id="115" w:name="_Toc259104876"/>
      <w:r w:rsidRPr="00541D5C">
        <w:t>Outcome(s)</w:t>
      </w:r>
      <w:bookmarkEnd w:id="113"/>
      <w:bookmarkEnd w:id="114"/>
      <w:bookmarkEnd w:id="115"/>
      <w:r w:rsidRPr="00541D5C">
        <w:t xml:space="preserve"> </w:t>
      </w:r>
    </w:p>
    <w:p w:rsidR="00C4736E" w:rsidRPr="00E85DB2" w:rsidRDefault="00D0622C" w:rsidP="00C4736E">
      <w:pPr>
        <w:rPr>
          <w:lang w:val="en-US" w:eastAsia="en-US"/>
        </w:rPr>
      </w:pPr>
      <w:r w:rsidRPr="00541D5C">
        <w:rPr>
          <w:lang w:val="en-US" w:eastAsia="en-US"/>
        </w:rPr>
        <w:t xml:space="preserve">If the </w:t>
      </w:r>
      <w:r w:rsidR="002E1B95">
        <w:rPr>
          <w:lang w:val="en-US" w:eastAsia="en-US"/>
        </w:rPr>
        <w:t xml:space="preserve">NSEC3 Iterations </w:t>
      </w:r>
      <w:r w:rsidRPr="00541D5C">
        <w:rPr>
          <w:lang w:val="en-US" w:eastAsia="en-US"/>
        </w:rPr>
        <w:t xml:space="preserve">value is </w:t>
      </w:r>
      <w:r>
        <w:rPr>
          <w:lang w:val="en-US" w:eastAsia="en-US"/>
        </w:rPr>
        <w:t>greater than</w:t>
      </w:r>
      <w:r w:rsidRPr="00541D5C">
        <w:rPr>
          <w:lang w:val="en-US" w:eastAsia="en-US"/>
        </w:rPr>
        <w:t xml:space="preserve"> </w:t>
      </w:r>
      <w:r>
        <w:rPr>
          <w:lang w:val="en-US" w:eastAsia="en-US"/>
        </w:rPr>
        <w:t>1</w:t>
      </w:r>
      <w:r w:rsidR="002E1B97">
        <w:rPr>
          <w:lang w:val="en-US" w:eastAsia="en-US"/>
        </w:rPr>
        <w:t>0</w:t>
      </w:r>
      <w:r>
        <w:rPr>
          <w:lang w:val="en-US" w:eastAsia="en-US"/>
        </w:rPr>
        <w:t>0</w:t>
      </w:r>
      <w:r w:rsidRPr="00541D5C">
        <w:rPr>
          <w:lang w:val="en-US" w:eastAsia="en-US"/>
        </w:rPr>
        <w:t xml:space="preserve"> </w:t>
      </w:r>
      <w:r w:rsidR="002E1B95">
        <w:rPr>
          <w:lang w:val="en-US" w:eastAsia="en-US"/>
        </w:rPr>
        <w:t xml:space="preserve">this test </w:t>
      </w:r>
      <w:r w:rsidR="001E3006">
        <w:rPr>
          <w:lang w:val="en-US" w:eastAsia="en-US"/>
        </w:rPr>
        <w:t>emits a warning</w:t>
      </w:r>
      <w:r w:rsidR="002E1B97">
        <w:rPr>
          <w:lang w:val="en-US" w:eastAsia="en-US"/>
        </w:rPr>
        <w:t xml:space="preserve"> (RFC 6781)</w:t>
      </w:r>
      <w:r w:rsidR="002E1B95">
        <w:rPr>
          <w:lang w:val="en-US" w:eastAsia="en-US"/>
        </w:rPr>
        <w:t>.</w:t>
      </w:r>
      <w:r w:rsidR="002E1B97">
        <w:rPr>
          <w:lang w:val="en-US" w:eastAsia="en-US"/>
        </w:rPr>
        <w:t xml:space="preserve"> If the NSEC3 Iterations is greater what is stated in RFC 5155 (section 10.3), depending on key size, then this test emits </w:t>
      </w:r>
      <w:proofErr w:type="gramStart"/>
      <w:r w:rsidR="002E1B97">
        <w:rPr>
          <w:lang w:val="en-US" w:eastAsia="en-US"/>
        </w:rPr>
        <w:t>an</w:t>
      </w:r>
      <w:proofErr w:type="gramEnd"/>
      <w:r w:rsidR="002E1B97">
        <w:rPr>
          <w:lang w:val="en-US" w:eastAsia="en-US"/>
        </w:rPr>
        <w:t xml:space="preserve"> failure.</w:t>
      </w:r>
      <w:r w:rsidR="00C4736E">
        <w:rPr>
          <w:lang w:val="en-US" w:eastAsia="en-US"/>
        </w:rPr>
        <w:t xml:space="preserve"> </w:t>
      </w:r>
      <w:r w:rsidR="00C4736E" w:rsidRPr="00E85DB2">
        <w:rPr>
          <w:lang w:val="en-US" w:eastAsia="en-US"/>
        </w:rPr>
        <w:t>The limits for failure are based on the size of the smallest key, rounded</w:t>
      </w:r>
      <w:r w:rsidR="00E3634B" w:rsidRPr="00E85DB2">
        <w:rPr>
          <w:lang w:val="en-US" w:eastAsia="en-US"/>
        </w:rPr>
        <w:t xml:space="preserve"> up to the nearest table value </w:t>
      </w:r>
      <w:r w:rsidR="00C4736E" w:rsidRPr="00E85DB2">
        <w:rPr>
          <w:lang w:val="en-US" w:eastAsia="en-US"/>
        </w:rPr>
        <w:t>or rounded down if the key is larg</w:t>
      </w:r>
      <w:r w:rsidR="00E3634B" w:rsidRPr="00E85DB2">
        <w:rPr>
          <w:lang w:val="en-US" w:eastAsia="en-US"/>
        </w:rPr>
        <w:t>er than the largest table value (table from RFC 5155)</w:t>
      </w:r>
      <w:r w:rsidR="00C4736E" w:rsidRPr="00E85DB2">
        <w:rPr>
          <w:lang w:val="en-US" w:eastAsia="en-US"/>
        </w:rPr>
        <w:t>:</w:t>
      </w:r>
    </w:p>
    <w:p w:rsidR="00C4736E" w:rsidRPr="00E85DB2" w:rsidRDefault="00C4736E" w:rsidP="00C4736E">
      <w:pPr>
        <w:rPr>
          <w:lang w:val="en-US" w:eastAsia="en-US"/>
        </w:rPr>
      </w:pPr>
    </w:p>
    <w:tbl>
      <w:tblPr>
        <w:tblStyle w:val="TableGrid"/>
        <w:tblW w:w="0" w:type="auto"/>
        <w:tblLook w:val="04A0" w:firstRow="1" w:lastRow="0" w:firstColumn="1" w:lastColumn="0" w:noHBand="0" w:noVBand="1"/>
        <w:tblPrChange w:id="116" w:author="Author">
          <w:tblPr>
            <w:tblStyle w:val="TableGrid"/>
            <w:tblW w:w="0" w:type="auto"/>
            <w:tblLook w:val="04A0" w:firstRow="1" w:lastRow="0" w:firstColumn="1" w:lastColumn="0" w:noHBand="0" w:noVBand="1"/>
          </w:tblPr>
        </w:tblPrChange>
      </w:tblPr>
      <w:tblGrid>
        <w:gridCol w:w="1134"/>
        <w:gridCol w:w="1218"/>
        <w:tblGridChange w:id="117">
          <w:tblGrid>
            <w:gridCol w:w="1134"/>
            <w:gridCol w:w="1309"/>
          </w:tblGrid>
        </w:tblGridChange>
      </w:tblGrid>
      <w:tr w:rsidR="00C4736E" w:rsidRPr="00D16645" w:rsidTr="007404B9">
        <w:tc>
          <w:tcPr>
            <w:tcW w:w="1134" w:type="dxa"/>
            <w:tcPrChange w:id="118" w:author="Author">
              <w:tcPr>
                <w:tcW w:w="1134" w:type="dxa"/>
              </w:tcPr>
            </w:tcPrChange>
          </w:tcPr>
          <w:p w:rsidR="00C4736E" w:rsidRPr="00D16645" w:rsidRDefault="00062EF0" w:rsidP="00C4736E">
            <w:pPr>
              <w:keepNext/>
              <w:suppressLineNumbers/>
              <w:tabs>
                <w:tab w:val="left" w:pos="1418"/>
              </w:tabs>
              <w:spacing w:before="120"/>
              <w:ind w:left="567" w:hanging="567"/>
              <w:jc w:val="both"/>
              <w:outlineLvl w:val="3"/>
              <w:rPr>
                <w:b/>
                <w:lang w:eastAsia="en-US"/>
              </w:rPr>
            </w:pPr>
            <w:r w:rsidRPr="00062EF0">
              <w:rPr>
                <w:b/>
                <w:lang w:eastAsia="en-US"/>
              </w:rPr>
              <w:t>Key size</w:t>
            </w:r>
          </w:p>
        </w:tc>
        <w:tc>
          <w:tcPr>
            <w:tcW w:w="1134" w:type="dxa"/>
            <w:tcPrChange w:id="119" w:author="Author">
              <w:tcPr>
                <w:tcW w:w="1134" w:type="dxa"/>
              </w:tcPr>
            </w:tcPrChange>
          </w:tcPr>
          <w:p w:rsidR="00C4736E" w:rsidRPr="00D16645" w:rsidRDefault="00062EF0" w:rsidP="00C4736E">
            <w:pPr>
              <w:keepNext/>
              <w:suppressLineNumbers/>
              <w:tabs>
                <w:tab w:val="left" w:pos="1418"/>
              </w:tabs>
              <w:spacing w:before="120"/>
              <w:ind w:left="567" w:hanging="567"/>
              <w:jc w:val="both"/>
              <w:outlineLvl w:val="3"/>
              <w:rPr>
                <w:b/>
                <w:lang w:eastAsia="en-US"/>
              </w:rPr>
            </w:pPr>
            <w:r w:rsidRPr="00062EF0">
              <w:rPr>
                <w:b/>
                <w:lang w:eastAsia="en-US"/>
              </w:rPr>
              <w:t>Iterations</w:t>
            </w:r>
          </w:p>
        </w:tc>
      </w:tr>
      <w:tr w:rsidR="00C4736E" w:rsidRPr="00D16645" w:rsidTr="007404B9">
        <w:tc>
          <w:tcPr>
            <w:tcW w:w="1134" w:type="dxa"/>
            <w:tcPrChange w:id="120" w:author="Author">
              <w:tcPr>
                <w:tcW w:w="1134" w:type="dxa"/>
              </w:tcPr>
            </w:tcPrChange>
          </w:tcPr>
          <w:p w:rsidR="00C4736E" w:rsidRPr="00E3634B" w:rsidRDefault="00C4736E" w:rsidP="00C4736E">
            <w:pPr>
              <w:rPr>
                <w:lang w:eastAsia="en-US"/>
              </w:rPr>
            </w:pPr>
            <w:r w:rsidRPr="00E3634B">
              <w:rPr>
                <w:lang w:eastAsia="en-US"/>
              </w:rPr>
              <w:t>1024</w:t>
            </w:r>
          </w:p>
        </w:tc>
        <w:tc>
          <w:tcPr>
            <w:tcW w:w="1134" w:type="dxa"/>
            <w:tcPrChange w:id="121" w:author="Author">
              <w:tcPr>
                <w:tcW w:w="1134" w:type="dxa"/>
              </w:tcPr>
            </w:tcPrChange>
          </w:tcPr>
          <w:p w:rsidR="00C4736E" w:rsidRPr="00E3634B" w:rsidRDefault="00E3634B" w:rsidP="00C4736E">
            <w:pPr>
              <w:rPr>
                <w:lang w:eastAsia="en-US"/>
              </w:rPr>
            </w:pPr>
            <w:r>
              <w:rPr>
                <w:lang w:eastAsia="en-US"/>
              </w:rPr>
              <w:t> </w:t>
            </w:r>
            <w:r w:rsidR="00C4736E" w:rsidRPr="00E3634B">
              <w:rPr>
                <w:lang w:eastAsia="en-US"/>
              </w:rPr>
              <w:t>150</w:t>
            </w:r>
          </w:p>
        </w:tc>
      </w:tr>
      <w:tr w:rsidR="00C4736E" w:rsidRPr="00D16645" w:rsidTr="007404B9">
        <w:tc>
          <w:tcPr>
            <w:tcW w:w="1134" w:type="dxa"/>
            <w:tcPrChange w:id="122" w:author="Author">
              <w:tcPr>
                <w:tcW w:w="1134" w:type="dxa"/>
              </w:tcPr>
            </w:tcPrChange>
          </w:tcPr>
          <w:p w:rsidR="00C4736E" w:rsidRPr="00D16645" w:rsidRDefault="00C4736E" w:rsidP="00C4736E">
            <w:pPr>
              <w:keepNext/>
              <w:suppressLineNumbers/>
              <w:tabs>
                <w:tab w:val="left" w:pos="1418"/>
              </w:tabs>
              <w:spacing w:before="120"/>
              <w:ind w:left="567" w:hanging="567"/>
              <w:jc w:val="both"/>
              <w:outlineLvl w:val="3"/>
              <w:rPr>
                <w:lang w:eastAsia="en-US"/>
              </w:rPr>
            </w:pPr>
            <w:r w:rsidRPr="00D16645">
              <w:rPr>
                <w:lang w:eastAsia="en-US"/>
              </w:rPr>
              <w:t>2048</w:t>
            </w:r>
          </w:p>
        </w:tc>
        <w:tc>
          <w:tcPr>
            <w:tcW w:w="1134" w:type="dxa"/>
            <w:tcPrChange w:id="123" w:author="Author">
              <w:tcPr>
                <w:tcW w:w="1134" w:type="dxa"/>
              </w:tcPr>
            </w:tcPrChange>
          </w:tcPr>
          <w:p w:rsidR="00C4736E" w:rsidRPr="00E3634B" w:rsidRDefault="00E3634B" w:rsidP="00C4736E">
            <w:pPr>
              <w:rPr>
                <w:lang w:eastAsia="en-US"/>
              </w:rPr>
            </w:pPr>
            <w:r>
              <w:rPr>
                <w:lang w:eastAsia="en-US"/>
              </w:rPr>
              <w:t> </w:t>
            </w:r>
            <w:r w:rsidR="00C4736E" w:rsidRPr="00E3634B">
              <w:rPr>
                <w:lang w:eastAsia="en-US"/>
              </w:rPr>
              <w:t>500</w:t>
            </w:r>
          </w:p>
        </w:tc>
      </w:tr>
      <w:tr w:rsidR="00C4736E" w:rsidTr="007404B9">
        <w:tc>
          <w:tcPr>
            <w:tcW w:w="1134" w:type="dxa"/>
            <w:tcPrChange w:id="124" w:author="Author">
              <w:tcPr>
                <w:tcW w:w="1134" w:type="dxa"/>
              </w:tcPr>
            </w:tcPrChange>
          </w:tcPr>
          <w:p w:rsidR="00C4736E" w:rsidRPr="00D16645" w:rsidRDefault="00C4736E" w:rsidP="00C4736E">
            <w:pPr>
              <w:keepNext/>
              <w:suppressLineNumbers/>
              <w:tabs>
                <w:tab w:val="left" w:pos="1418"/>
              </w:tabs>
              <w:spacing w:before="120"/>
              <w:ind w:left="567" w:hanging="567"/>
              <w:jc w:val="both"/>
              <w:outlineLvl w:val="3"/>
              <w:rPr>
                <w:lang w:eastAsia="en-US"/>
              </w:rPr>
            </w:pPr>
            <w:r w:rsidRPr="00D16645">
              <w:rPr>
                <w:lang w:eastAsia="en-US"/>
              </w:rPr>
              <w:t>4096</w:t>
            </w:r>
          </w:p>
        </w:tc>
        <w:tc>
          <w:tcPr>
            <w:tcW w:w="1134" w:type="dxa"/>
            <w:tcPrChange w:id="125" w:author="Author">
              <w:tcPr>
                <w:tcW w:w="1134" w:type="dxa"/>
              </w:tcPr>
            </w:tcPrChange>
          </w:tcPr>
          <w:p w:rsidR="00C4736E" w:rsidRDefault="00E3634B" w:rsidP="00C4736E">
            <w:pPr>
              <w:rPr>
                <w:lang w:eastAsia="en-US"/>
              </w:rPr>
            </w:pPr>
            <w:r w:rsidRPr="00D16645">
              <w:rPr>
                <w:lang w:eastAsia="en-US"/>
              </w:rPr>
              <w:t>2</w:t>
            </w:r>
            <w:r w:rsidR="00C4736E" w:rsidRPr="00D16645">
              <w:rPr>
                <w:lang w:eastAsia="en-US"/>
              </w:rPr>
              <w:t>500</w:t>
            </w:r>
          </w:p>
        </w:tc>
      </w:tr>
    </w:tbl>
    <w:p w:rsidR="00C4736E" w:rsidRDefault="00C4736E" w:rsidP="00C4736E">
      <w:pPr>
        <w:rPr>
          <w:lang w:eastAsia="en-US"/>
        </w:rPr>
      </w:pPr>
    </w:p>
    <w:p w:rsidR="00C4736E" w:rsidRDefault="00C4736E" w:rsidP="00C4736E">
      <w:pPr>
        <w:rPr>
          <w:lang w:val="en-US" w:eastAsia="en-US"/>
        </w:rPr>
      </w:pPr>
    </w:p>
    <w:p w:rsidR="00541D5C" w:rsidRPr="00541D5C" w:rsidRDefault="00541D5C" w:rsidP="00541D5C">
      <w:pPr>
        <w:pStyle w:val="Heading2"/>
      </w:pPr>
      <w:bookmarkStart w:id="126" w:name="_Toc224102676"/>
      <w:bookmarkStart w:id="127" w:name="_Toc367365603"/>
      <w:bookmarkStart w:id="128" w:name="_Toc259104877"/>
      <w:r w:rsidRPr="00541D5C">
        <w:t>Environmental needs</w:t>
      </w:r>
      <w:bookmarkEnd w:id="126"/>
      <w:bookmarkEnd w:id="127"/>
      <w:bookmarkEnd w:id="128"/>
      <w:r w:rsidRPr="00541D5C">
        <w:t xml:space="preserve"> </w:t>
      </w:r>
    </w:p>
    <w:p w:rsidR="00541D5C" w:rsidRPr="00541D5C" w:rsidRDefault="00541D5C" w:rsidP="00541D5C">
      <w:pPr>
        <w:pStyle w:val="ListParagraph"/>
        <w:ind w:left="0"/>
        <w:rPr>
          <w:lang w:val="en-US" w:eastAsia="en-US"/>
        </w:rPr>
      </w:pPr>
      <w:r w:rsidRPr="00541D5C">
        <w:rPr>
          <w:lang w:val="en-US" w:eastAsia="en-US"/>
        </w:rPr>
        <w:t>This test has no environmental requirements.</w:t>
      </w:r>
    </w:p>
    <w:p w:rsidR="00541D5C" w:rsidRPr="00541D5C" w:rsidRDefault="00541D5C" w:rsidP="00541D5C">
      <w:pPr>
        <w:pStyle w:val="Heading2"/>
      </w:pPr>
      <w:bookmarkStart w:id="129" w:name="_Toc224102677"/>
      <w:bookmarkStart w:id="130" w:name="_Toc367365604"/>
      <w:bookmarkStart w:id="131" w:name="_Toc259104878"/>
      <w:r w:rsidRPr="00541D5C">
        <w:t>Special procedural requirements</w:t>
      </w:r>
      <w:bookmarkEnd w:id="129"/>
      <w:bookmarkEnd w:id="130"/>
      <w:bookmarkEnd w:id="131"/>
      <w:r w:rsidRPr="00541D5C">
        <w:t xml:space="preserve"> </w:t>
      </w:r>
    </w:p>
    <w:p w:rsidR="00541D5C" w:rsidRPr="00541D5C" w:rsidRDefault="00541D5C" w:rsidP="00541D5C">
      <w:pPr>
        <w:pStyle w:val="ListParagraph"/>
        <w:ind w:left="0"/>
        <w:rPr>
          <w:lang w:val="en-US"/>
        </w:rPr>
      </w:pPr>
      <w:r w:rsidRPr="00541D5C">
        <w:rPr>
          <w:lang w:val="en-US"/>
        </w:rPr>
        <w:t>This test has no procedural requirements.</w:t>
      </w:r>
    </w:p>
    <w:p w:rsidR="00541D5C" w:rsidRPr="00541D5C" w:rsidRDefault="00541D5C" w:rsidP="00541D5C">
      <w:pPr>
        <w:pStyle w:val="Heading2"/>
      </w:pPr>
      <w:bookmarkStart w:id="132" w:name="_Toc224102678"/>
      <w:bookmarkStart w:id="133" w:name="_Toc367365605"/>
      <w:bookmarkStart w:id="134" w:name="_Toc259104879"/>
      <w:proofErr w:type="spellStart"/>
      <w:r w:rsidRPr="00541D5C">
        <w:t>Intercase</w:t>
      </w:r>
      <w:proofErr w:type="spellEnd"/>
      <w:r w:rsidRPr="00541D5C">
        <w:t xml:space="preserve"> dependencies</w:t>
      </w:r>
      <w:bookmarkEnd w:id="132"/>
      <w:bookmarkEnd w:id="133"/>
      <w:bookmarkEnd w:id="134"/>
      <w:r w:rsidRPr="00541D5C">
        <w:t xml:space="preserve"> </w:t>
      </w:r>
    </w:p>
    <w:p w:rsidR="00541D5C" w:rsidRPr="00541D5C" w:rsidRDefault="00541D5C" w:rsidP="00541D5C">
      <w:pPr>
        <w:rPr>
          <w:lang w:val="en-US"/>
        </w:rPr>
      </w:pPr>
      <w:r w:rsidRPr="00541D5C">
        <w:rPr>
          <w:lang w:val="en-US"/>
        </w:rPr>
        <w:t xml:space="preserve">This test has no </w:t>
      </w:r>
      <w:proofErr w:type="spellStart"/>
      <w:r w:rsidRPr="00541D5C">
        <w:rPr>
          <w:lang w:val="en-US"/>
        </w:rPr>
        <w:t>intercase</w:t>
      </w:r>
      <w:proofErr w:type="spellEnd"/>
      <w:r w:rsidRPr="00541D5C">
        <w:rPr>
          <w:lang w:val="en-US"/>
        </w:rPr>
        <w:t xml:space="preserve"> dependencies.</w:t>
      </w:r>
    </w:p>
    <w:p w:rsidR="00541D5C" w:rsidRPr="00541D5C" w:rsidRDefault="00541D5C" w:rsidP="00541D5C">
      <w:pPr>
        <w:pStyle w:val="Heading2"/>
      </w:pPr>
      <w:bookmarkStart w:id="135" w:name="_Toc224102679"/>
      <w:bookmarkStart w:id="136" w:name="_Toc367365606"/>
      <w:bookmarkStart w:id="137" w:name="_Toc259104880"/>
      <w:r w:rsidRPr="00541D5C">
        <w:t>Ordered description of steps to be taken to execute the test case</w:t>
      </w:r>
      <w:bookmarkEnd w:id="135"/>
      <w:bookmarkEnd w:id="136"/>
      <w:bookmarkEnd w:id="137"/>
    </w:p>
    <w:p w:rsidR="00515FA0" w:rsidRPr="00C52E44" w:rsidRDefault="00515FA0" w:rsidP="00515FA0">
      <w:pPr>
        <w:rPr>
          <w:lang w:val="en-US"/>
        </w:rPr>
      </w:pPr>
      <w:r w:rsidRPr="00C52E44">
        <w:rPr>
          <w:lang w:val="en-US"/>
        </w:rPr>
        <w:t xml:space="preserve">The test program is executed with all of the input parameters described in section </w:t>
      </w:r>
      <w:r w:rsidR="00062EF0" w:rsidRPr="00C52E44">
        <w:rPr>
          <w:lang w:val="en-US"/>
        </w:rPr>
        <w:fldChar w:fldCharType="begin"/>
      </w:r>
      <w:r w:rsidRPr="00C52E44">
        <w:rPr>
          <w:lang w:val="en-US"/>
        </w:rPr>
        <w:instrText xml:space="preserve"> REF _Ref219434669 \r \h </w:instrText>
      </w:r>
      <w:r w:rsidR="00062EF0" w:rsidRPr="00C52E44">
        <w:rPr>
          <w:lang w:val="en-US"/>
        </w:rPr>
      </w:r>
      <w:r w:rsidR="00062EF0" w:rsidRPr="00C52E44">
        <w:rPr>
          <w:lang w:val="en-US"/>
        </w:rPr>
        <w:fldChar w:fldCharType="separate"/>
      </w:r>
      <w:r>
        <w:rPr>
          <w:lang w:val="en-US"/>
        </w:rPr>
        <w:t>2.3</w:t>
      </w:r>
      <w:r w:rsidR="00062EF0" w:rsidRPr="00C52E44">
        <w:rPr>
          <w:lang w:val="en-US"/>
        </w:rPr>
        <w:fldChar w:fldCharType="end"/>
      </w:r>
      <w:r w:rsidRPr="00C52E44">
        <w:rPr>
          <w:lang w:val="en-US"/>
        </w:rPr>
        <w:t>.</w:t>
      </w:r>
    </w:p>
    <w:p w:rsidR="00541D5C" w:rsidRPr="00541D5C" w:rsidRDefault="00541D5C" w:rsidP="00541D5C">
      <w:pPr>
        <w:rPr>
          <w:lang w:val="en-US" w:eastAsia="en-US"/>
        </w:rPr>
      </w:pPr>
    </w:p>
    <w:p w:rsidR="00727EBF" w:rsidRDefault="00541D5C">
      <w:pPr>
        <w:pStyle w:val="ListParagraph"/>
        <w:numPr>
          <w:ilvl w:val="0"/>
          <w:numId w:val="15"/>
        </w:numPr>
        <w:rPr>
          <w:lang w:val="en-US" w:eastAsia="en-US"/>
        </w:rPr>
      </w:pPr>
      <w:r w:rsidRPr="008F1BAA">
        <w:rPr>
          <w:lang w:val="en-US" w:eastAsia="en-US"/>
        </w:rPr>
        <w:lastRenderedPageBreak/>
        <w:t xml:space="preserve">The </w:t>
      </w:r>
      <w:r w:rsidR="00515FA0" w:rsidRPr="008F1BAA">
        <w:rPr>
          <w:lang w:val="en-US" w:eastAsia="en-US"/>
        </w:rPr>
        <w:t>Iterations value</w:t>
      </w:r>
      <w:r w:rsidRPr="008F1BAA">
        <w:rPr>
          <w:lang w:val="en-US" w:eastAsia="en-US"/>
        </w:rPr>
        <w:t xml:space="preserve"> from the </w:t>
      </w:r>
      <w:r w:rsidR="00515FA0" w:rsidRPr="008F1BAA">
        <w:rPr>
          <w:lang w:val="en-US" w:eastAsia="en-US"/>
        </w:rPr>
        <w:t>NSEC3PARAM</w:t>
      </w:r>
      <w:r w:rsidR="00D0622C" w:rsidRPr="008F1BAA">
        <w:rPr>
          <w:lang w:val="en-US" w:eastAsia="en-US"/>
        </w:rPr>
        <w:t xml:space="preserve"> is retrieve</w:t>
      </w:r>
      <w:r w:rsidR="00B8015B" w:rsidRPr="008F1BAA">
        <w:rPr>
          <w:lang w:val="en-US" w:eastAsia="en-US"/>
        </w:rPr>
        <w:t>d from all specified</w:t>
      </w:r>
      <w:r w:rsidR="001523B9" w:rsidRPr="008F1BAA">
        <w:rPr>
          <w:lang w:val="en-US" w:eastAsia="en-US"/>
        </w:rPr>
        <w:t xml:space="preserve"> authoritative</w:t>
      </w:r>
      <w:r w:rsidR="00B8015B" w:rsidRPr="008F1BAA">
        <w:rPr>
          <w:lang w:val="en-US" w:eastAsia="en-US"/>
        </w:rPr>
        <w:t xml:space="preserve"> name servers</w:t>
      </w:r>
      <w:r w:rsidR="008F1BAA" w:rsidRPr="008F1BAA">
        <w:rPr>
          <w:lang w:val="en-US" w:eastAsia="en-US"/>
        </w:rPr>
        <w:t>.</w:t>
      </w:r>
    </w:p>
    <w:p w:rsidR="00727EBF" w:rsidRDefault="00E3634B">
      <w:pPr>
        <w:pStyle w:val="ListParagraph"/>
        <w:numPr>
          <w:ilvl w:val="0"/>
          <w:numId w:val="15"/>
        </w:numPr>
        <w:rPr>
          <w:lang w:val="en-US" w:eastAsia="en-US"/>
        </w:rPr>
      </w:pPr>
      <w:r w:rsidRPr="00E85DB2">
        <w:rPr>
          <w:lang w:val="en-US" w:eastAsia="en-US"/>
        </w:rPr>
        <w:t>The DNSKEY set is retrieved, and the smallest key size is selected.</w:t>
      </w:r>
    </w:p>
    <w:p w:rsidR="00727EBF" w:rsidRDefault="008F1BAA">
      <w:pPr>
        <w:pStyle w:val="ListParagraph"/>
        <w:numPr>
          <w:ilvl w:val="0"/>
          <w:numId w:val="15"/>
        </w:numPr>
        <w:rPr>
          <w:lang w:val="en-US" w:eastAsia="en-US"/>
        </w:rPr>
      </w:pPr>
      <w:r>
        <w:rPr>
          <w:lang w:val="en-US" w:eastAsia="en-US"/>
        </w:rPr>
        <w:t>The number of iterations is c</w:t>
      </w:r>
      <w:r w:rsidR="00B8015B" w:rsidRPr="008F1BAA">
        <w:rPr>
          <w:lang w:val="en-US" w:eastAsia="en-US"/>
        </w:rPr>
        <w:t>ompared to the value 1</w:t>
      </w:r>
      <w:r>
        <w:rPr>
          <w:lang w:val="en-US" w:eastAsia="en-US"/>
        </w:rPr>
        <w:t>0</w:t>
      </w:r>
      <w:r w:rsidR="00B8015B" w:rsidRPr="008F1BAA">
        <w:rPr>
          <w:lang w:val="en-US" w:eastAsia="en-US"/>
        </w:rPr>
        <w:t>0.</w:t>
      </w:r>
    </w:p>
    <w:p w:rsidR="00727EBF" w:rsidRDefault="008F1BAA">
      <w:pPr>
        <w:pStyle w:val="ListParagraph"/>
        <w:numPr>
          <w:ilvl w:val="0"/>
          <w:numId w:val="15"/>
        </w:numPr>
        <w:rPr>
          <w:lang w:val="en-US" w:eastAsia="en-US"/>
        </w:rPr>
      </w:pPr>
      <w:r>
        <w:rPr>
          <w:lang w:val="en-US" w:eastAsia="en-US"/>
        </w:rPr>
        <w:t>If the number is higher than 100, it is compared to the values stated in RFC 5155</w:t>
      </w:r>
      <w:r w:rsidR="00D16645">
        <w:rPr>
          <w:lang w:val="en-US" w:eastAsia="en-US"/>
        </w:rPr>
        <w:t xml:space="preserve"> (see table above).</w:t>
      </w:r>
    </w:p>
    <w:p w:rsidR="00E3634B" w:rsidRPr="00E3634B" w:rsidRDefault="00E3634B" w:rsidP="00E3634B">
      <w:pPr>
        <w:rPr>
          <w:lang w:val="en-US" w:eastAsia="en-US"/>
        </w:rPr>
      </w:pPr>
    </w:p>
    <w:p w:rsidR="0099014A" w:rsidRPr="00C52E44" w:rsidRDefault="0099014A" w:rsidP="0099014A">
      <w:pPr>
        <w:pStyle w:val="Heading1"/>
      </w:pPr>
      <w:bookmarkStart w:id="138" w:name="_Toc367365607"/>
      <w:bookmarkStart w:id="139" w:name="_Toc259104881"/>
      <w:r>
        <w:lastRenderedPageBreak/>
        <w:t>Check for too short or too long RRSIG lifetimes</w:t>
      </w:r>
      <w:bookmarkEnd w:id="138"/>
      <w:bookmarkEnd w:id="139"/>
    </w:p>
    <w:p w:rsidR="0099014A" w:rsidRPr="00C52E44" w:rsidRDefault="0099014A" w:rsidP="0099014A">
      <w:pPr>
        <w:pStyle w:val="Heading2"/>
      </w:pPr>
      <w:bookmarkStart w:id="140" w:name="_Toc367365608"/>
      <w:bookmarkStart w:id="141" w:name="_Toc259104882"/>
      <w:r w:rsidRPr="00C52E44">
        <w:t>Test case identifier</w:t>
      </w:r>
      <w:bookmarkEnd w:id="140"/>
      <w:bookmarkEnd w:id="141"/>
    </w:p>
    <w:p w:rsidR="0099014A" w:rsidRPr="00C52E44" w:rsidRDefault="0099014A" w:rsidP="0099014A">
      <w:pPr>
        <w:rPr>
          <w:lang w:val="en-US"/>
        </w:rPr>
      </w:pPr>
      <w:r>
        <w:rPr>
          <w:lang w:val="en-US"/>
        </w:rPr>
        <w:t>DNS</w:t>
      </w:r>
      <w:r w:rsidR="00863F89">
        <w:rPr>
          <w:lang w:val="en-US"/>
        </w:rPr>
        <w:t>26</w:t>
      </w:r>
      <w:r w:rsidRPr="00C52E44">
        <w:rPr>
          <w:lang w:val="en-US"/>
        </w:rPr>
        <w:t xml:space="preserve"> </w:t>
      </w:r>
      <w:r>
        <w:rPr>
          <w:lang w:val="en-US"/>
        </w:rPr>
        <w:t>RRSIG Lifetimes</w:t>
      </w:r>
    </w:p>
    <w:p w:rsidR="0099014A" w:rsidRPr="00C52E44" w:rsidRDefault="0099014A" w:rsidP="0099014A">
      <w:pPr>
        <w:pStyle w:val="Heading2"/>
      </w:pPr>
      <w:bookmarkStart w:id="142" w:name="_Toc367365609"/>
      <w:bookmarkStart w:id="143" w:name="_Toc259104883"/>
      <w:r w:rsidRPr="00C52E44">
        <w:t>Objective</w:t>
      </w:r>
      <w:bookmarkEnd w:id="142"/>
      <w:bookmarkEnd w:id="143"/>
    </w:p>
    <w:p w:rsidR="0099014A" w:rsidRPr="000009D4" w:rsidRDefault="0099014A" w:rsidP="0099014A">
      <w:pPr>
        <w:rPr>
          <w:lang w:val="en-US"/>
        </w:rPr>
      </w:pPr>
      <w:r>
        <w:rPr>
          <w:lang w:val="en-US"/>
        </w:rPr>
        <w:t>Check that RRSIG lifetimes are not too short (12 hours) or too long (180 days).</w:t>
      </w:r>
    </w:p>
    <w:p w:rsidR="0099014A" w:rsidRPr="000009D4" w:rsidRDefault="0099014A" w:rsidP="0099014A">
      <w:pPr>
        <w:rPr>
          <w:lang w:val="en-US"/>
        </w:rPr>
      </w:pPr>
    </w:p>
    <w:p w:rsidR="0099014A" w:rsidRPr="00541D5C" w:rsidRDefault="0099014A" w:rsidP="0099014A">
      <w:pPr>
        <w:rPr>
          <w:lang w:val="en-US"/>
        </w:rPr>
      </w:pPr>
      <w:r w:rsidRPr="00541D5C">
        <w:rPr>
          <w:lang w:val="en-US"/>
        </w:rPr>
        <w:t xml:space="preserve">This test case is an addition to the Statement of </w:t>
      </w:r>
      <w:r w:rsidR="00605AAD" w:rsidRPr="00541D5C">
        <w:rPr>
          <w:lang w:val="en-US"/>
        </w:rPr>
        <w:t>Work;</w:t>
      </w:r>
      <w:r w:rsidRPr="00541D5C">
        <w:rPr>
          <w:lang w:val="en-US"/>
        </w:rPr>
        <w:t xml:space="preserve"> see section 2.1.2 in the DNS Test Plan document</w:t>
      </w:r>
      <w:r w:rsidRPr="00541D5C">
        <w:rPr>
          <w:bCs/>
          <w:lang w:val="en-US"/>
        </w:rPr>
        <w:t>.</w:t>
      </w:r>
    </w:p>
    <w:p w:rsidR="0099014A" w:rsidRDefault="0099014A" w:rsidP="0099014A">
      <w:pPr>
        <w:pStyle w:val="Heading2"/>
      </w:pPr>
      <w:bookmarkStart w:id="144" w:name="_Toc367365610"/>
      <w:bookmarkStart w:id="145" w:name="_Toc259104884"/>
      <w:r w:rsidRPr="00C52E44">
        <w:t>Inputs</w:t>
      </w:r>
      <w:bookmarkEnd w:id="144"/>
      <w:bookmarkEnd w:id="145"/>
    </w:p>
    <w:p w:rsidR="0099014A" w:rsidRPr="009158CD" w:rsidRDefault="0099014A" w:rsidP="0099014A">
      <w:pPr>
        <w:rPr>
          <w:lang w:val="en-US"/>
        </w:rPr>
      </w:pPr>
      <w:r w:rsidRPr="009158CD">
        <w:rPr>
          <w:lang w:val="en-US"/>
        </w:rPr>
        <w:t xml:space="preserve">See section </w:t>
      </w:r>
      <w:r w:rsidR="00062EF0" w:rsidRPr="009158CD">
        <w:rPr>
          <w:lang w:val="en-US"/>
        </w:rPr>
        <w:fldChar w:fldCharType="begin"/>
      </w:r>
      <w:r w:rsidRPr="009158CD">
        <w:rPr>
          <w:lang w:val="en-US"/>
        </w:rPr>
        <w:instrText xml:space="preserve"> REF _Ref219534787 \r \h </w:instrText>
      </w:r>
      <w:r w:rsidR="00062EF0" w:rsidRPr="009158CD">
        <w:rPr>
          <w:lang w:val="en-US"/>
        </w:rPr>
      </w:r>
      <w:r w:rsidR="00062EF0" w:rsidRPr="009158CD">
        <w:rPr>
          <w:lang w:val="en-US"/>
        </w:rPr>
        <w:fldChar w:fldCharType="separate"/>
      </w:r>
      <w:r>
        <w:rPr>
          <w:lang w:val="en-US"/>
        </w:rPr>
        <w:t>2.3</w:t>
      </w:r>
      <w:r w:rsidR="00062EF0" w:rsidRPr="009158CD">
        <w:rPr>
          <w:lang w:val="en-US"/>
        </w:rPr>
        <w:fldChar w:fldCharType="end"/>
      </w:r>
      <w:r w:rsidRPr="009158CD">
        <w:rPr>
          <w:lang w:val="en-US"/>
        </w:rPr>
        <w:t xml:space="preserve"> for all input parameters.</w:t>
      </w:r>
    </w:p>
    <w:p w:rsidR="0099014A" w:rsidRPr="00C52E44" w:rsidRDefault="0099014A" w:rsidP="0099014A">
      <w:pPr>
        <w:pStyle w:val="Heading2"/>
      </w:pPr>
      <w:bookmarkStart w:id="146" w:name="_Toc367365611"/>
      <w:bookmarkStart w:id="147" w:name="_Toc259104885"/>
      <w:r w:rsidRPr="00C52E44">
        <w:t>Outcome(s)</w:t>
      </w:r>
      <w:bookmarkEnd w:id="146"/>
      <w:bookmarkEnd w:id="147"/>
    </w:p>
    <w:p w:rsidR="0099014A" w:rsidRDefault="0099014A" w:rsidP="0099014A">
      <w:pPr>
        <w:rPr>
          <w:lang w:val="en-US"/>
        </w:rPr>
      </w:pPr>
      <w:r>
        <w:rPr>
          <w:lang w:val="en-US"/>
        </w:rPr>
        <w:t xml:space="preserve">If any of the RRSIG lifetimes are lower than 12 hours or higher than 180 days, the test </w:t>
      </w:r>
      <w:r w:rsidR="00EE203A">
        <w:rPr>
          <w:lang w:val="en-US"/>
        </w:rPr>
        <w:t>emits a warning</w:t>
      </w:r>
      <w:r>
        <w:rPr>
          <w:lang w:val="en-US"/>
        </w:rPr>
        <w:t>.</w:t>
      </w:r>
    </w:p>
    <w:p w:rsidR="0099014A" w:rsidRPr="00C52E44" w:rsidRDefault="0099014A" w:rsidP="0099014A">
      <w:pPr>
        <w:pStyle w:val="Heading2"/>
      </w:pPr>
      <w:bookmarkStart w:id="148" w:name="_Toc367365612"/>
      <w:bookmarkStart w:id="149" w:name="_Toc259104886"/>
      <w:r w:rsidRPr="00C52E44">
        <w:t>Environmental needs</w:t>
      </w:r>
      <w:bookmarkEnd w:id="148"/>
      <w:bookmarkEnd w:id="149"/>
    </w:p>
    <w:p w:rsidR="0099014A" w:rsidRPr="00C52E44" w:rsidRDefault="0099014A" w:rsidP="0099014A">
      <w:pPr>
        <w:pStyle w:val="ListParagraph"/>
        <w:ind w:left="0"/>
        <w:rPr>
          <w:lang w:val="en-US" w:eastAsia="en-US"/>
        </w:rPr>
      </w:pPr>
      <w:r w:rsidRPr="00C52E44">
        <w:rPr>
          <w:lang w:val="en-US" w:eastAsia="en-US"/>
        </w:rPr>
        <w:t xml:space="preserve">All authoritative name servers listed in the inputs section </w:t>
      </w:r>
      <w:r w:rsidR="00062EF0" w:rsidRPr="00C52E44">
        <w:rPr>
          <w:lang w:val="en-US" w:eastAsia="en-US"/>
        </w:rPr>
        <w:fldChar w:fldCharType="begin"/>
      </w:r>
      <w:r w:rsidRPr="00C52E44">
        <w:rPr>
          <w:lang w:val="en-US" w:eastAsia="en-US"/>
        </w:rPr>
        <w:instrText xml:space="preserve"> REF _Ref219434608 \r \h </w:instrText>
      </w:r>
      <w:r w:rsidR="00062EF0" w:rsidRPr="00C52E44">
        <w:rPr>
          <w:lang w:val="en-US" w:eastAsia="en-US"/>
        </w:rPr>
      </w:r>
      <w:r w:rsidR="00062EF0" w:rsidRPr="00C52E44">
        <w:rPr>
          <w:lang w:val="en-US" w:eastAsia="en-US"/>
        </w:rPr>
        <w:fldChar w:fldCharType="separate"/>
      </w:r>
      <w:r>
        <w:rPr>
          <w:lang w:val="en-US" w:eastAsia="en-US"/>
        </w:rPr>
        <w:t>2.3</w:t>
      </w:r>
      <w:r w:rsidR="00062EF0" w:rsidRPr="00C52E44">
        <w:rPr>
          <w:lang w:val="en-US" w:eastAsia="en-US"/>
        </w:rPr>
        <w:fldChar w:fldCharType="end"/>
      </w:r>
      <w:r w:rsidRPr="00C52E44">
        <w:rPr>
          <w:lang w:val="en-US" w:eastAsia="en-US"/>
        </w:rPr>
        <w:t xml:space="preserve"> should be authoritative for the designated zone.</w:t>
      </w:r>
    </w:p>
    <w:p w:rsidR="0099014A" w:rsidRPr="00C52E44" w:rsidRDefault="0099014A" w:rsidP="0099014A">
      <w:pPr>
        <w:pStyle w:val="Heading2"/>
      </w:pPr>
      <w:bookmarkStart w:id="150" w:name="_Toc367365613"/>
      <w:bookmarkStart w:id="151" w:name="_Toc259104887"/>
      <w:r w:rsidRPr="00C52E44">
        <w:t>Special procedural requirements</w:t>
      </w:r>
      <w:bookmarkEnd w:id="150"/>
      <w:bookmarkEnd w:id="151"/>
    </w:p>
    <w:p w:rsidR="0099014A" w:rsidRPr="00C52E44" w:rsidRDefault="0099014A" w:rsidP="0099014A">
      <w:pPr>
        <w:rPr>
          <w:lang w:val="en-US"/>
        </w:rPr>
      </w:pPr>
      <w:r>
        <w:rPr>
          <w:lang w:val="en-US"/>
        </w:rPr>
        <w:t>This test has no special procedural requirements.</w:t>
      </w:r>
    </w:p>
    <w:p w:rsidR="0099014A" w:rsidRPr="00C52E44" w:rsidRDefault="0099014A" w:rsidP="0099014A">
      <w:pPr>
        <w:pStyle w:val="Heading2"/>
      </w:pPr>
      <w:bookmarkStart w:id="152" w:name="_Toc367365614"/>
      <w:bookmarkStart w:id="153" w:name="_Toc259104888"/>
      <w:proofErr w:type="spellStart"/>
      <w:r w:rsidRPr="00C52E44">
        <w:t>Intercase</w:t>
      </w:r>
      <w:proofErr w:type="spellEnd"/>
      <w:r w:rsidRPr="00C52E44">
        <w:t xml:space="preserve"> dependencies</w:t>
      </w:r>
      <w:bookmarkEnd w:id="152"/>
      <w:bookmarkEnd w:id="153"/>
    </w:p>
    <w:p w:rsidR="0099014A" w:rsidRPr="00C52E44" w:rsidRDefault="0099014A" w:rsidP="0099014A">
      <w:pPr>
        <w:rPr>
          <w:lang w:val="en-US"/>
        </w:rPr>
      </w:pPr>
      <w:r w:rsidRPr="00C52E44">
        <w:rPr>
          <w:lang w:val="en-US"/>
        </w:rPr>
        <w:t xml:space="preserve">This test has no </w:t>
      </w:r>
      <w:proofErr w:type="spellStart"/>
      <w:r w:rsidRPr="00C52E44">
        <w:rPr>
          <w:lang w:val="en-US"/>
        </w:rPr>
        <w:t>intercase</w:t>
      </w:r>
      <w:proofErr w:type="spellEnd"/>
      <w:r w:rsidRPr="00C52E44">
        <w:rPr>
          <w:lang w:val="en-US"/>
        </w:rPr>
        <w:t xml:space="preserve"> dependencies.</w:t>
      </w:r>
    </w:p>
    <w:p w:rsidR="0099014A" w:rsidRPr="00C52E44" w:rsidRDefault="0099014A" w:rsidP="0099014A">
      <w:pPr>
        <w:pStyle w:val="Heading2"/>
      </w:pPr>
      <w:bookmarkStart w:id="154" w:name="_Toc367365615"/>
      <w:bookmarkStart w:id="155" w:name="_Toc259104889"/>
      <w:r w:rsidRPr="00C52E44">
        <w:t>Ordered description of steps to be taken to execute the test case</w:t>
      </w:r>
      <w:bookmarkEnd w:id="154"/>
      <w:bookmarkEnd w:id="155"/>
    </w:p>
    <w:p w:rsidR="0099014A" w:rsidRPr="00C52E44" w:rsidRDefault="0099014A" w:rsidP="0099014A">
      <w:pPr>
        <w:rPr>
          <w:lang w:val="en-US"/>
        </w:rPr>
      </w:pPr>
      <w:r w:rsidRPr="00C52E44">
        <w:rPr>
          <w:lang w:val="en-US"/>
        </w:rPr>
        <w:t xml:space="preserve">The test program is executed with all of the input parameters described in section </w:t>
      </w:r>
      <w:r w:rsidR="00062EF0" w:rsidRPr="00C52E44">
        <w:rPr>
          <w:lang w:val="en-US"/>
        </w:rPr>
        <w:fldChar w:fldCharType="begin"/>
      </w:r>
      <w:r w:rsidRPr="00C52E44">
        <w:rPr>
          <w:lang w:val="en-US"/>
        </w:rPr>
        <w:instrText xml:space="preserve"> REF _Ref219434669 \r \h </w:instrText>
      </w:r>
      <w:r w:rsidR="00062EF0" w:rsidRPr="00C52E44">
        <w:rPr>
          <w:lang w:val="en-US"/>
        </w:rPr>
      </w:r>
      <w:r w:rsidR="00062EF0" w:rsidRPr="00C52E44">
        <w:rPr>
          <w:lang w:val="en-US"/>
        </w:rPr>
        <w:fldChar w:fldCharType="separate"/>
      </w:r>
      <w:r>
        <w:rPr>
          <w:lang w:val="en-US"/>
        </w:rPr>
        <w:t>2.3</w:t>
      </w:r>
      <w:r w:rsidR="00062EF0" w:rsidRPr="00C52E44">
        <w:rPr>
          <w:lang w:val="en-US"/>
        </w:rPr>
        <w:fldChar w:fldCharType="end"/>
      </w:r>
      <w:r w:rsidRPr="00C52E44">
        <w:rPr>
          <w:lang w:val="en-US"/>
        </w:rPr>
        <w:t>.</w:t>
      </w:r>
    </w:p>
    <w:p w:rsidR="0099014A" w:rsidRDefault="0099014A" w:rsidP="0099014A">
      <w:pPr>
        <w:rPr>
          <w:lang w:val="en-US"/>
        </w:rPr>
      </w:pPr>
    </w:p>
    <w:p w:rsidR="00541D5C" w:rsidRDefault="0099014A" w:rsidP="00C52E44">
      <w:pPr>
        <w:rPr>
          <w:lang w:val="en-US"/>
        </w:rPr>
      </w:pPr>
      <w:r>
        <w:rPr>
          <w:lang w:val="en-US"/>
        </w:rPr>
        <w:t xml:space="preserve">The RRSIG records are retrieved as described in section </w:t>
      </w:r>
      <w:r w:rsidR="00062EF0">
        <w:rPr>
          <w:lang w:val="en-US"/>
        </w:rPr>
        <w:fldChar w:fldCharType="begin"/>
      </w:r>
      <w:r>
        <w:rPr>
          <w:lang w:val="en-US"/>
        </w:rPr>
        <w:instrText xml:space="preserve"> REF _Ref224113951 \r \h </w:instrText>
      </w:r>
      <w:r w:rsidR="00062EF0">
        <w:rPr>
          <w:lang w:val="en-US"/>
        </w:rPr>
      </w:r>
      <w:r w:rsidR="00062EF0">
        <w:rPr>
          <w:lang w:val="en-US"/>
        </w:rPr>
        <w:fldChar w:fldCharType="separate"/>
      </w:r>
      <w:r>
        <w:rPr>
          <w:lang w:val="en-US"/>
        </w:rPr>
        <w:t>4.8</w:t>
      </w:r>
      <w:r w:rsidR="00062EF0">
        <w:rPr>
          <w:lang w:val="en-US"/>
        </w:rPr>
        <w:fldChar w:fldCharType="end"/>
      </w:r>
      <w:r>
        <w:rPr>
          <w:lang w:val="en-US"/>
        </w:rPr>
        <w:t xml:space="preserve">. The signature lifetimes covering the DNSKEY and the SOA records are then matched against the lower value of 12 hours and the upper value 180 days, and if the lifetimes are out of this range the test </w:t>
      </w:r>
      <w:r w:rsidR="00EE203A">
        <w:rPr>
          <w:lang w:val="en-US"/>
        </w:rPr>
        <w:t>emits a warning</w:t>
      </w:r>
      <w:r>
        <w:rPr>
          <w:lang w:val="en-US"/>
        </w:rPr>
        <w:t>.</w:t>
      </w:r>
    </w:p>
    <w:p w:rsidR="000504FD" w:rsidRPr="00C52E44" w:rsidRDefault="000504FD" w:rsidP="000504FD">
      <w:pPr>
        <w:pStyle w:val="Heading1"/>
      </w:pPr>
      <w:bookmarkStart w:id="156" w:name="_Toc367365616"/>
      <w:bookmarkStart w:id="157" w:name="_Toc259104890"/>
      <w:r>
        <w:lastRenderedPageBreak/>
        <w:t>Check for invalid DNSKEY algorithms</w:t>
      </w:r>
      <w:bookmarkEnd w:id="156"/>
      <w:bookmarkEnd w:id="157"/>
    </w:p>
    <w:p w:rsidR="000504FD" w:rsidRPr="00C52E44" w:rsidRDefault="000504FD" w:rsidP="000504FD">
      <w:pPr>
        <w:pStyle w:val="Heading2"/>
      </w:pPr>
      <w:bookmarkStart w:id="158" w:name="_Toc367365617"/>
      <w:bookmarkStart w:id="159" w:name="_Toc259104891"/>
      <w:r w:rsidRPr="00C52E44">
        <w:t>Test case identifier</w:t>
      </w:r>
      <w:bookmarkEnd w:id="158"/>
      <w:bookmarkEnd w:id="159"/>
    </w:p>
    <w:p w:rsidR="000504FD" w:rsidRPr="00C52E44" w:rsidRDefault="000504FD" w:rsidP="000504FD">
      <w:pPr>
        <w:rPr>
          <w:lang w:val="en-US"/>
        </w:rPr>
      </w:pPr>
      <w:r>
        <w:rPr>
          <w:lang w:val="en-US"/>
        </w:rPr>
        <w:t>DNS27</w:t>
      </w:r>
      <w:r w:rsidRPr="00C52E44">
        <w:rPr>
          <w:lang w:val="en-US"/>
        </w:rPr>
        <w:t xml:space="preserve"> </w:t>
      </w:r>
      <w:r>
        <w:rPr>
          <w:lang w:val="en-US"/>
        </w:rPr>
        <w:t>DNSKEY Algorithms</w:t>
      </w:r>
    </w:p>
    <w:p w:rsidR="000504FD" w:rsidRPr="00C52E44" w:rsidRDefault="000504FD" w:rsidP="000504FD">
      <w:pPr>
        <w:pStyle w:val="Heading2"/>
      </w:pPr>
      <w:bookmarkStart w:id="160" w:name="_Toc367365618"/>
      <w:bookmarkStart w:id="161" w:name="_Toc259104892"/>
      <w:r w:rsidRPr="00C52E44">
        <w:t>Objective</w:t>
      </w:r>
      <w:bookmarkEnd w:id="160"/>
      <w:bookmarkEnd w:id="161"/>
    </w:p>
    <w:p w:rsidR="000504FD" w:rsidRPr="000009D4" w:rsidRDefault="000504FD" w:rsidP="000504FD">
      <w:pPr>
        <w:rPr>
          <w:lang w:val="en-US"/>
        </w:rPr>
      </w:pPr>
      <w:r>
        <w:rPr>
          <w:lang w:val="en-US"/>
        </w:rPr>
        <w:t>Check that there are no invalid DNSKEY algorithms used by any DNSKEY in the designated zone.</w:t>
      </w:r>
    </w:p>
    <w:p w:rsidR="000504FD" w:rsidRPr="000009D4" w:rsidRDefault="000504FD" w:rsidP="000504FD">
      <w:pPr>
        <w:rPr>
          <w:lang w:val="en-US"/>
        </w:rPr>
      </w:pPr>
    </w:p>
    <w:p w:rsidR="000504FD" w:rsidRPr="00541D5C" w:rsidRDefault="000504FD" w:rsidP="000504FD">
      <w:pPr>
        <w:rPr>
          <w:lang w:val="en-US"/>
        </w:rPr>
      </w:pPr>
      <w:r w:rsidRPr="00541D5C">
        <w:rPr>
          <w:lang w:val="en-US"/>
        </w:rPr>
        <w:t xml:space="preserve">This test case is an addition to the Statement of </w:t>
      </w:r>
      <w:r w:rsidR="00605AAD" w:rsidRPr="00541D5C">
        <w:rPr>
          <w:lang w:val="en-US"/>
        </w:rPr>
        <w:t>Work;</w:t>
      </w:r>
      <w:r w:rsidRPr="00541D5C">
        <w:rPr>
          <w:lang w:val="en-US"/>
        </w:rPr>
        <w:t xml:space="preserve"> see section 2.1.2 in the DNS Test Plan document</w:t>
      </w:r>
      <w:r w:rsidRPr="00541D5C">
        <w:rPr>
          <w:bCs/>
          <w:lang w:val="en-US"/>
        </w:rPr>
        <w:t>.</w:t>
      </w:r>
    </w:p>
    <w:p w:rsidR="000504FD" w:rsidRDefault="000504FD" w:rsidP="000504FD">
      <w:pPr>
        <w:pStyle w:val="Heading2"/>
      </w:pPr>
      <w:bookmarkStart w:id="162" w:name="_Toc367365619"/>
      <w:bookmarkStart w:id="163" w:name="_Toc259104893"/>
      <w:r w:rsidRPr="00C52E44">
        <w:t>Inputs</w:t>
      </w:r>
      <w:bookmarkEnd w:id="162"/>
      <w:bookmarkEnd w:id="163"/>
    </w:p>
    <w:p w:rsidR="000504FD" w:rsidRPr="009158CD" w:rsidRDefault="000504FD" w:rsidP="000504FD">
      <w:pPr>
        <w:rPr>
          <w:lang w:val="en-US"/>
        </w:rPr>
      </w:pPr>
      <w:r w:rsidRPr="009158CD">
        <w:rPr>
          <w:lang w:val="en-US"/>
        </w:rPr>
        <w:t xml:space="preserve">See section </w:t>
      </w:r>
      <w:r w:rsidR="00062EF0" w:rsidRPr="009158CD">
        <w:rPr>
          <w:lang w:val="en-US"/>
        </w:rPr>
        <w:fldChar w:fldCharType="begin"/>
      </w:r>
      <w:r w:rsidRPr="009158CD">
        <w:rPr>
          <w:lang w:val="en-US"/>
        </w:rPr>
        <w:instrText xml:space="preserve"> REF _Ref219534787 \r \h </w:instrText>
      </w:r>
      <w:r w:rsidR="00062EF0" w:rsidRPr="009158CD">
        <w:rPr>
          <w:lang w:val="en-US"/>
        </w:rPr>
      </w:r>
      <w:r w:rsidR="00062EF0" w:rsidRPr="009158CD">
        <w:rPr>
          <w:lang w:val="en-US"/>
        </w:rPr>
        <w:fldChar w:fldCharType="separate"/>
      </w:r>
      <w:r>
        <w:rPr>
          <w:lang w:val="en-US"/>
        </w:rPr>
        <w:t>2.3</w:t>
      </w:r>
      <w:r w:rsidR="00062EF0" w:rsidRPr="009158CD">
        <w:rPr>
          <w:lang w:val="en-US"/>
        </w:rPr>
        <w:fldChar w:fldCharType="end"/>
      </w:r>
      <w:r w:rsidRPr="009158CD">
        <w:rPr>
          <w:lang w:val="en-US"/>
        </w:rPr>
        <w:t xml:space="preserve"> for all input parameters.</w:t>
      </w:r>
    </w:p>
    <w:p w:rsidR="000504FD" w:rsidRPr="00C52E44" w:rsidRDefault="000504FD" w:rsidP="000504FD">
      <w:pPr>
        <w:pStyle w:val="Heading2"/>
      </w:pPr>
      <w:bookmarkStart w:id="164" w:name="_Toc367365620"/>
      <w:bookmarkStart w:id="165" w:name="_Toc259104894"/>
      <w:r w:rsidRPr="00C52E44">
        <w:t>Outcome(s)</w:t>
      </w:r>
      <w:bookmarkEnd w:id="164"/>
      <w:bookmarkEnd w:id="165"/>
    </w:p>
    <w:p w:rsidR="000504FD" w:rsidRDefault="00A43EE4" w:rsidP="000504FD">
      <w:pPr>
        <w:rPr>
          <w:lang w:val="en-US"/>
        </w:rPr>
      </w:pPr>
      <w:r>
        <w:rPr>
          <w:lang w:val="en-US"/>
        </w:rPr>
        <w:t>If any of the DNSKEY algorithm numbers does not match the IANA defined DNSKEY algorithm types</w:t>
      </w:r>
      <w:r w:rsidR="000504FD">
        <w:rPr>
          <w:lang w:val="en-US"/>
        </w:rPr>
        <w:t xml:space="preserve">, the test </w:t>
      </w:r>
      <w:r w:rsidR="00EE203A">
        <w:rPr>
          <w:lang w:val="en-US"/>
        </w:rPr>
        <w:t>emits a warning</w:t>
      </w:r>
      <w:r w:rsidR="000504FD">
        <w:rPr>
          <w:lang w:val="en-US"/>
        </w:rPr>
        <w:t>.</w:t>
      </w:r>
    </w:p>
    <w:p w:rsidR="000504FD" w:rsidRPr="00C52E44" w:rsidRDefault="000504FD" w:rsidP="000504FD">
      <w:pPr>
        <w:pStyle w:val="Heading2"/>
      </w:pPr>
      <w:bookmarkStart w:id="166" w:name="_Toc367365621"/>
      <w:bookmarkStart w:id="167" w:name="_Toc259104895"/>
      <w:r w:rsidRPr="00C52E44">
        <w:t>Environmental needs</w:t>
      </w:r>
      <w:bookmarkEnd w:id="166"/>
      <w:bookmarkEnd w:id="167"/>
    </w:p>
    <w:p w:rsidR="000504FD" w:rsidRPr="00C52E44" w:rsidRDefault="000504FD" w:rsidP="000504FD">
      <w:pPr>
        <w:pStyle w:val="ListParagraph"/>
        <w:ind w:left="0"/>
        <w:rPr>
          <w:lang w:val="en-US" w:eastAsia="en-US"/>
        </w:rPr>
      </w:pPr>
      <w:r w:rsidRPr="00C52E44">
        <w:rPr>
          <w:lang w:val="en-US" w:eastAsia="en-US"/>
        </w:rPr>
        <w:t xml:space="preserve">All authoritative name servers listed in the inputs section </w:t>
      </w:r>
      <w:r w:rsidR="00062EF0" w:rsidRPr="00C52E44">
        <w:rPr>
          <w:lang w:val="en-US" w:eastAsia="en-US"/>
        </w:rPr>
        <w:fldChar w:fldCharType="begin"/>
      </w:r>
      <w:r w:rsidRPr="00C52E44">
        <w:rPr>
          <w:lang w:val="en-US" w:eastAsia="en-US"/>
        </w:rPr>
        <w:instrText xml:space="preserve"> REF _Ref219434608 \r \h </w:instrText>
      </w:r>
      <w:r w:rsidR="00062EF0" w:rsidRPr="00C52E44">
        <w:rPr>
          <w:lang w:val="en-US" w:eastAsia="en-US"/>
        </w:rPr>
      </w:r>
      <w:r w:rsidR="00062EF0" w:rsidRPr="00C52E44">
        <w:rPr>
          <w:lang w:val="en-US" w:eastAsia="en-US"/>
        </w:rPr>
        <w:fldChar w:fldCharType="separate"/>
      </w:r>
      <w:r>
        <w:rPr>
          <w:lang w:val="en-US" w:eastAsia="en-US"/>
        </w:rPr>
        <w:t>2.3</w:t>
      </w:r>
      <w:r w:rsidR="00062EF0" w:rsidRPr="00C52E44">
        <w:rPr>
          <w:lang w:val="en-US" w:eastAsia="en-US"/>
        </w:rPr>
        <w:fldChar w:fldCharType="end"/>
      </w:r>
      <w:r w:rsidRPr="00C52E44">
        <w:rPr>
          <w:lang w:val="en-US" w:eastAsia="en-US"/>
        </w:rPr>
        <w:t xml:space="preserve"> should be authoritative for the designated zone.</w:t>
      </w:r>
    </w:p>
    <w:p w:rsidR="000504FD" w:rsidRPr="00C52E44" w:rsidRDefault="000504FD" w:rsidP="000504FD">
      <w:pPr>
        <w:pStyle w:val="Heading2"/>
      </w:pPr>
      <w:bookmarkStart w:id="168" w:name="_Toc367365622"/>
      <w:bookmarkStart w:id="169" w:name="_Toc259104896"/>
      <w:r w:rsidRPr="00C52E44">
        <w:t>Special procedural requirements</w:t>
      </w:r>
      <w:bookmarkEnd w:id="168"/>
      <w:bookmarkEnd w:id="169"/>
    </w:p>
    <w:p w:rsidR="000504FD" w:rsidRPr="00C52E44" w:rsidRDefault="000504FD" w:rsidP="000504FD">
      <w:pPr>
        <w:rPr>
          <w:lang w:val="en-US"/>
        </w:rPr>
      </w:pPr>
      <w:r>
        <w:rPr>
          <w:lang w:val="en-US"/>
        </w:rPr>
        <w:t>This test has no special procedural requirements.</w:t>
      </w:r>
    </w:p>
    <w:p w:rsidR="000504FD" w:rsidRPr="00C52E44" w:rsidRDefault="000504FD" w:rsidP="000504FD">
      <w:pPr>
        <w:pStyle w:val="Heading2"/>
      </w:pPr>
      <w:bookmarkStart w:id="170" w:name="_Toc367365623"/>
      <w:bookmarkStart w:id="171" w:name="_Toc259104897"/>
      <w:proofErr w:type="spellStart"/>
      <w:r w:rsidRPr="00C52E44">
        <w:t>Intercase</w:t>
      </w:r>
      <w:proofErr w:type="spellEnd"/>
      <w:r w:rsidRPr="00C52E44">
        <w:t xml:space="preserve"> dependencies</w:t>
      </w:r>
      <w:bookmarkEnd w:id="170"/>
      <w:bookmarkEnd w:id="171"/>
    </w:p>
    <w:p w:rsidR="000504FD" w:rsidRPr="00C52E44" w:rsidRDefault="000504FD" w:rsidP="000504FD">
      <w:pPr>
        <w:rPr>
          <w:lang w:val="en-US"/>
        </w:rPr>
      </w:pPr>
      <w:r w:rsidRPr="00C52E44">
        <w:rPr>
          <w:lang w:val="en-US"/>
        </w:rPr>
        <w:t xml:space="preserve">This test has no </w:t>
      </w:r>
      <w:proofErr w:type="spellStart"/>
      <w:r w:rsidRPr="00C52E44">
        <w:rPr>
          <w:lang w:val="en-US"/>
        </w:rPr>
        <w:t>intercase</w:t>
      </w:r>
      <w:proofErr w:type="spellEnd"/>
      <w:r w:rsidRPr="00C52E44">
        <w:rPr>
          <w:lang w:val="en-US"/>
        </w:rPr>
        <w:t xml:space="preserve"> dependencies.</w:t>
      </w:r>
    </w:p>
    <w:p w:rsidR="000504FD" w:rsidRPr="00C52E44" w:rsidRDefault="000504FD" w:rsidP="000504FD">
      <w:pPr>
        <w:pStyle w:val="Heading2"/>
      </w:pPr>
      <w:bookmarkStart w:id="172" w:name="_Toc367365624"/>
      <w:bookmarkStart w:id="173" w:name="_Toc259104898"/>
      <w:r w:rsidRPr="00C52E44">
        <w:t>Ordered description of steps to be taken to execute the test case</w:t>
      </w:r>
      <w:bookmarkEnd w:id="172"/>
      <w:bookmarkEnd w:id="173"/>
    </w:p>
    <w:p w:rsidR="000504FD" w:rsidRPr="00C52E44" w:rsidRDefault="000504FD" w:rsidP="000504FD">
      <w:pPr>
        <w:rPr>
          <w:lang w:val="en-US"/>
        </w:rPr>
      </w:pPr>
      <w:r w:rsidRPr="00C52E44">
        <w:rPr>
          <w:lang w:val="en-US"/>
        </w:rPr>
        <w:t xml:space="preserve">The test program is executed with all of the input parameters described in section </w:t>
      </w:r>
      <w:r w:rsidR="00062EF0" w:rsidRPr="00C52E44">
        <w:rPr>
          <w:lang w:val="en-US"/>
        </w:rPr>
        <w:fldChar w:fldCharType="begin"/>
      </w:r>
      <w:r w:rsidRPr="00C52E44">
        <w:rPr>
          <w:lang w:val="en-US"/>
        </w:rPr>
        <w:instrText xml:space="preserve"> REF _Ref219434669 \r \h </w:instrText>
      </w:r>
      <w:r w:rsidR="00062EF0" w:rsidRPr="00C52E44">
        <w:rPr>
          <w:lang w:val="en-US"/>
        </w:rPr>
      </w:r>
      <w:r w:rsidR="00062EF0" w:rsidRPr="00C52E44">
        <w:rPr>
          <w:lang w:val="en-US"/>
        </w:rPr>
        <w:fldChar w:fldCharType="separate"/>
      </w:r>
      <w:r>
        <w:rPr>
          <w:lang w:val="en-US"/>
        </w:rPr>
        <w:t>2.3</w:t>
      </w:r>
      <w:r w:rsidR="00062EF0" w:rsidRPr="00C52E44">
        <w:rPr>
          <w:lang w:val="en-US"/>
        </w:rPr>
        <w:fldChar w:fldCharType="end"/>
      </w:r>
      <w:r w:rsidRPr="00C52E44">
        <w:rPr>
          <w:lang w:val="en-US"/>
        </w:rPr>
        <w:t>.</w:t>
      </w:r>
    </w:p>
    <w:p w:rsidR="000504FD" w:rsidRDefault="000504FD" w:rsidP="000504FD">
      <w:pPr>
        <w:rPr>
          <w:lang w:val="en-US"/>
        </w:rPr>
      </w:pPr>
    </w:p>
    <w:p w:rsidR="000504FD" w:rsidRPr="00C52E44" w:rsidRDefault="0054475F" w:rsidP="000504FD">
      <w:pPr>
        <w:rPr>
          <w:lang w:val="en-US"/>
        </w:rPr>
      </w:pPr>
      <w:r>
        <w:rPr>
          <w:lang w:val="en-US"/>
        </w:rPr>
        <w:t>All</w:t>
      </w:r>
      <w:r w:rsidR="000504FD">
        <w:rPr>
          <w:lang w:val="en-US"/>
        </w:rPr>
        <w:t xml:space="preserve"> </w:t>
      </w:r>
      <w:r>
        <w:rPr>
          <w:lang w:val="en-US"/>
        </w:rPr>
        <w:t>DNSKEY</w:t>
      </w:r>
      <w:r w:rsidR="000504FD">
        <w:rPr>
          <w:lang w:val="en-US"/>
        </w:rPr>
        <w:t xml:space="preserve"> records are retrieved </w:t>
      </w:r>
      <w:r>
        <w:rPr>
          <w:lang w:val="en-US"/>
        </w:rPr>
        <w:t>from the designated zone</w:t>
      </w:r>
      <w:r w:rsidR="000504FD">
        <w:rPr>
          <w:lang w:val="en-US"/>
        </w:rPr>
        <w:t xml:space="preserve">. </w:t>
      </w:r>
      <w:r w:rsidR="00A43EE4">
        <w:rPr>
          <w:lang w:val="en-US"/>
        </w:rPr>
        <w:t>The DNSKEY algorithm number is derived from the DNSKEY record and compared to the list of valid DNSKEY algorithms as defined by IANA.</w:t>
      </w:r>
      <w:r w:rsidR="00A43EE4">
        <w:rPr>
          <w:rStyle w:val="FootnoteReference"/>
          <w:lang w:val="en-US"/>
        </w:rPr>
        <w:footnoteReference w:id="3"/>
      </w:r>
    </w:p>
    <w:p w:rsidR="000504FD" w:rsidRPr="00C52E44" w:rsidRDefault="000504FD" w:rsidP="00C52E44">
      <w:pPr>
        <w:rPr>
          <w:lang w:val="en-US"/>
        </w:rPr>
      </w:pPr>
    </w:p>
    <w:p w:rsidR="00B229F2" w:rsidRPr="00C52E44" w:rsidRDefault="00B229F2" w:rsidP="00B229F2">
      <w:pPr>
        <w:pStyle w:val="Heading1"/>
      </w:pPr>
      <w:bookmarkStart w:id="174" w:name="_Toc367365625"/>
      <w:bookmarkStart w:id="175" w:name="_Toc259104899"/>
      <w:r w:rsidRPr="00C52E44">
        <w:lastRenderedPageBreak/>
        <w:t>Global</w:t>
      </w:r>
      <w:bookmarkEnd w:id="174"/>
      <w:bookmarkEnd w:id="175"/>
    </w:p>
    <w:p w:rsidR="00B229F2" w:rsidRDefault="00B229F2" w:rsidP="00B229F2">
      <w:pPr>
        <w:pStyle w:val="Heading2"/>
      </w:pPr>
      <w:bookmarkStart w:id="176" w:name="_Toc367365626"/>
      <w:bookmarkStart w:id="177" w:name="_Toc259104900"/>
      <w:r w:rsidRPr="00C52E44">
        <w:t>Glossary</w:t>
      </w:r>
      <w:bookmarkEnd w:id="176"/>
      <w:bookmarkEnd w:id="177"/>
    </w:p>
    <w:p w:rsidR="000A6832" w:rsidRPr="000A6832" w:rsidRDefault="000A6832" w:rsidP="000A6832">
      <w:pPr>
        <w:rPr>
          <w:lang w:val="en-US" w:eastAsia="en-US"/>
        </w:rPr>
      </w:pPr>
      <w:r>
        <w:rPr>
          <w:lang w:val="en-US" w:eastAsia="en-US"/>
        </w:rPr>
        <w:t>The glossary is available in the Master Test Plan.</w:t>
      </w:r>
    </w:p>
    <w:p w:rsidR="00B229F2" w:rsidRDefault="00B229F2" w:rsidP="00B229F2">
      <w:pPr>
        <w:pStyle w:val="Heading2"/>
      </w:pPr>
      <w:bookmarkStart w:id="178" w:name="_Toc367365627"/>
      <w:bookmarkStart w:id="179" w:name="_Toc259104901"/>
      <w:r w:rsidRPr="00C52E44">
        <w:t>Document change procedures</w:t>
      </w:r>
      <w:bookmarkEnd w:id="178"/>
      <w:bookmarkEnd w:id="179"/>
    </w:p>
    <w:p w:rsidR="000A6832" w:rsidRPr="000A6832" w:rsidRDefault="000A6832" w:rsidP="000A6832">
      <w:pPr>
        <w:rPr>
          <w:lang w:val="en-US" w:eastAsia="en-US"/>
        </w:rPr>
      </w:pPr>
      <w:r>
        <w:rPr>
          <w:lang w:val="en-US" w:eastAsia="en-US"/>
        </w:rPr>
        <w:t>Document change procedures are documented in the Master Test Plan.</w:t>
      </w:r>
    </w:p>
    <w:sectPr w:rsidR="000A6832" w:rsidRPr="000A6832" w:rsidSect="00C4736E">
      <w:headerReference w:type="default" r:id="rId24"/>
      <w:footerReference w:type="default" r:id="rId25"/>
      <w:headerReference w:type="first" r:id="rId26"/>
      <w:pgSz w:w="11906" w:h="16838"/>
      <w:pgMar w:top="1418" w:right="851" w:bottom="1418" w:left="1134" w:header="56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DEB" w:rsidRDefault="00512DEB" w:rsidP="00C635A8">
      <w:r>
        <w:separator/>
      </w:r>
    </w:p>
  </w:endnote>
  <w:endnote w:type="continuationSeparator" w:id="0">
    <w:p w:rsidR="00512DEB" w:rsidRDefault="00512DEB" w:rsidP="00C635A8">
      <w:r>
        <w:continuationSeparator/>
      </w:r>
    </w:p>
  </w:endnote>
  <w:endnote w:type="continuationNotice" w:id="1">
    <w:p w:rsidR="00512DEB" w:rsidRDefault="00512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Garamond 3 LT Std">
    <w:altName w:val="Cambria"/>
    <w:panose1 w:val="00000000000000000000"/>
    <w:charset w:val="00"/>
    <w:family w:val="roman"/>
    <w:notTrueType/>
    <w:pitch w:val="variable"/>
    <w:sig w:usb0="800000AF" w:usb1="5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kzidenz-Grotesk Pro Bold">
    <w:altName w:val="Arial"/>
    <w:panose1 w:val="00000000000000000000"/>
    <w:charset w:val="00"/>
    <w:family w:val="modern"/>
    <w:notTrueType/>
    <w:pitch w:val="variable"/>
    <w:sig w:usb0="A00000AF" w:usb1="5000205B" w:usb2="00000000" w:usb3="00000000" w:csb0="0000009B"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EB" w:rsidRPr="00E63B8C" w:rsidRDefault="00512DEB" w:rsidP="00E63B8C">
    <w:pPr>
      <w:pStyle w:val="Footer"/>
      <w:rPr>
        <w:rFonts w:ascii="Cambria" w:eastAsia="Cambria" w:hAnsi="Cambria"/>
        <w:sz w:val="22"/>
        <w:lang w:val="en-US"/>
      </w:rPr>
    </w:pPr>
    <w:r w:rsidRPr="00E63B8C">
      <w:rPr>
        <w:rFonts w:ascii="Cambria" w:eastAsia="Cambria" w:hAnsi="Cambria"/>
        <w:sz w:val="22"/>
        <w:lang w:val="en-US"/>
      </w:rPr>
      <w:t>P</w:t>
    </w:r>
    <w:r>
      <w:rPr>
        <w:rFonts w:ascii="Cambria" w:eastAsia="Cambria" w:hAnsi="Cambria"/>
        <w:sz w:val="22"/>
        <w:lang w:val="en-US"/>
      </w:rPr>
      <w:t xml:space="preserve">DT </w:t>
    </w:r>
    <w:r w:rsidRPr="00E63B8C">
      <w:rPr>
        <w:rFonts w:ascii="Cambria" w:eastAsia="Cambria" w:hAnsi="Cambria"/>
        <w:sz w:val="22"/>
        <w:lang w:val="en-US"/>
      </w:rPr>
      <w:t>DNS DNSSEC Test Cases</w:t>
    </w:r>
    <w:r>
      <w:rPr>
        <w:rFonts w:ascii="Cambria" w:eastAsia="Cambria" w:hAnsi="Cambria"/>
        <w:sz w:val="22"/>
        <w:lang w:val="en-US"/>
      </w:rPr>
      <w:tab/>
    </w:r>
    <w:r>
      <w:rPr>
        <w:rFonts w:ascii="Cambria" w:eastAsia="Cambria" w:hAnsi="Cambria"/>
        <w:sz w:val="22"/>
        <w:lang w:val="en-US"/>
      </w:rPr>
      <w:tab/>
    </w:r>
    <w:r>
      <w:rPr>
        <w:rFonts w:ascii="Cambria" w:eastAsia="Cambria" w:hAnsi="Cambria"/>
        <w:sz w:val="22"/>
        <w:lang w:val="en-US"/>
      </w:rPr>
      <w:tab/>
    </w:r>
    <w:r w:rsidRPr="00E63B8C">
      <w:rPr>
        <w:rFonts w:ascii="Cambria" w:eastAsia="Cambria" w:hAnsi="Cambria"/>
        <w:sz w:val="22"/>
        <w:lang w:val="en-US"/>
      </w:rPr>
      <w:fldChar w:fldCharType="begin"/>
    </w:r>
    <w:r w:rsidRPr="00E63B8C">
      <w:rPr>
        <w:rFonts w:ascii="Cambria" w:eastAsia="Cambria" w:hAnsi="Cambria"/>
        <w:sz w:val="22"/>
        <w:lang w:val="en-US"/>
      </w:rPr>
      <w:instrText xml:space="preserve">PAGE  </w:instrText>
    </w:r>
    <w:r w:rsidRPr="00E63B8C">
      <w:rPr>
        <w:rFonts w:ascii="Cambria" w:eastAsia="Cambria" w:hAnsi="Cambria"/>
        <w:sz w:val="22"/>
        <w:lang w:val="en-US"/>
      </w:rPr>
      <w:fldChar w:fldCharType="separate"/>
    </w:r>
    <w:r w:rsidR="00C02AC0">
      <w:rPr>
        <w:rFonts w:ascii="Cambria" w:eastAsia="Cambria" w:hAnsi="Cambria"/>
        <w:noProof/>
        <w:sz w:val="22"/>
        <w:lang w:val="en-US"/>
      </w:rPr>
      <w:t>9</w:t>
    </w:r>
    <w:r w:rsidRPr="00E63B8C">
      <w:rPr>
        <w:rFonts w:ascii="Cambria" w:eastAsia="Cambria" w:hAnsi="Cambria"/>
        <w:sz w:val="22"/>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DEB" w:rsidRDefault="00512DEB" w:rsidP="00C635A8">
      <w:r>
        <w:separator/>
      </w:r>
    </w:p>
  </w:footnote>
  <w:footnote w:type="continuationSeparator" w:id="0">
    <w:p w:rsidR="00512DEB" w:rsidRDefault="00512DEB" w:rsidP="00C635A8">
      <w:r>
        <w:continuationSeparator/>
      </w:r>
    </w:p>
  </w:footnote>
  <w:footnote w:type="continuationNotice" w:id="1">
    <w:p w:rsidR="00512DEB" w:rsidRDefault="00512DEB"/>
  </w:footnote>
  <w:footnote w:id="2">
    <w:p w:rsidR="00512DEB" w:rsidRDefault="00512DEB">
      <w:pPr>
        <w:pStyle w:val="FootnoteText"/>
      </w:pPr>
      <w:r>
        <w:rPr>
          <w:rStyle w:val="FootnoteReference"/>
        </w:rPr>
        <w:footnoteRef/>
      </w:r>
      <w:r>
        <w:t xml:space="preserve"> </w:t>
      </w:r>
      <w:r w:rsidRPr="00B40F34">
        <w:t>http://www.iana.org/procedures/root-dnssec-records.html</w:t>
      </w:r>
    </w:p>
  </w:footnote>
  <w:footnote w:id="3">
    <w:p w:rsidR="00512DEB" w:rsidRDefault="00512DEB">
      <w:pPr>
        <w:pStyle w:val="FootnoteText"/>
      </w:pPr>
      <w:r>
        <w:rPr>
          <w:rStyle w:val="FootnoteReference"/>
        </w:rPr>
        <w:footnoteRef/>
      </w:r>
      <w:r>
        <w:t xml:space="preserve"> </w:t>
      </w:r>
      <w:r w:rsidRPr="00A43EE4">
        <w:t>http://www.iana.org/assignments/dns-sec-alg-numbers/dns-sec-alg-numbers.xml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EB" w:rsidRPr="00452532" w:rsidRDefault="00512DEB" w:rsidP="00E63B8C">
    <w:pPr>
      <w:pStyle w:val="Header"/>
      <w:tabs>
        <w:tab w:val="clear" w:pos="4536"/>
        <w:tab w:val="center" w:pos="4962"/>
      </w:tabs>
      <w:jc w:val="right"/>
      <w:rPr>
        <w:lang w:val="en-US"/>
      </w:rPr>
    </w:pPr>
    <w:r>
      <w:rPr>
        <w:noProof/>
        <w:lang w:val="en-US"/>
      </w:rPr>
      <w:drawing>
        <wp:inline distT="0" distB="0" distL="0" distR="0">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DEB" w:rsidRDefault="00512DEB" w:rsidP="00E63B8C">
    <w:pPr>
      <w:pStyle w:val="Header"/>
      <w:jc w:val="right"/>
    </w:pPr>
    <w:r>
      <w:rPr>
        <w:noProof/>
        <w:lang w:val="en-US"/>
      </w:rPr>
      <w:drawing>
        <wp:inline distT="0" distB="0" distL="0" distR="0">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D86BF0"/>
    <w:lvl w:ilvl="0">
      <w:start w:val="1"/>
      <w:numFmt w:val="bullet"/>
      <w:pStyle w:val="ListBullet2"/>
      <w:lvlText w:val=""/>
      <w:lvlJc w:val="left"/>
      <w:pPr>
        <w:ind w:left="643" w:hanging="360"/>
      </w:pPr>
      <w:rPr>
        <w:rFonts w:ascii="Symbol" w:hAnsi="Symbol" w:hint="default"/>
        <w:color w:val="4497C3" w:themeColor="text2"/>
        <w:sz w:val="28"/>
      </w:rPr>
    </w:lvl>
  </w:abstractNum>
  <w:abstractNum w:abstractNumId="1">
    <w:nsid w:val="FFFFFF89"/>
    <w:multiLevelType w:val="singleLevel"/>
    <w:tmpl w:val="B42A5CF6"/>
    <w:lvl w:ilvl="0">
      <w:start w:val="1"/>
      <w:numFmt w:val="bullet"/>
      <w:pStyle w:val="ListBullet"/>
      <w:lvlText w:val=""/>
      <w:lvlJc w:val="left"/>
      <w:pPr>
        <w:ind w:left="1778" w:hanging="360"/>
      </w:pPr>
      <w:rPr>
        <w:rFonts w:ascii="Symbol" w:hAnsi="Symbol" w:hint="default"/>
        <w:color w:val="4497C3" w:themeColor="text2"/>
        <w:sz w:val="28"/>
      </w:rPr>
    </w:lvl>
  </w:abstractNum>
  <w:abstractNum w:abstractNumId="2">
    <w:nsid w:val="00000003"/>
    <w:multiLevelType w:val="multilevel"/>
    <w:tmpl w:val="02D28B4A"/>
    <w:lvl w:ilvl="0">
      <w:start w:val="1"/>
      <w:numFmt w:val="decimal"/>
      <w:pStyle w:val="Heading1"/>
      <w:lvlText w:val="%1."/>
      <w:lvlJc w:val="left"/>
      <w:pPr>
        <w:tabs>
          <w:tab w:val="num" w:pos="0"/>
        </w:tabs>
        <w:ind w:left="0" w:firstLine="0"/>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167F2B2A"/>
    <w:multiLevelType w:val="multilevel"/>
    <w:tmpl w:val="E9F85482"/>
    <w:styleLink w:val="Formatmall1"/>
    <w:lvl w:ilvl="0">
      <w:start w:val="1"/>
      <w:numFmt w:val="decimal"/>
      <w:pStyle w:val="Referenser"/>
      <w:lvlText w:val="[%1]"/>
      <w:lvlJc w:val="left"/>
      <w:pPr>
        <w:ind w:left="567" w:hanging="567"/>
      </w:pPr>
      <w:rPr>
        <w:rFonts w:ascii="Tahoma" w:hAnsi="Tahoma"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8E37A91"/>
    <w:multiLevelType w:val="multilevel"/>
    <w:tmpl w:val="B2FAB5B4"/>
    <w:numStyleLink w:val="NumreradeRuriker"/>
  </w:abstractNum>
  <w:abstractNum w:abstractNumId="5">
    <w:nsid w:val="2FED460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6453DD0"/>
    <w:multiLevelType w:val="multilevel"/>
    <w:tmpl w:val="E9F85482"/>
    <w:numStyleLink w:val="Formatmall1"/>
  </w:abstractNum>
  <w:abstractNum w:abstractNumId="7">
    <w:nsid w:val="38001C6E"/>
    <w:multiLevelType w:val="hybridMultilevel"/>
    <w:tmpl w:val="C00C1F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4877513A"/>
    <w:multiLevelType w:val="hybridMultilevel"/>
    <w:tmpl w:val="76F2969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4CD25572"/>
    <w:multiLevelType w:val="multilevel"/>
    <w:tmpl w:val="B2FAB5B4"/>
    <w:styleLink w:val="NumreradeRuriker"/>
    <w:lvl w:ilvl="0">
      <w:start w:val="1"/>
      <w:numFmt w:val="decimal"/>
      <w:pStyle w:val="NRubrik1"/>
      <w:lvlText w:val="%1"/>
      <w:lvlJc w:val="left"/>
      <w:pPr>
        <w:ind w:left="851" w:hanging="851"/>
      </w:pPr>
      <w:rPr>
        <w:rFonts w:hint="default"/>
      </w:rPr>
    </w:lvl>
    <w:lvl w:ilvl="1">
      <w:start w:val="1"/>
      <w:numFmt w:val="decimal"/>
      <w:pStyle w:val="NRubrik2"/>
      <w:lvlText w:val="%1.%2"/>
      <w:lvlJc w:val="left"/>
      <w:pPr>
        <w:ind w:left="851" w:hanging="851"/>
      </w:pPr>
      <w:rPr>
        <w:rFonts w:hint="default"/>
      </w:rPr>
    </w:lvl>
    <w:lvl w:ilvl="2">
      <w:start w:val="1"/>
      <w:numFmt w:val="decimal"/>
      <w:pStyle w:val="NRubrik3"/>
      <w:lvlText w:val="%1.%2.%3"/>
      <w:lvlJc w:val="left"/>
      <w:pPr>
        <w:ind w:left="851" w:hanging="851"/>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0">
    <w:nsid w:val="50B8690F"/>
    <w:multiLevelType w:val="hybridMultilevel"/>
    <w:tmpl w:val="88B28F3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532A3A08"/>
    <w:multiLevelType w:val="hybridMultilevel"/>
    <w:tmpl w:val="12E63D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5C8531E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ED018AC"/>
    <w:multiLevelType w:val="hybridMultilevel"/>
    <w:tmpl w:val="78A4BB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2"/>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0"/>
  </w:num>
  <w:num w:numId="11">
    <w:abstractNumId w:val="2"/>
  </w:num>
  <w:num w:numId="12">
    <w:abstractNumId w:val="11"/>
  </w:num>
  <w:num w:numId="13">
    <w:abstractNumId w:val="7"/>
  </w:num>
  <w:num w:numId="14">
    <w:abstractNumId w:val="13"/>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activeWritingStyle w:appName="MSWord" w:lang="en-US" w:vendorID="64" w:dllVersion="131078" w:nlCheck="1" w:checkStyle="1"/>
  <w:activeWritingStyle w:appName="MSWord" w:lang="en-GB" w:vendorID="64" w:dllVersion="131078" w:nlCheck="1" w:checkStyle="1"/>
  <w:proofState w:spelling="clean" w:grammar="clean"/>
  <w:trackRevisions/>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
  <w:rsids>
    <w:rsidRoot w:val="00CD0417"/>
    <w:rsid w:val="000009D4"/>
    <w:rsid w:val="00021A20"/>
    <w:rsid w:val="00025360"/>
    <w:rsid w:val="000309D9"/>
    <w:rsid w:val="0004138E"/>
    <w:rsid w:val="000504FD"/>
    <w:rsid w:val="00062EF0"/>
    <w:rsid w:val="000639C7"/>
    <w:rsid w:val="00083B1C"/>
    <w:rsid w:val="00090561"/>
    <w:rsid w:val="0009663C"/>
    <w:rsid w:val="0009781F"/>
    <w:rsid w:val="00097AA7"/>
    <w:rsid w:val="000A6832"/>
    <w:rsid w:val="000A7706"/>
    <w:rsid w:val="000B0B6B"/>
    <w:rsid w:val="000D21BC"/>
    <w:rsid w:val="000E311A"/>
    <w:rsid w:val="000E4E68"/>
    <w:rsid w:val="000F2722"/>
    <w:rsid w:val="0012042E"/>
    <w:rsid w:val="0012465A"/>
    <w:rsid w:val="00124849"/>
    <w:rsid w:val="001423F7"/>
    <w:rsid w:val="001523B9"/>
    <w:rsid w:val="00156CE2"/>
    <w:rsid w:val="001613F4"/>
    <w:rsid w:val="0016204E"/>
    <w:rsid w:val="00162C63"/>
    <w:rsid w:val="00167DE7"/>
    <w:rsid w:val="00170852"/>
    <w:rsid w:val="00177C9D"/>
    <w:rsid w:val="001A5841"/>
    <w:rsid w:val="001C3CF9"/>
    <w:rsid w:val="001D6205"/>
    <w:rsid w:val="001E3006"/>
    <w:rsid w:val="0020180B"/>
    <w:rsid w:val="00201CF8"/>
    <w:rsid w:val="0020623A"/>
    <w:rsid w:val="002113EB"/>
    <w:rsid w:val="00215342"/>
    <w:rsid w:val="00220FCE"/>
    <w:rsid w:val="00226698"/>
    <w:rsid w:val="00231892"/>
    <w:rsid w:val="00231BE6"/>
    <w:rsid w:val="00262DE1"/>
    <w:rsid w:val="0026582A"/>
    <w:rsid w:val="002659EC"/>
    <w:rsid w:val="00265A73"/>
    <w:rsid w:val="0027206F"/>
    <w:rsid w:val="00277864"/>
    <w:rsid w:val="002853F4"/>
    <w:rsid w:val="002860FC"/>
    <w:rsid w:val="0029407A"/>
    <w:rsid w:val="00297114"/>
    <w:rsid w:val="002A0B7A"/>
    <w:rsid w:val="002B5A88"/>
    <w:rsid w:val="002D5C44"/>
    <w:rsid w:val="002E0765"/>
    <w:rsid w:val="002E1B95"/>
    <w:rsid w:val="002E1B97"/>
    <w:rsid w:val="002F1AC3"/>
    <w:rsid w:val="002F3F90"/>
    <w:rsid w:val="00300538"/>
    <w:rsid w:val="0030570B"/>
    <w:rsid w:val="003168A5"/>
    <w:rsid w:val="00327DBE"/>
    <w:rsid w:val="003437F9"/>
    <w:rsid w:val="0036132C"/>
    <w:rsid w:val="00362752"/>
    <w:rsid w:val="003641E5"/>
    <w:rsid w:val="00367455"/>
    <w:rsid w:val="00370914"/>
    <w:rsid w:val="003746AF"/>
    <w:rsid w:val="00380668"/>
    <w:rsid w:val="00383014"/>
    <w:rsid w:val="00386ABB"/>
    <w:rsid w:val="003A2CD8"/>
    <w:rsid w:val="003B397F"/>
    <w:rsid w:val="003B46C5"/>
    <w:rsid w:val="003B71AC"/>
    <w:rsid w:val="003C1B85"/>
    <w:rsid w:val="003C368D"/>
    <w:rsid w:val="003D1DCE"/>
    <w:rsid w:val="003D58ED"/>
    <w:rsid w:val="004146A6"/>
    <w:rsid w:val="004427B2"/>
    <w:rsid w:val="00452532"/>
    <w:rsid w:val="00465838"/>
    <w:rsid w:val="00474EA0"/>
    <w:rsid w:val="0048307E"/>
    <w:rsid w:val="00492839"/>
    <w:rsid w:val="004D391F"/>
    <w:rsid w:val="004F23F2"/>
    <w:rsid w:val="00505961"/>
    <w:rsid w:val="005060CD"/>
    <w:rsid w:val="00512DEB"/>
    <w:rsid w:val="00515FA0"/>
    <w:rsid w:val="00520801"/>
    <w:rsid w:val="005304D5"/>
    <w:rsid w:val="00530A7E"/>
    <w:rsid w:val="0053134E"/>
    <w:rsid w:val="005321D7"/>
    <w:rsid w:val="0053594F"/>
    <w:rsid w:val="00541D5C"/>
    <w:rsid w:val="005439A7"/>
    <w:rsid w:val="0054475F"/>
    <w:rsid w:val="0055087B"/>
    <w:rsid w:val="00574F28"/>
    <w:rsid w:val="00592889"/>
    <w:rsid w:val="005C1938"/>
    <w:rsid w:val="005F54A2"/>
    <w:rsid w:val="00605AAD"/>
    <w:rsid w:val="00622D5B"/>
    <w:rsid w:val="00645AEC"/>
    <w:rsid w:val="00646F3A"/>
    <w:rsid w:val="00660A75"/>
    <w:rsid w:val="00660AD8"/>
    <w:rsid w:val="00676528"/>
    <w:rsid w:val="0068033B"/>
    <w:rsid w:val="006831AF"/>
    <w:rsid w:val="00693776"/>
    <w:rsid w:val="0069497A"/>
    <w:rsid w:val="00694EC8"/>
    <w:rsid w:val="00696FFD"/>
    <w:rsid w:val="006A1CAB"/>
    <w:rsid w:val="006C3540"/>
    <w:rsid w:val="006C4973"/>
    <w:rsid w:val="006C7367"/>
    <w:rsid w:val="006D2C4B"/>
    <w:rsid w:val="006D3642"/>
    <w:rsid w:val="006D3672"/>
    <w:rsid w:val="006D5E43"/>
    <w:rsid w:val="006E4739"/>
    <w:rsid w:val="0070488A"/>
    <w:rsid w:val="0071024F"/>
    <w:rsid w:val="007234A8"/>
    <w:rsid w:val="00727EBF"/>
    <w:rsid w:val="007404B9"/>
    <w:rsid w:val="007477BE"/>
    <w:rsid w:val="00750A39"/>
    <w:rsid w:val="00756A4A"/>
    <w:rsid w:val="00767322"/>
    <w:rsid w:val="00781F6F"/>
    <w:rsid w:val="00786434"/>
    <w:rsid w:val="007C02D8"/>
    <w:rsid w:val="007C529A"/>
    <w:rsid w:val="007C5308"/>
    <w:rsid w:val="007D1A09"/>
    <w:rsid w:val="007E2A67"/>
    <w:rsid w:val="00812EE4"/>
    <w:rsid w:val="00813C09"/>
    <w:rsid w:val="00817B98"/>
    <w:rsid w:val="008236F9"/>
    <w:rsid w:val="00845BFE"/>
    <w:rsid w:val="008515EC"/>
    <w:rsid w:val="0085411C"/>
    <w:rsid w:val="00863F89"/>
    <w:rsid w:val="0087367B"/>
    <w:rsid w:val="00873B30"/>
    <w:rsid w:val="00883540"/>
    <w:rsid w:val="008B7E9F"/>
    <w:rsid w:val="008C758A"/>
    <w:rsid w:val="008D0228"/>
    <w:rsid w:val="008D27CB"/>
    <w:rsid w:val="008D2EDE"/>
    <w:rsid w:val="008E3A92"/>
    <w:rsid w:val="008F1101"/>
    <w:rsid w:val="008F194F"/>
    <w:rsid w:val="008F1BAA"/>
    <w:rsid w:val="008F27DA"/>
    <w:rsid w:val="0091406F"/>
    <w:rsid w:val="009158CD"/>
    <w:rsid w:val="00930BC8"/>
    <w:rsid w:val="009348E2"/>
    <w:rsid w:val="009416C9"/>
    <w:rsid w:val="009426EC"/>
    <w:rsid w:val="009538E0"/>
    <w:rsid w:val="00955009"/>
    <w:rsid w:val="0095737A"/>
    <w:rsid w:val="00981EBA"/>
    <w:rsid w:val="00986601"/>
    <w:rsid w:val="0099014A"/>
    <w:rsid w:val="009A16BD"/>
    <w:rsid w:val="009A7D64"/>
    <w:rsid w:val="009B4177"/>
    <w:rsid w:val="009B6A94"/>
    <w:rsid w:val="009C3297"/>
    <w:rsid w:val="009C3B72"/>
    <w:rsid w:val="009D2510"/>
    <w:rsid w:val="009D7FEF"/>
    <w:rsid w:val="009E5CF9"/>
    <w:rsid w:val="009F09E0"/>
    <w:rsid w:val="009F1C69"/>
    <w:rsid w:val="009F2AEE"/>
    <w:rsid w:val="00A00A9C"/>
    <w:rsid w:val="00A011F3"/>
    <w:rsid w:val="00A1216B"/>
    <w:rsid w:val="00A16CA0"/>
    <w:rsid w:val="00A20103"/>
    <w:rsid w:val="00A43A9D"/>
    <w:rsid w:val="00A43EE4"/>
    <w:rsid w:val="00A50555"/>
    <w:rsid w:val="00A553C1"/>
    <w:rsid w:val="00A555A0"/>
    <w:rsid w:val="00A9741E"/>
    <w:rsid w:val="00AC0174"/>
    <w:rsid w:val="00AC079E"/>
    <w:rsid w:val="00AC0F7C"/>
    <w:rsid w:val="00AC4FB3"/>
    <w:rsid w:val="00AD3D31"/>
    <w:rsid w:val="00AE269D"/>
    <w:rsid w:val="00AE4A51"/>
    <w:rsid w:val="00AE73FA"/>
    <w:rsid w:val="00B03A37"/>
    <w:rsid w:val="00B10259"/>
    <w:rsid w:val="00B16BFC"/>
    <w:rsid w:val="00B229F2"/>
    <w:rsid w:val="00B33875"/>
    <w:rsid w:val="00B40F34"/>
    <w:rsid w:val="00B41346"/>
    <w:rsid w:val="00B46E68"/>
    <w:rsid w:val="00B47709"/>
    <w:rsid w:val="00B533EE"/>
    <w:rsid w:val="00B53F7B"/>
    <w:rsid w:val="00B57362"/>
    <w:rsid w:val="00B57B82"/>
    <w:rsid w:val="00B8015B"/>
    <w:rsid w:val="00B8595E"/>
    <w:rsid w:val="00B86443"/>
    <w:rsid w:val="00B913A3"/>
    <w:rsid w:val="00BA6D4A"/>
    <w:rsid w:val="00BB17A6"/>
    <w:rsid w:val="00BB6A0F"/>
    <w:rsid w:val="00BB6C69"/>
    <w:rsid w:val="00BC45F8"/>
    <w:rsid w:val="00BD3B69"/>
    <w:rsid w:val="00BD7DFE"/>
    <w:rsid w:val="00BF235B"/>
    <w:rsid w:val="00BF3F39"/>
    <w:rsid w:val="00BF47F6"/>
    <w:rsid w:val="00C02AC0"/>
    <w:rsid w:val="00C05EDF"/>
    <w:rsid w:val="00C107E9"/>
    <w:rsid w:val="00C11430"/>
    <w:rsid w:val="00C3287A"/>
    <w:rsid w:val="00C32AD2"/>
    <w:rsid w:val="00C472D1"/>
    <w:rsid w:val="00C4736E"/>
    <w:rsid w:val="00C52E44"/>
    <w:rsid w:val="00C635A8"/>
    <w:rsid w:val="00C6582B"/>
    <w:rsid w:val="00C669F2"/>
    <w:rsid w:val="00C7407C"/>
    <w:rsid w:val="00C81456"/>
    <w:rsid w:val="00C830AB"/>
    <w:rsid w:val="00C916AC"/>
    <w:rsid w:val="00C9197E"/>
    <w:rsid w:val="00C97261"/>
    <w:rsid w:val="00CA2760"/>
    <w:rsid w:val="00CB26EE"/>
    <w:rsid w:val="00CD0417"/>
    <w:rsid w:val="00CD56EB"/>
    <w:rsid w:val="00CF1E7F"/>
    <w:rsid w:val="00CF2C0E"/>
    <w:rsid w:val="00D02F51"/>
    <w:rsid w:val="00D0622C"/>
    <w:rsid w:val="00D15C0A"/>
    <w:rsid w:val="00D16645"/>
    <w:rsid w:val="00D27972"/>
    <w:rsid w:val="00D41065"/>
    <w:rsid w:val="00D43A38"/>
    <w:rsid w:val="00D47673"/>
    <w:rsid w:val="00D7374B"/>
    <w:rsid w:val="00D83C7B"/>
    <w:rsid w:val="00D95860"/>
    <w:rsid w:val="00D967F2"/>
    <w:rsid w:val="00DC2C5D"/>
    <w:rsid w:val="00DD7AA9"/>
    <w:rsid w:val="00DF0D0B"/>
    <w:rsid w:val="00DF7B9F"/>
    <w:rsid w:val="00E00D93"/>
    <w:rsid w:val="00E25B75"/>
    <w:rsid w:val="00E3634B"/>
    <w:rsid w:val="00E37B92"/>
    <w:rsid w:val="00E4654F"/>
    <w:rsid w:val="00E63B8C"/>
    <w:rsid w:val="00E6403C"/>
    <w:rsid w:val="00E85DB2"/>
    <w:rsid w:val="00EA23E3"/>
    <w:rsid w:val="00EB0DE2"/>
    <w:rsid w:val="00EB303B"/>
    <w:rsid w:val="00ED0042"/>
    <w:rsid w:val="00EE203A"/>
    <w:rsid w:val="00EE293D"/>
    <w:rsid w:val="00F015A8"/>
    <w:rsid w:val="00F064C5"/>
    <w:rsid w:val="00F1784E"/>
    <w:rsid w:val="00F24693"/>
    <w:rsid w:val="00F317B7"/>
    <w:rsid w:val="00F335AA"/>
    <w:rsid w:val="00F45566"/>
    <w:rsid w:val="00F51FF8"/>
    <w:rsid w:val="00F83CB4"/>
    <w:rsid w:val="00F86117"/>
    <w:rsid w:val="00F96EE4"/>
    <w:rsid w:val="00FB3E9C"/>
    <w:rsid w:val="00FB6C5C"/>
    <w:rsid w:val="00FC7C95"/>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Heading1">
    <w:name w:val="heading 1"/>
    <w:next w:val="Normal"/>
    <w:link w:val="Heading1Char"/>
    <w:qFormat/>
    <w:rsid w:val="006A1CAB"/>
    <w:pPr>
      <w:pageBreakBefore/>
      <w:numPr>
        <w:numId w:val="11"/>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Heading2">
    <w:name w:val="heading 2"/>
    <w:next w:val="Normal"/>
    <w:link w:val="Heading2Char"/>
    <w:qFormat/>
    <w:rsid w:val="006A1CAB"/>
    <w:pPr>
      <w:keepNext/>
      <w:numPr>
        <w:ilvl w:val="1"/>
        <w:numId w:val="11"/>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Heading3">
    <w:name w:val="heading 3"/>
    <w:next w:val="Normal"/>
    <w:link w:val="Heading3Char"/>
    <w:qFormat/>
    <w:rsid w:val="00981EBA"/>
    <w:pPr>
      <w:keepNext/>
      <w:numPr>
        <w:ilvl w:val="2"/>
        <w:numId w:val="11"/>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Heading4">
    <w:name w:val="heading 4"/>
    <w:basedOn w:val="Heading3"/>
    <w:next w:val="BodyText"/>
    <w:link w:val="Heading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Heading8">
    <w:name w:val="heading 8"/>
    <w:basedOn w:val="Normal"/>
    <w:next w:val="Normal"/>
    <w:link w:val="Heading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47F6"/>
    <w:rPr>
      <w:rFonts w:ascii="Tahoma" w:hAnsi="Tahoma" w:cs="Tahoma"/>
      <w:sz w:val="16"/>
      <w:szCs w:val="16"/>
    </w:rPr>
  </w:style>
  <w:style w:type="character" w:customStyle="1" w:styleId="BalloonTextChar">
    <w:name w:val="Balloon Text Char"/>
    <w:basedOn w:val="DefaultParagraphFont"/>
    <w:link w:val="BalloonText"/>
    <w:uiPriority w:val="99"/>
    <w:semiHidden/>
    <w:rsid w:val="00BF47F6"/>
    <w:rPr>
      <w:rFonts w:ascii="Tahoma" w:hAnsi="Tahoma" w:cs="Tahoma"/>
      <w:sz w:val="16"/>
      <w:szCs w:val="16"/>
    </w:rPr>
  </w:style>
  <w:style w:type="character" w:customStyle="1" w:styleId="Heading1Char">
    <w:name w:val="Heading 1 Char"/>
    <w:basedOn w:val="DefaultParagraphFont"/>
    <w:link w:val="Heading1"/>
    <w:rsid w:val="006A1CAB"/>
    <w:rPr>
      <w:rFonts w:asciiTheme="majorHAnsi" w:eastAsiaTheme="majorEastAsia" w:hAnsiTheme="majorHAnsi" w:cstheme="majorBidi"/>
      <w:bCs/>
      <w:sz w:val="28"/>
      <w:szCs w:val="28"/>
      <w:lang w:val="en-US"/>
    </w:rPr>
  </w:style>
  <w:style w:type="character" w:customStyle="1" w:styleId="Heading2Char">
    <w:name w:val="Heading 2 Char"/>
    <w:basedOn w:val="DefaultParagraphFont"/>
    <w:link w:val="Heading2"/>
    <w:rsid w:val="006A1CAB"/>
    <w:rPr>
      <w:rFonts w:asciiTheme="majorHAnsi" w:eastAsiaTheme="majorEastAsia" w:hAnsiTheme="majorHAnsi" w:cstheme="majorBidi"/>
      <w:bCs/>
      <w:sz w:val="26"/>
      <w:szCs w:val="26"/>
      <w:lang w:val="en-US"/>
    </w:rPr>
  </w:style>
  <w:style w:type="character" w:customStyle="1" w:styleId="Heading3Char">
    <w:name w:val="Heading 3 Char"/>
    <w:basedOn w:val="DefaultParagraphFont"/>
    <w:link w:val="Heading3"/>
    <w:rsid w:val="00981EBA"/>
    <w:rPr>
      <w:rFonts w:asciiTheme="majorHAnsi" w:eastAsiaTheme="majorEastAsia" w:hAnsiTheme="majorHAnsi" w:cstheme="majorBidi"/>
      <w:bCs/>
      <w:lang w:val="en-US"/>
    </w:rPr>
  </w:style>
  <w:style w:type="paragraph" w:styleId="Title">
    <w:name w:val="Title"/>
    <w:next w:val="Normal"/>
    <w:link w:val="Title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Heading1"/>
    <w:next w:val="Normal"/>
    <w:link w:val="NRubrik1Char"/>
    <w:uiPriority w:val="5"/>
    <w:qFormat/>
    <w:rsid w:val="008D0228"/>
    <w:pPr>
      <w:numPr>
        <w:numId w:val="3"/>
      </w:numPr>
      <w:ind w:left="1418"/>
    </w:pPr>
  </w:style>
  <w:style w:type="paragraph" w:customStyle="1" w:styleId="NRubrik2">
    <w:name w:val="N Rubrik 2"/>
    <w:basedOn w:val="Heading2"/>
    <w:next w:val="Normal"/>
    <w:link w:val="NRubrik2Char"/>
    <w:uiPriority w:val="5"/>
    <w:qFormat/>
    <w:rsid w:val="008D0228"/>
    <w:pPr>
      <w:numPr>
        <w:numId w:val="3"/>
      </w:numPr>
      <w:ind w:left="1418"/>
    </w:pPr>
  </w:style>
  <w:style w:type="character" w:customStyle="1" w:styleId="NRubrik1Char">
    <w:name w:val="N Rubrik 1 Char"/>
    <w:basedOn w:val="Heading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Heading3"/>
    <w:next w:val="Normal"/>
    <w:link w:val="NRubrik3Char"/>
    <w:uiPriority w:val="5"/>
    <w:qFormat/>
    <w:rsid w:val="008D0228"/>
    <w:pPr>
      <w:numPr>
        <w:numId w:val="3"/>
      </w:numPr>
      <w:ind w:left="1418"/>
    </w:pPr>
  </w:style>
  <w:style w:type="character" w:customStyle="1" w:styleId="NRubrik2Char">
    <w:name w:val="N Rubrik 2 Char"/>
    <w:basedOn w:val="Heading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Heading3Char"/>
    <w:link w:val="NRubrik3"/>
    <w:uiPriority w:val="5"/>
    <w:rsid w:val="008D0228"/>
    <w:rPr>
      <w:rFonts w:asciiTheme="majorHAnsi" w:eastAsiaTheme="majorEastAsia" w:hAnsiTheme="majorHAnsi" w:cstheme="majorBidi"/>
      <w:bCs/>
      <w:lang w:val="en-US"/>
    </w:rPr>
  </w:style>
  <w:style w:type="paragraph" w:styleId="Caption">
    <w:name w:val="caption"/>
    <w:basedOn w:val="Normal"/>
    <w:next w:val="Normal"/>
    <w:uiPriority w:val="6"/>
    <w:qFormat/>
    <w:rsid w:val="009D7FEF"/>
    <w:rPr>
      <w:bCs/>
      <w:sz w:val="16"/>
      <w:szCs w:val="18"/>
    </w:rPr>
  </w:style>
  <w:style w:type="paragraph" w:styleId="Header">
    <w:name w:val="header"/>
    <w:link w:val="HeaderChar"/>
    <w:uiPriority w:val="99"/>
    <w:unhideWhenUsed/>
    <w:rsid w:val="00645AEC"/>
    <w:pPr>
      <w:tabs>
        <w:tab w:val="center" w:pos="4536"/>
        <w:tab w:val="right" w:pos="9072"/>
      </w:tabs>
      <w:spacing w:after="0" w:line="240" w:lineRule="auto"/>
    </w:pPr>
    <w:rPr>
      <w:rFonts w:ascii="Arial" w:hAnsi="Arial"/>
      <w:sz w:val="16"/>
    </w:rPr>
  </w:style>
  <w:style w:type="character" w:customStyle="1" w:styleId="HeaderChar">
    <w:name w:val="Header Char"/>
    <w:basedOn w:val="DefaultParagraphFont"/>
    <w:link w:val="Header"/>
    <w:uiPriority w:val="99"/>
    <w:rsid w:val="00645AEC"/>
    <w:rPr>
      <w:rFonts w:ascii="Arial" w:hAnsi="Arial"/>
      <w:sz w:val="16"/>
    </w:rPr>
  </w:style>
  <w:style w:type="paragraph" w:styleId="Footer">
    <w:name w:val="footer"/>
    <w:link w:val="FooterChar"/>
    <w:uiPriority w:val="99"/>
    <w:unhideWhenUsed/>
    <w:rsid w:val="00786434"/>
    <w:pPr>
      <w:tabs>
        <w:tab w:val="center" w:pos="4536"/>
        <w:tab w:val="right" w:pos="9072"/>
      </w:tabs>
      <w:spacing w:after="0" w:line="240" w:lineRule="auto"/>
    </w:pPr>
    <w:rPr>
      <w:rFonts w:ascii="Arial" w:hAnsi="Arial"/>
      <w:sz w:val="14"/>
    </w:rPr>
  </w:style>
  <w:style w:type="character" w:customStyle="1" w:styleId="FooterChar">
    <w:name w:val="Footer Char"/>
    <w:basedOn w:val="DefaultParagraphFont"/>
    <w:link w:val="Footer"/>
    <w:uiPriority w:val="99"/>
    <w:rsid w:val="00786434"/>
    <w:rPr>
      <w:rFonts w:ascii="Arial" w:hAnsi="Arial"/>
      <w:sz w:val="14"/>
    </w:rPr>
  </w:style>
  <w:style w:type="character" w:styleId="PlaceholderText">
    <w:name w:val="Placeholder Text"/>
    <w:basedOn w:val="DefaultParagraphFon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leGrid">
    <w:name w:val="Table Grid"/>
    <w:basedOn w:val="TableNorma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Header"/>
    <w:uiPriority w:val="8"/>
    <w:rsid w:val="00786434"/>
    <w:pPr>
      <w:spacing w:before="40" w:after="40"/>
    </w:pPr>
  </w:style>
  <w:style w:type="paragraph" w:customStyle="1" w:styleId="Referenser">
    <w:name w:val="Referenser"/>
    <w:basedOn w:val="Normal"/>
    <w:next w:val="Normal"/>
    <w:uiPriority w:val="6"/>
    <w:qFormat/>
    <w:rsid w:val="005321D7"/>
    <w:pPr>
      <w:numPr>
        <w:numId w:val="8"/>
      </w:numPr>
      <w:ind w:left="2552"/>
    </w:pPr>
  </w:style>
  <w:style w:type="numbering" w:customStyle="1" w:styleId="Formatmall1">
    <w:name w:val="Formatmall1"/>
    <w:uiPriority w:val="99"/>
    <w:rsid w:val="005321D7"/>
    <w:pPr>
      <w:numPr>
        <w:numId w:val="6"/>
      </w:numPr>
    </w:pPr>
  </w:style>
  <w:style w:type="character" w:styleId="Hyperlink">
    <w:name w:val="Hyperlink"/>
    <w:basedOn w:val="DefaultParagraphFont"/>
    <w:uiPriority w:val="99"/>
    <w:unhideWhenUsed/>
    <w:rsid w:val="00EE293D"/>
    <w:rPr>
      <w:color w:val="0000FF" w:themeColor="hyperlink"/>
      <w:u w:val="single"/>
    </w:rPr>
  </w:style>
  <w:style w:type="paragraph" w:styleId="ListBullet">
    <w:name w:val="List Bullet"/>
    <w:basedOn w:val="Normal"/>
    <w:uiPriority w:val="99"/>
    <w:rsid w:val="00A011F3"/>
    <w:pPr>
      <w:numPr>
        <w:numId w:val="9"/>
      </w:numPr>
      <w:spacing w:after="120"/>
      <w:ind w:left="1775" w:hanging="357"/>
      <w:contextualSpacing/>
    </w:pPr>
  </w:style>
  <w:style w:type="paragraph" w:styleId="ListBullet2">
    <w:name w:val="List Bullet 2"/>
    <w:basedOn w:val="Normal"/>
    <w:uiPriority w:val="99"/>
    <w:rsid w:val="00A011F3"/>
    <w:pPr>
      <w:numPr>
        <w:numId w:val="10"/>
      </w:numPr>
      <w:spacing w:after="120"/>
      <w:ind w:left="2342" w:hanging="357"/>
      <w:contextualSpacing/>
    </w:pPr>
  </w:style>
  <w:style w:type="paragraph" w:styleId="TOC3">
    <w:name w:val="toc 3"/>
    <w:basedOn w:val="Normal"/>
    <w:next w:val="Normal"/>
    <w:autoRedefine/>
    <w:uiPriority w:val="39"/>
    <w:unhideWhenUsed/>
    <w:rsid w:val="0026582A"/>
    <w:pPr>
      <w:ind w:left="480"/>
    </w:pPr>
    <w:rPr>
      <w:rFonts w:asciiTheme="minorHAnsi" w:hAnsiTheme="minorHAnsi"/>
      <w:i/>
      <w:iCs/>
      <w:sz w:val="20"/>
      <w:szCs w:val="20"/>
    </w:rPr>
  </w:style>
  <w:style w:type="paragraph" w:styleId="TOC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Heading9Char">
    <w:name w:val="Heading 9 Char"/>
    <w:basedOn w:val="DefaultParagraphFont"/>
    <w:link w:val="Heading9"/>
    <w:uiPriority w:val="9"/>
    <w:semiHidden/>
    <w:rsid w:val="0026582A"/>
    <w:rPr>
      <w:rFonts w:asciiTheme="majorHAnsi" w:eastAsiaTheme="majorEastAsia" w:hAnsiTheme="majorHAnsi" w:cstheme="majorBidi"/>
      <w:i/>
      <w:iCs/>
      <w:color w:val="404040" w:themeColor="text1" w:themeTint="BF"/>
      <w:sz w:val="20"/>
      <w:szCs w:val="20"/>
    </w:rPr>
  </w:style>
  <w:style w:type="paragraph" w:styleId="TOC8">
    <w:name w:val="toc 8"/>
    <w:basedOn w:val="Normal"/>
    <w:next w:val="Normal"/>
    <w:autoRedefine/>
    <w:uiPriority w:val="39"/>
    <w:unhideWhenUsed/>
    <w:rsid w:val="0026582A"/>
    <w:pPr>
      <w:ind w:left="1680"/>
    </w:pPr>
    <w:rPr>
      <w:rFonts w:asciiTheme="minorHAnsi" w:hAnsiTheme="minorHAnsi"/>
      <w:sz w:val="18"/>
      <w:szCs w:val="18"/>
    </w:rPr>
  </w:style>
  <w:style w:type="paragraph" w:styleId="TOC6">
    <w:name w:val="toc 6"/>
    <w:basedOn w:val="Normal"/>
    <w:next w:val="Normal"/>
    <w:autoRedefine/>
    <w:uiPriority w:val="39"/>
    <w:unhideWhenUsed/>
    <w:rsid w:val="0026582A"/>
    <w:pPr>
      <w:ind w:left="1200"/>
    </w:pPr>
    <w:rPr>
      <w:rFonts w:asciiTheme="minorHAnsi" w:hAnsiTheme="minorHAnsi"/>
      <w:sz w:val="18"/>
      <w:szCs w:val="18"/>
    </w:rPr>
  </w:style>
  <w:style w:type="paragraph" w:styleId="TOC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Heading8Char">
    <w:name w:val="Heading 8 Char"/>
    <w:basedOn w:val="DefaultParagraphFont"/>
    <w:link w:val="Heading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Heading4Char">
    <w:name w:val="Heading 4 Char"/>
    <w:basedOn w:val="DefaultParagraphFont"/>
    <w:link w:val="Heading4"/>
    <w:rsid w:val="00693776"/>
    <w:rPr>
      <w:rFonts w:ascii="Arial" w:eastAsia="Times New Roman" w:hAnsi="Arial" w:cs="Arial"/>
      <w:sz w:val="24"/>
      <w:szCs w:val="24"/>
      <w:lang w:val="en-GB" w:eastAsia="ar-SA"/>
    </w:rPr>
  </w:style>
  <w:style w:type="paragraph" w:styleId="BodyText">
    <w:name w:val="Body Text"/>
    <w:basedOn w:val="Normal"/>
    <w:link w:val="BodyTextChar"/>
    <w:semiHidden/>
    <w:rsid w:val="00693776"/>
    <w:pPr>
      <w:spacing w:before="1" w:after="1" w:line="100" w:lineRule="atLeast"/>
      <w:jc w:val="both"/>
    </w:pPr>
    <w:rPr>
      <w:rFonts w:ascii="Times New Roman" w:hAnsi="Times New Roman"/>
      <w:color w:val="000000"/>
      <w:lang w:val="en-GB"/>
    </w:rPr>
  </w:style>
  <w:style w:type="character" w:customStyle="1" w:styleId="BodyTextChar">
    <w:name w:val="Body Text Char"/>
    <w:basedOn w:val="DefaultParagraphFont"/>
    <w:link w:val="Body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TOCHeading">
    <w:name w:val="TOC Heading"/>
    <w:basedOn w:val="Heading1"/>
    <w:next w:val="Normal"/>
    <w:uiPriority w:val="39"/>
    <w:semiHidden/>
    <w:unhideWhenUsed/>
    <w:qFormat/>
    <w:rsid w:val="00693776"/>
    <w:pPr>
      <w:outlineLvl w:val="9"/>
    </w:pPr>
    <w:rPr>
      <w:b/>
      <w:color w:val="2F7194" w:themeColor="accent1" w:themeShade="BF"/>
    </w:rPr>
  </w:style>
  <w:style w:type="paragraph" w:styleId="TOC5">
    <w:name w:val="toc 5"/>
    <w:basedOn w:val="Normal"/>
    <w:next w:val="Normal"/>
    <w:autoRedefine/>
    <w:uiPriority w:val="39"/>
    <w:unhideWhenUsed/>
    <w:rsid w:val="00930BC8"/>
    <w:pPr>
      <w:ind w:left="960"/>
    </w:pPr>
    <w:rPr>
      <w:rFonts w:asciiTheme="minorHAnsi" w:hAnsiTheme="minorHAnsi"/>
      <w:sz w:val="18"/>
      <w:szCs w:val="18"/>
    </w:rPr>
  </w:style>
  <w:style w:type="paragraph" w:styleId="TOC7">
    <w:name w:val="toc 7"/>
    <w:basedOn w:val="Normal"/>
    <w:next w:val="Normal"/>
    <w:autoRedefine/>
    <w:uiPriority w:val="39"/>
    <w:unhideWhenUsed/>
    <w:rsid w:val="00930BC8"/>
    <w:pPr>
      <w:ind w:left="1440"/>
    </w:pPr>
    <w:rPr>
      <w:rFonts w:asciiTheme="minorHAnsi" w:hAnsiTheme="minorHAnsi"/>
      <w:sz w:val="18"/>
      <w:szCs w:val="18"/>
    </w:rPr>
  </w:style>
  <w:style w:type="paragraph" w:styleId="TOC9">
    <w:name w:val="toc 9"/>
    <w:basedOn w:val="Normal"/>
    <w:next w:val="Normal"/>
    <w:autoRedefine/>
    <w:uiPriority w:val="39"/>
    <w:unhideWhenUsed/>
    <w:rsid w:val="00930BC8"/>
    <w:pPr>
      <w:ind w:left="1920"/>
    </w:pPr>
    <w:rPr>
      <w:rFonts w:asciiTheme="minorHAnsi" w:hAnsiTheme="minorHAnsi"/>
      <w:sz w:val="18"/>
      <w:szCs w:val="18"/>
    </w:rPr>
  </w:style>
  <w:style w:type="paragraph" w:styleId="ListParagraph">
    <w:name w:val="List Paragraph"/>
    <w:basedOn w:val="Normal"/>
    <w:uiPriority w:val="34"/>
    <w:qFormat/>
    <w:rsid w:val="00A16CA0"/>
    <w:pPr>
      <w:ind w:left="720"/>
      <w:contextualSpacing/>
    </w:pPr>
  </w:style>
  <w:style w:type="paragraph" w:styleId="FootnoteText">
    <w:name w:val="footnote text"/>
    <w:basedOn w:val="Normal"/>
    <w:link w:val="FootnoteTextChar"/>
    <w:uiPriority w:val="99"/>
    <w:unhideWhenUsed/>
    <w:rsid w:val="00B40F34"/>
  </w:style>
  <w:style w:type="character" w:customStyle="1" w:styleId="FootnoteTextChar">
    <w:name w:val="Footnote Text Char"/>
    <w:basedOn w:val="DefaultParagraphFont"/>
    <w:link w:val="FootnoteText"/>
    <w:uiPriority w:val="99"/>
    <w:rsid w:val="00B40F34"/>
    <w:rPr>
      <w:rFonts w:ascii="Garamond 3 LT Std" w:eastAsia="Times New Roman" w:hAnsi="Garamond 3 LT Std" w:cs="Times New Roman"/>
      <w:sz w:val="24"/>
      <w:szCs w:val="24"/>
      <w:lang w:eastAsia="ar-SA"/>
    </w:rPr>
  </w:style>
  <w:style w:type="character" w:styleId="FootnoteReference">
    <w:name w:val="footnote reference"/>
    <w:basedOn w:val="DefaultParagraphFont"/>
    <w:uiPriority w:val="99"/>
    <w:unhideWhenUsed/>
    <w:rsid w:val="00B40F34"/>
    <w:rPr>
      <w:vertAlign w:val="superscript"/>
    </w:rPr>
  </w:style>
  <w:style w:type="character" w:styleId="CommentReference">
    <w:name w:val="annotation reference"/>
    <w:basedOn w:val="DefaultParagraphFont"/>
    <w:uiPriority w:val="99"/>
    <w:semiHidden/>
    <w:unhideWhenUsed/>
    <w:rsid w:val="00D967F2"/>
    <w:rPr>
      <w:sz w:val="18"/>
      <w:szCs w:val="18"/>
    </w:rPr>
  </w:style>
  <w:style w:type="paragraph" w:styleId="CommentText">
    <w:name w:val="annotation text"/>
    <w:basedOn w:val="Normal"/>
    <w:link w:val="CommentTextChar"/>
    <w:uiPriority w:val="99"/>
    <w:semiHidden/>
    <w:unhideWhenUsed/>
    <w:rsid w:val="00D967F2"/>
  </w:style>
  <w:style w:type="character" w:customStyle="1" w:styleId="CommentTextChar">
    <w:name w:val="Comment Text Char"/>
    <w:basedOn w:val="DefaultParagraphFont"/>
    <w:link w:val="CommentText"/>
    <w:uiPriority w:val="99"/>
    <w:semiHidden/>
    <w:rsid w:val="00D967F2"/>
    <w:rPr>
      <w:rFonts w:ascii="Garamond 3 LT Std" w:eastAsia="Times New Roman" w:hAnsi="Garamond 3 LT Std" w:cs="Times New Roman"/>
      <w:sz w:val="24"/>
      <w:szCs w:val="24"/>
      <w:lang w:eastAsia="ar-SA"/>
    </w:rPr>
  </w:style>
  <w:style w:type="paragraph" w:styleId="CommentSubject">
    <w:name w:val="annotation subject"/>
    <w:basedOn w:val="CommentText"/>
    <w:next w:val="CommentText"/>
    <w:link w:val="CommentSubjectChar"/>
    <w:uiPriority w:val="99"/>
    <w:semiHidden/>
    <w:unhideWhenUsed/>
    <w:rsid w:val="00D967F2"/>
    <w:rPr>
      <w:b/>
      <w:bCs/>
      <w:sz w:val="20"/>
      <w:szCs w:val="20"/>
    </w:rPr>
  </w:style>
  <w:style w:type="character" w:customStyle="1" w:styleId="CommentSubjectChar">
    <w:name w:val="Comment Subject Char"/>
    <w:basedOn w:val="CommentTextChar"/>
    <w:link w:val="CommentSubject"/>
    <w:uiPriority w:val="99"/>
    <w:semiHidden/>
    <w:rsid w:val="00D967F2"/>
    <w:rPr>
      <w:rFonts w:ascii="Garamond 3 LT Std" w:eastAsia="Times New Roman" w:hAnsi="Garamond 3 LT Std" w:cs="Times New Roman"/>
      <w:b/>
      <w:bCs/>
      <w:sz w:val="20"/>
      <w:szCs w:val="20"/>
      <w:lang w:eastAsia="ar-SA"/>
    </w:rPr>
  </w:style>
  <w:style w:type="paragraph" w:styleId="HTMLPreformatted">
    <w:name w:val="HTML Preformatted"/>
    <w:basedOn w:val="Normal"/>
    <w:link w:val="HTMLPreformattedChar"/>
    <w:uiPriority w:val="99"/>
    <w:semiHidden/>
    <w:unhideWhenUsed/>
    <w:rsid w:val="00C47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w:eastAsiaTheme="minorHAnsi" w:hAnsi="Courier" w:cs="Courier"/>
      <w:sz w:val="20"/>
      <w:szCs w:val="20"/>
      <w:lang w:eastAsia="sv-SE"/>
    </w:rPr>
  </w:style>
  <w:style w:type="character" w:customStyle="1" w:styleId="HTMLPreformattedChar">
    <w:name w:val="HTML Preformatted Char"/>
    <w:basedOn w:val="DefaultParagraphFont"/>
    <w:link w:val="HTMLPreformatted"/>
    <w:uiPriority w:val="99"/>
    <w:semiHidden/>
    <w:rsid w:val="00C4736E"/>
    <w:rPr>
      <w:rFonts w:ascii="Courier" w:hAnsi="Courier" w:cs="Courier"/>
      <w:sz w:val="20"/>
      <w:szCs w:val="20"/>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Heading1">
    <w:name w:val="heading 1"/>
    <w:next w:val="Normal"/>
    <w:link w:val="Heading1Char"/>
    <w:qFormat/>
    <w:rsid w:val="006A1CAB"/>
    <w:pPr>
      <w:pageBreakBefore/>
      <w:numPr>
        <w:numId w:val="11"/>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Heading2">
    <w:name w:val="heading 2"/>
    <w:next w:val="Normal"/>
    <w:link w:val="Heading2Char"/>
    <w:qFormat/>
    <w:rsid w:val="006A1CAB"/>
    <w:pPr>
      <w:keepNext/>
      <w:numPr>
        <w:ilvl w:val="1"/>
        <w:numId w:val="11"/>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Heading3">
    <w:name w:val="heading 3"/>
    <w:next w:val="Normal"/>
    <w:link w:val="Heading3Char"/>
    <w:qFormat/>
    <w:rsid w:val="00981EBA"/>
    <w:pPr>
      <w:keepNext/>
      <w:numPr>
        <w:ilvl w:val="2"/>
        <w:numId w:val="11"/>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Heading4">
    <w:name w:val="heading 4"/>
    <w:basedOn w:val="Heading3"/>
    <w:next w:val="BodyText"/>
    <w:link w:val="Heading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Heading8">
    <w:name w:val="heading 8"/>
    <w:basedOn w:val="Normal"/>
    <w:next w:val="Normal"/>
    <w:link w:val="Heading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47F6"/>
    <w:rPr>
      <w:rFonts w:ascii="Tahoma" w:hAnsi="Tahoma" w:cs="Tahoma"/>
      <w:sz w:val="16"/>
      <w:szCs w:val="16"/>
    </w:rPr>
  </w:style>
  <w:style w:type="character" w:customStyle="1" w:styleId="BalloonTextChar">
    <w:name w:val="Balloon Text Char"/>
    <w:basedOn w:val="DefaultParagraphFont"/>
    <w:link w:val="BalloonText"/>
    <w:uiPriority w:val="99"/>
    <w:semiHidden/>
    <w:rsid w:val="00BF47F6"/>
    <w:rPr>
      <w:rFonts w:ascii="Tahoma" w:hAnsi="Tahoma" w:cs="Tahoma"/>
      <w:sz w:val="16"/>
      <w:szCs w:val="16"/>
    </w:rPr>
  </w:style>
  <w:style w:type="character" w:customStyle="1" w:styleId="Heading1Char">
    <w:name w:val="Heading 1 Char"/>
    <w:basedOn w:val="DefaultParagraphFont"/>
    <w:link w:val="Heading1"/>
    <w:rsid w:val="006A1CAB"/>
    <w:rPr>
      <w:rFonts w:asciiTheme="majorHAnsi" w:eastAsiaTheme="majorEastAsia" w:hAnsiTheme="majorHAnsi" w:cstheme="majorBidi"/>
      <w:bCs/>
      <w:sz w:val="28"/>
      <w:szCs w:val="28"/>
      <w:lang w:val="en-US"/>
    </w:rPr>
  </w:style>
  <w:style w:type="character" w:customStyle="1" w:styleId="Heading2Char">
    <w:name w:val="Heading 2 Char"/>
    <w:basedOn w:val="DefaultParagraphFont"/>
    <w:link w:val="Heading2"/>
    <w:rsid w:val="006A1CAB"/>
    <w:rPr>
      <w:rFonts w:asciiTheme="majorHAnsi" w:eastAsiaTheme="majorEastAsia" w:hAnsiTheme="majorHAnsi" w:cstheme="majorBidi"/>
      <w:bCs/>
      <w:sz w:val="26"/>
      <w:szCs w:val="26"/>
      <w:lang w:val="en-US"/>
    </w:rPr>
  </w:style>
  <w:style w:type="character" w:customStyle="1" w:styleId="Heading3Char">
    <w:name w:val="Heading 3 Char"/>
    <w:basedOn w:val="DefaultParagraphFont"/>
    <w:link w:val="Heading3"/>
    <w:rsid w:val="00981EBA"/>
    <w:rPr>
      <w:rFonts w:asciiTheme="majorHAnsi" w:eastAsiaTheme="majorEastAsia" w:hAnsiTheme="majorHAnsi" w:cstheme="majorBidi"/>
      <w:bCs/>
      <w:lang w:val="en-US"/>
    </w:rPr>
  </w:style>
  <w:style w:type="paragraph" w:styleId="Title">
    <w:name w:val="Title"/>
    <w:next w:val="Normal"/>
    <w:link w:val="Title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Heading1"/>
    <w:next w:val="Normal"/>
    <w:link w:val="NRubrik1Char"/>
    <w:uiPriority w:val="5"/>
    <w:qFormat/>
    <w:rsid w:val="008D0228"/>
    <w:pPr>
      <w:numPr>
        <w:numId w:val="3"/>
      </w:numPr>
      <w:ind w:left="1418"/>
    </w:pPr>
  </w:style>
  <w:style w:type="paragraph" w:customStyle="1" w:styleId="NRubrik2">
    <w:name w:val="N Rubrik 2"/>
    <w:basedOn w:val="Heading2"/>
    <w:next w:val="Normal"/>
    <w:link w:val="NRubrik2Char"/>
    <w:uiPriority w:val="5"/>
    <w:qFormat/>
    <w:rsid w:val="008D0228"/>
    <w:pPr>
      <w:numPr>
        <w:numId w:val="3"/>
      </w:numPr>
      <w:ind w:left="1418"/>
    </w:pPr>
  </w:style>
  <w:style w:type="character" w:customStyle="1" w:styleId="NRubrik1Char">
    <w:name w:val="N Rubrik 1 Char"/>
    <w:basedOn w:val="Heading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Heading3"/>
    <w:next w:val="Normal"/>
    <w:link w:val="NRubrik3Char"/>
    <w:uiPriority w:val="5"/>
    <w:qFormat/>
    <w:rsid w:val="008D0228"/>
    <w:pPr>
      <w:numPr>
        <w:numId w:val="3"/>
      </w:numPr>
      <w:ind w:left="1418"/>
    </w:pPr>
  </w:style>
  <w:style w:type="character" w:customStyle="1" w:styleId="NRubrik2Char">
    <w:name w:val="N Rubrik 2 Char"/>
    <w:basedOn w:val="Heading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Heading3Char"/>
    <w:link w:val="NRubrik3"/>
    <w:uiPriority w:val="5"/>
    <w:rsid w:val="008D0228"/>
    <w:rPr>
      <w:rFonts w:asciiTheme="majorHAnsi" w:eastAsiaTheme="majorEastAsia" w:hAnsiTheme="majorHAnsi" w:cstheme="majorBidi"/>
      <w:bCs/>
      <w:lang w:val="en-US"/>
    </w:rPr>
  </w:style>
  <w:style w:type="paragraph" w:styleId="Caption">
    <w:name w:val="caption"/>
    <w:basedOn w:val="Normal"/>
    <w:next w:val="Normal"/>
    <w:uiPriority w:val="6"/>
    <w:qFormat/>
    <w:rsid w:val="009D7FEF"/>
    <w:rPr>
      <w:bCs/>
      <w:sz w:val="16"/>
      <w:szCs w:val="18"/>
    </w:rPr>
  </w:style>
  <w:style w:type="paragraph" w:styleId="Header">
    <w:name w:val="header"/>
    <w:link w:val="HeaderChar"/>
    <w:uiPriority w:val="99"/>
    <w:unhideWhenUsed/>
    <w:rsid w:val="00645AEC"/>
    <w:pPr>
      <w:tabs>
        <w:tab w:val="center" w:pos="4536"/>
        <w:tab w:val="right" w:pos="9072"/>
      </w:tabs>
      <w:spacing w:after="0" w:line="240" w:lineRule="auto"/>
    </w:pPr>
    <w:rPr>
      <w:rFonts w:ascii="Arial" w:hAnsi="Arial"/>
      <w:sz w:val="16"/>
    </w:rPr>
  </w:style>
  <w:style w:type="character" w:customStyle="1" w:styleId="HeaderChar">
    <w:name w:val="Header Char"/>
    <w:basedOn w:val="DefaultParagraphFont"/>
    <w:link w:val="Header"/>
    <w:uiPriority w:val="99"/>
    <w:rsid w:val="00645AEC"/>
    <w:rPr>
      <w:rFonts w:ascii="Arial" w:hAnsi="Arial"/>
      <w:sz w:val="16"/>
    </w:rPr>
  </w:style>
  <w:style w:type="paragraph" w:styleId="Footer">
    <w:name w:val="footer"/>
    <w:link w:val="FooterChar"/>
    <w:uiPriority w:val="99"/>
    <w:unhideWhenUsed/>
    <w:rsid w:val="00786434"/>
    <w:pPr>
      <w:tabs>
        <w:tab w:val="center" w:pos="4536"/>
        <w:tab w:val="right" w:pos="9072"/>
      </w:tabs>
      <w:spacing w:after="0" w:line="240" w:lineRule="auto"/>
    </w:pPr>
    <w:rPr>
      <w:rFonts w:ascii="Arial" w:hAnsi="Arial"/>
      <w:sz w:val="14"/>
    </w:rPr>
  </w:style>
  <w:style w:type="character" w:customStyle="1" w:styleId="FooterChar">
    <w:name w:val="Footer Char"/>
    <w:basedOn w:val="DefaultParagraphFont"/>
    <w:link w:val="Footer"/>
    <w:uiPriority w:val="99"/>
    <w:rsid w:val="00786434"/>
    <w:rPr>
      <w:rFonts w:ascii="Arial" w:hAnsi="Arial"/>
      <w:sz w:val="14"/>
    </w:rPr>
  </w:style>
  <w:style w:type="character" w:styleId="PlaceholderText">
    <w:name w:val="Placeholder Text"/>
    <w:basedOn w:val="DefaultParagraphFon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leGrid">
    <w:name w:val="Table Grid"/>
    <w:basedOn w:val="TableNorma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Header"/>
    <w:uiPriority w:val="8"/>
    <w:rsid w:val="00786434"/>
    <w:pPr>
      <w:spacing w:before="40" w:after="40"/>
    </w:pPr>
  </w:style>
  <w:style w:type="paragraph" w:customStyle="1" w:styleId="Referenser">
    <w:name w:val="Referenser"/>
    <w:basedOn w:val="Normal"/>
    <w:next w:val="Normal"/>
    <w:uiPriority w:val="6"/>
    <w:qFormat/>
    <w:rsid w:val="005321D7"/>
    <w:pPr>
      <w:numPr>
        <w:numId w:val="8"/>
      </w:numPr>
      <w:ind w:left="2552"/>
    </w:pPr>
  </w:style>
  <w:style w:type="numbering" w:customStyle="1" w:styleId="Formatmall1">
    <w:name w:val="Formatmall1"/>
    <w:uiPriority w:val="99"/>
    <w:rsid w:val="005321D7"/>
    <w:pPr>
      <w:numPr>
        <w:numId w:val="6"/>
      </w:numPr>
    </w:pPr>
  </w:style>
  <w:style w:type="character" w:styleId="Hyperlink">
    <w:name w:val="Hyperlink"/>
    <w:basedOn w:val="DefaultParagraphFont"/>
    <w:uiPriority w:val="99"/>
    <w:unhideWhenUsed/>
    <w:rsid w:val="00EE293D"/>
    <w:rPr>
      <w:color w:val="0000FF" w:themeColor="hyperlink"/>
      <w:u w:val="single"/>
    </w:rPr>
  </w:style>
  <w:style w:type="paragraph" w:styleId="ListBullet">
    <w:name w:val="List Bullet"/>
    <w:basedOn w:val="Normal"/>
    <w:uiPriority w:val="99"/>
    <w:rsid w:val="00A011F3"/>
    <w:pPr>
      <w:numPr>
        <w:numId w:val="9"/>
      </w:numPr>
      <w:spacing w:after="120"/>
      <w:ind w:left="1775" w:hanging="357"/>
      <w:contextualSpacing/>
    </w:pPr>
  </w:style>
  <w:style w:type="paragraph" w:styleId="ListBullet2">
    <w:name w:val="List Bullet 2"/>
    <w:basedOn w:val="Normal"/>
    <w:uiPriority w:val="99"/>
    <w:rsid w:val="00A011F3"/>
    <w:pPr>
      <w:numPr>
        <w:numId w:val="10"/>
      </w:numPr>
      <w:spacing w:after="120"/>
      <w:ind w:left="2342" w:hanging="357"/>
      <w:contextualSpacing/>
    </w:pPr>
  </w:style>
  <w:style w:type="paragraph" w:styleId="TOC3">
    <w:name w:val="toc 3"/>
    <w:basedOn w:val="Normal"/>
    <w:next w:val="Normal"/>
    <w:autoRedefine/>
    <w:uiPriority w:val="39"/>
    <w:unhideWhenUsed/>
    <w:rsid w:val="0026582A"/>
    <w:pPr>
      <w:ind w:left="480"/>
    </w:pPr>
    <w:rPr>
      <w:rFonts w:asciiTheme="minorHAnsi" w:hAnsiTheme="minorHAnsi"/>
      <w:i/>
      <w:iCs/>
      <w:sz w:val="20"/>
      <w:szCs w:val="20"/>
    </w:rPr>
  </w:style>
  <w:style w:type="paragraph" w:styleId="TOC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Heading9Char">
    <w:name w:val="Heading 9 Char"/>
    <w:basedOn w:val="DefaultParagraphFont"/>
    <w:link w:val="Heading9"/>
    <w:uiPriority w:val="9"/>
    <w:semiHidden/>
    <w:rsid w:val="0026582A"/>
    <w:rPr>
      <w:rFonts w:asciiTheme="majorHAnsi" w:eastAsiaTheme="majorEastAsia" w:hAnsiTheme="majorHAnsi" w:cstheme="majorBidi"/>
      <w:i/>
      <w:iCs/>
      <w:color w:val="404040" w:themeColor="text1" w:themeTint="BF"/>
      <w:sz w:val="20"/>
      <w:szCs w:val="20"/>
    </w:rPr>
  </w:style>
  <w:style w:type="paragraph" w:styleId="TOC8">
    <w:name w:val="toc 8"/>
    <w:basedOn w:val="Normal"/>
    <w:next w:val="Normal"/>
    <w:autoRedefine/>
    <w:uiPriority w:val="39"/>
    <w:unhideWhenUsed/>
    <w:rsid w:val="0026582A"/>
    <w:pPr>
      <w:ind w:left="1680"/>
    </w:pPr>
    <w:rPr>
      <w:rFonts w:asciiTheme="minorHAnsi" w:hAnsiTheme="minorHAnsi"/>
      <w:sz w:val="18"/>
      <w:szCs w:val="18"/>
    </w:rPr>
  </w:style>
  <w:style w:type="paragraph" w:styleId="TOC6">
    <w:name w:val="toc 6"/>
    <w:basedOn w:val="Normal"/>
    <w:next w:val="Normal"/>
    <w:autoRedefine/>
    <w:uiPriority w:val="39"/>
    <w:unhideWhenUsed/>
    <w:rsid w:val="0026582A"/>
    <w:pPr>
      <w:ind w:left="1200"/>
    </w:pPr>
    <w:rPr>
      <w:rFonts w:asciiTheme="minorHAnsi" w:hAnsiTheme="minorHAnsi"/>
      <w:sz w:val="18"/>
      <w:szCs w:val="18"/>
    </w:rPr>
  </w:style>
  <w:style w:type="paragraph" w:styleId="TOC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Heading8Char">
    <w:name w:val="Heading 8 Char"/>
    <w:basedOn w:val="DefaultParagraphFont"/>
    <w:link w:val="Heading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Heading4Char">
    <w:name w:val="Heading 4 Char"/>
    <w:basedOn w:val="DefaultParagraphFont"/>
    <w:link w:val="Heading4"/>
    <w:rsid w:val="00693776"/>
    <w:rPr>
      <w:rFonts w:ascii="Arial" w:eastAsia="Times New Roman" w:hAnsi="Arial" w:cs="Arial"/>
      <w:sz w:val="24"/>
      <w:szCs w:val="24"/>
      <w:lang w:val="en-GB" w:eastAsia="ar-SA"/>
    </w:rPr>
  </w:style>
  <w:style w:type="paragraph" w:styleId="BodyText">
    <w:name w:val="Body Text"/>
    <w:basedOn w:val="Normal"/>
    <w:link w:val="BodyTextChar"/>
    <w:semiHidden/>
    <w:rsid w:val="00693776"/>
    <w:pPr>
      <w:spacing w:before="1" w:after="1" w:line="100" w:lineRule="atLeast"/>
      <w:jc w:val="both"/>
    </w:pPr>
    <w:rPr>
      <w:rFonts w:ascii="Times New Roman" w:hAnsi="Times New Roman"/>
      <w:color w:val="000000"/>
      <w:lang w:val="en-GB"/>
    </w:rPr>
  </w:style>
  <w:style w:type="character" w:customStyle="1" w:styleId="BodyTextChar">
    <w:name w:val="Body Text Char"/>
    <w:basedOn w:val="DefaultParagraphFont"/>
    <w:link w:val="Body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TOCHeading">
    <w:name w:val="TOC Heading"/>
    <w:basedOn w:val="Heading1"/>
    <w:next w:val="Normal"/>
    <w:uiPriority w:val="39"/>
    <w:semiHidden/>
    <w:unhideWhenUsed/>
    <w:qFormat/>
    <w:rsid w:val="00693776"/>
    <w:pPr>
      <w:outlineLvl w:val="9"/>
    </w:pPr>
    <w:rPr>
      <w:b/>
      <w:color w:val="2F7194" w:themeColor="accent1" w:themeShade="BF"/>
    </w:rPr>
  </w:style>
  <w:style w:type="paragraph" w:styleId="TOC5">
    <w:name w:val="toc 5"/>
    <w:basedOn w:val="Normal"/>
    <w:next w:val="Normal"/>
    <w:autoRedefine/>
    <w:uiPriority w:val="39"/>
    <w:unhideWhenUsed/>
    <w:rsid w:val="00930BC8"/>
    <w:pPr>
      <w:ind w:left="960"/>
    </w:pPr>
    <w:rPr>
      <w:rFonts w:asciiTheme="minorHAnsi" w:hAnsiTheme="minorHAnsi"/>
      <w:sz w:val="18"/>
      <w:szCs w:val="18"/>
    </w:rPr>
  </w:style>
  <w:style w:type="paragraph" w:styleId="TOC7">
    <w:name w:val="toc 7"/>
    <w:basedOn w:val="Normal"/>
    <w:next w:val="Normal"/>
    <w:autoRedefine/>
    <w:uiPriority w:val="39"/>
    <w:unhideWhenUsed/>
    <w:rsid w:val="00930BC8"/>
    <w:pPr>
      <w:ind w:left="1440"/>
    </w:pPr>
    <w:rPr>
      <w:rFonts w:asciiTheme="minorHAnsi" w:hAnsiTheme="minorHAnsi"/>
      <w:sz w:val="18"/>
      <w:szCs w:val="18"/>
    </w:rPr>
  </w:style>
  <w:style w:type="paragraph" w:styleId="TOC9">
    <w:name w:val="toc 9"/>
    <w:basedOn w:val="Normal"/>
    <w:next w:val="Normal"/>
    <w:autoRedefine/>
    <w:uiPriority w:val="39"/>
    <w:unhideWhenUsed/>
    <w:rsid w:val="00930BC8"/>
    <w:pPr>
      <w:ind w:left="1920"/>
    </w:pPr>
    <w:rPr>
      <w:rFonts w:asciiTheme="minorHAnsi" w:hAnsiTheme="minorHAnsi"/>
      <w:sz w:val="18"/>
      <w:szCs w:val="18"/>
    </w:rPr>
  </w:style>
  <w:style w:type="paragraph" w:styleId="ListParagraph">
    <w:name w:val="List Paragraph"/>
    <w:basedOn w:val="Normal"/>
    <w:uiPriority w:val="34"/>
    <w:qFormat/>
    <w:rsid w:val="00A16CA0"/>
    <w:pPr>
      <w:ind w:left="720"/>
      <w:contextualSpacing/>
    </w:pPr>
  </w:style>
  <w:style w:type="paragraph" w:styleId="FootnoteText">
    <w:name w:val="footnote text"/>
    <w:basedOn w:val="Normal"/>
    <w:link w:val="FootnoteTextChar"/>
    <w:uiPriority w:val="99"/>
    <w:unhideWhenUsed/>
    <w:rsid w:val="00B40F34"/>
  </w:style>
  <w:style w:type="character" w:customStyle="1" w:styleId="FootnoteTextChar">
    <w:name w:val="Footnote Text Char"/>
    <w:basedOn w:val="DefaultParagraphFont"/>
    <w:link w:val="FootnoteText"/>
    <w:uiPriority w:val="99"/>
    <w:rsid w:val="00B40F34"/>
    <w:rPr>
      <w:rFonts w:ascii="Garamond 3 LT Std" w:eastAsia="Times New Roman" w:hAnsi="Garamond 3 LT Std" w:cs="Times New Roman"/>
      <w:sz w:val="24"/>
      <w:szCs w:val="24"/>
      <w:lang w:eastAsia="ar-SA"/>
    </w:rPr>
  </w:style>
  <w:style w:type="character" w:styleId="FootnoteReference">
    <w:name w:val="footnote reference"/>
    <w:basedOn w:val="DefaultParagraphFont"/>
    <w:uiPriority w:val="99"/>
    <w:unhideWhenUsed/>
    <w:rsid w:val="00B40F34"/>
    <w:rPr>
      <w:vertAlign w:val="superscript"/>
    </w:rPr>
  </w:style>
  <w:style w:type="character" w:styleId="CommentReference">
    <w:name w:val="annotation reference"/>
    <w:basedOn w:val="DefaultParagraphFont"/>
    <w:uiPriority w:val="99"/>
    <w:semiHidden/>
    <w:unhideWhenUsed/>
    <w:rsid w:val="00D967F2"/>
    <w:rPr>
      <w:sz w:val="18"/>
      <w:szCs w:val="18"/>
    </w:rPr>
  </w:style>
  <w:style w:type="paragraph" w:styleId="CommentText">
    <w:name w:val="annotation text"/>
    <w:basedOn w:val="Normal"/>
    <w:link w:val="CommentTextChar"/>
    <w:uiPriority w:val="99"/>
    <w:semiHidden/>
    <w:unhideWhenUsed/>
    <w:rsid w:val="00D967F2"/>
  </w:style>
  <w:style w:type="character" w:customStyle="1" w:styleId="CommentTextChar">
    <w:name w:val="Comment Text Char"/>
    <w:basedOn w:val="DefaultParagraphFont"/>
    <w:link w:val="CommentText"/>
    <w:uiPriority w:val="99"/>
    <w:semiHidden/>
    <w:rsid w:val="00D967F2"/>
    <w:rPr>
      <w:rFonts w:ascii="Garamond 3 LT Std" w:eastAsia="Times New Roman" w:hAnsi="Garamond 3 LT Std" w:cs="Times New Roman"/>
      <w:sz w:val="24"/>
      <w:szCs w:val="24"/>
      <w:lang w:eastAsia="ar-SA"/>
    </w:rPr>
  </w:style>
  <w:style w:type="paragraph" w:styleId="CommentSubject">
    <w:name w:val="annotation subject"/>
    <w:basedOn w:val="CommentText"/>
    <w:next w:val="CommentText"/>
    <w:link w:val="CommentSubjectChar"/>
    <w:uiPriority w:val="99"/>
    <w:semiHidden/>
    <w:unhideWhenUsed/>
    <w:rsid w:val="00D967F2"/>
    <w:rPr>
      <w:b/>
      <w:bCs/>
      <w:sz w:val="20"/>
      <w:szCs w:val="20"/>
    </w:rPr>
  </w:style>
  <w:style w:type="character" w:customStyle="1" w:styleId="CommentSubjectChar">
    <w:name w:val="Comment Subject Char"/>
    <w:basedOn w:val="CommentTextChar"/>
    <w:link w:val="CommentSubject"/>
    <w:uiPriority w:val="99"/>
    <w:semiHidden/>
    <w:rsid w:val="00D967F2"/>
    <w:rPr>
      <w:rFonts w:ascii="Garamond 3 LT Std" w:eastAsia="Times New Roman" w:hAnsi="Garamond 3 LT Std" w:cs="Times New Roman"/>
      <w:b/>
      <w:bCs/>
      <w:sz w:val="20"/>
      <w:szCs w:val="20"/>
      <w:lang w:eastAsia="ar-SA"/>
    </w:rPr>
  </w:style>
  <w:style w:type="paragraph" w:styleId="HTMLPreformatted">
    <w:name w:val="HTML Preformatted"/>
    <w:basedOn w:val="Normal"/>
    <w:link w:val="HTMLPreformattedChar"/>
    <w:uiPriority w:val="99"/>
    <w:semiHidden/>
    <w:unhideWhenUsed/>
    <w:rsid w:val="00C47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w:eastAsiaTheme="minorHAnsi" w:hAnsi="Courier" w:cs="Courier"/>
      <w:sz w:val="20"/>
      <w:szCs w:val="20"/>
      <w:lang w:eastAsia="sv-SE"/>
    </w:rPr>
  </w:style>
  <w:style w:type="character" w:customStyle="1" w:styleId="HTMLPreformattedChar">
    <w:name w:val="HTML Preformatted Char"/>
    <w:basedOn w:val="DefaultParagraphFont"/>
    <w:link w:val="HTMLPreformatted"/>
    <w:uiPriority w:val="99"/>
    <w:semiHidden/>
    <w:rsid w:val="00C4736E"/>
    <w:rPr>
      <w:rFonts w:ascii="Courier" w:hAnsi="Courier" w:cs="Courier"/>
      <w:sz w:val="20"/>
      <w:szCs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468">
      <w:bodyDiv w:val="1"/>
      <w:marLeft w:val="0"/>
      <w:marRight w:val="0"/>
      <w:marTop w:val="0"/>
      <w:marBottom w:val="0"/>
      <w:divBdr>
        <w:top w:val="none" w:sz="0" w:space="0" w:color="auto"/>
        <w:left w:val="none" w:sz="0" w:space="0" w:color="auto"/>
        <w:bottom w:val="none" w:sz="0" w:space="0" w:color="auto"/>
        <w:right w:val="none" w:sz="0" w:space="0" w:color="auto"/>
      </w:divBdr>
    </w:div>
    <w:div w:id="632365452">
      <w:bodyDiv w:val="1"/>
      <w:marLeft w:val="0"/>
      <w:marRight w:val="0"/>
      <w:marTop w:val="0"/>
      <w:marBottom w:val="0"/>
      <w:divBdr>
        <w:top w:val="none" w:sz="0" w:space="0" w:color="auto"/>
        <w:left w:val="none" w:sz="0" w:space="0" w:color="auto"/>
        <w:bottom w:val="none" w:sz="0" w:space="0" w:color="auto"/>
        <w:right w:val="none" w:sz="0" w:space="0" w:color="auto"/>
      </w:divBdr>
    </w:div>
    <w:div w:id="1033308101">
      <w:bodyDiv w:val="1"/>
      <w:marLeft w:val="0"/>
      <w:marRight w:val="0"/>
      <w:marTop w:val="0"/>
      <w:marBottom w:val="0"/>
      <w:divBdr>
        <w:top w:val="none" w:sz="0" w:space="0" w:color="auto"/>
        <w:left w:val="none" w:sz="0" w:space="0" w:color="auto"/>
        <w:bottom w:val="none" w:sz="0" w:space="0" w:color="auto"/>
        <w:right w:val="none" w:sz="0" w:space="0" w:color="auto"/>
      </w:divBdr>
    </w:div>
    <w:div w:id="1305700237">
      <w:bodyDiv w:val="1"/>
      <w:marLeft w:val="0"/>
      <w:marRight w:val="0"/>
      <w:marTop w:val="0"/>
      <w:marBottom w:val="0"/>
      <w:divBdr>
        <w:top w:val="none" w:sz="0" w:space="0" w:color="auto"/>
        <w:left w:val="none" w:sz="0" w:space="0" w:color="auto"/>
        <w:bottom w:val="none" w:sz="0" w:space="0" w:color="auto"/>
        <w:right w:val="none" w:sz="0" w:space="0" w:color="auto"/>
      </w:divBdr>
    </w:div>
    <w:div w:id="1324427845">
      <w:bodyDiv w:val="1"/>
      <w:marLeft w:val="0"/>
      <w:marRight w:val="0"/>
      <w:marTop w:val="0"/>
      <w:marBottom w:val="0"/>
      <w:divBdr>
        <w:top w:val="none" w:sz="0" w:space="0" w:color="auto"/>
        <w:left w:val="none" w:sz="0" w:space="0" w:color="auto"/>
        <w:bottom w:val="none" w:sz="0" w:space="0" w:color="auto"/>
        <w:right w:val="none" w:sz="0" w:space="0" w:color="auto"/>
      </w:divBdr>
    </w:div>
    <w:div w:id="1340111997">
      <w:bodyDiv w:val="1"/>
      <w:marLeft w:val="0"/>
      <w:marRight w:val="0"/>
      <w:marTop w:val="0"/>
      <w:marBottom w:val="0"/>
      <w:divBdr>
        <w:top w:val="none" w:sz="0" w:space="0" w:color="auto"/>
        <w:left w:val="none" w:sz="0" w:space="0" w:color="auto"/>
        <w:bottom w:val="none" w:sz="0" w:space="0" w:color="auto"/>
        <w:right w:val="none" w:sz="0" w:space="0" w:color="auto"/>
      </w:divBdr>
    </w:div>
    <w:div w:id="1489860177">
      <w:bodyDiv w:val="1"/>
      <w:marLeft w:val="0"/>
      <w:marRight w:val="0"/>
      <w:marTop w:val="0"/>
      <w:marBottom w:val="0"/>
      <w:divBdr>
        <w:top w:val="none" w:sz="0" w:space="0" w:color="auto"/>
        <w:left w:val="none" w:sz="0" w:space="0" w:color="auto"/>
        <w:bottom w:val="none" w:sz="0" w:space="0" w:color="auto"/>
        <w:right w:val="none" w:sz="0" w:space="0" w:color="auto"/>
      </w:divBdr>
    </w:div>
    <w:div w:id="1740590891">
      <w:bodyDiv w:val="1"/>
      <w:marLeft w:val="0"/>
      <w:marRight w:val="0"/>
      <w:marTop w:val="0"/>
      <w:marBottom w:val="0"/>
      <w:divBdr>
        <w:top w:val="none" w:sz="0" w:space="0" w:color="auto"/>
        <w:left w:val="none" w:sz="0" w:space="0" w:color="auto"/>
        <w:bottom w:val="none" w:sz="0" w:space="0" w:color="auto"/>
        <w:right w:val="none" w:sz="0" w:space="0" w:color="auto"/>
      </w:divBdr>
    </w:div>
    <w:div w:id="1850368471">
      <w:bodyDiv w:val="1"/>
      <w:marLeft w:val="0"/>
      <w:marRight w:val="0"/>
      <w:marTop w:val="0"/>
      <w:marBottom w:val="0"/>
      <w:divBdr>
        <w:top w:val="none" w:sz="0" w:space="0" w:color="auto"/>
        <w:left w:val="none" w:sz="0" w:space="0" w:color="auto"/>
        <w:bottom w:val="none" w:sz="0" w:space="0" w:color="auto"/>
        <w:right w:val="none" w:sz="0" w:space="0" w:color="auto"/>
      </w:divBdr>
    </w:div>
    <w:div w:id="2003393303">
      <w:bodyDiv w:val="1"/>
      <w:marLeft w:val="0"/>
      <w:marRight w:val="0"/>
      <w:marTop w:val="0"/>
      <w:marBottom w:val="0"/>
      <w:divBdr>
        <w:top w:val="none" w:sz="0" w:space="0" w:color="auto"/>
        <w:left w:val="none" w:sz="0" w:space="0" w:color="auto"/>
        <w:bottom w:val="none" w:sz="0" w:space="0" w:color="auto"/>
        <w:right w:val="none" w:sz="0" w:space="0" w:color="auto"/>
      </w:divBdr>
    </w:div>
    <w:div w:id="204020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microsoft.com/office/2007/relationships/diagramDrawing" Target="diagrams/drawing1.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diagramQuickStyle" Target="diagrams/quickStyle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diagramColors" Target="diagrams/colors1.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diagramLayout" Target="diagrams/layout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diagramLayout" Target="diagrams/layout1.xml"/><Relationship Id="rId23" Type="http://schemas.microsoft.com/office/2007/relationships/diagramDrawing" Target="diagrams/drawing2.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diagramData" Target="diagrams/data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diagramData" Target="diagrams/data1.xml"/><Relationship Id="rId22" Type="http://schemas.openxmlformats.org/officeDocument/2006/relationships/diagramColors" Target="diagrams/colors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7C0414-B9A3-4D62-ADAA-D9D20EA7DE59}"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sv-SE"/>
        </a:p>
      </dgm:t>
    </dgm:pt>
    <dgm:pt modelId="{26A6193B-E864-45AA-8300-3FFC00257FC3}">
      <dgm:prSet phldrT="[Text]"/>
      <dgm:spPr>
        <a:xfrm>
          <a:off x="0" y="0"/>
          <a:ext cx="5486400" cy="2277110"/>
        </a:xfrm>
        <a:solidFill>
          <a:schemeClr val="tx2">
            <a:lumMod val="40000"/>
            <a:lumOff val="60000"/>
          </a:schemeClr>
        </a:solidFill>
        <a:ln w="25400" cap="flat" cmpd="sng" algn="ctr">
          <a:solidFill>
            <a:sysClr val="window" lastClr="FFFFFF">
              <a:hueOff val="0"/>
              <a:satOff val="0"/>
              <a:lumOff val="0"/>
              <a:alphaOff val="0"/>
            </a:sysClr>
          </a:solidFill>
          <a:prstDash val="solid"/>
        </a:ln>
        <a:effectLst/>
      </dgm:spPr>
      <dgm:t>
        <a:bodyPr/>
        <a:lstStyle/>
        <a:p>
          <a:pPr algn="l"/>
          <a:r>
            <a:rPr lang="sv-SE">
              <a:solidFill>
                <a:schemeClr val="tx1"/>
              </a:solidFill>
              <a:latin typeface="Georgia"/>
              <a:ea typeface="+mn-ea"/>
              <a:cs typeface="+mn-cs"/>
            </a:rPr>
            <a:t>Statement of Work</a:t>
          </a:r>
        </a:p>
      </dgm:t>
    </dgm:pt>
    <dgm:pt modelId="{BE4E95A3-A375-4717-AF70-09A97C9FC557}" type="parTrans" cxnId="{20305F90-3265-47E1-A57B-84C9180C6099}">
      <dgm:prSet/>
      <dgm:spPr/>
      <dgm:t>
        <a:bodyPr/>
        <a:lstStyle/>
        <a:p>
          <a:pPr algn="l"/>
          <a:endParaRPr lang="sv-SE"/>
        </a:p>
      </dgm:t>
    </dgm:pt>
    <dgm:pt modelId="{E87F4AB5-C363-41A0-9A6F-B8030A12F414}" type="sibTrans" cxnId="{20305F90-3265-47E1-A57B-84C9180C6099}">
      <dgm:prSet/>
      <dgm:spPr/>
      <dgm:t>
        <a:bodyPr/>
        <a:lstStyle/>
        <a:p>
          <a:pPr algn="l"/>
          <a:endParaRPr lang="sv-SE"/>
        </a:p>
      </dgm:t>
    </dgm:pt>
    <dgm:pt modelId="{58B3931D-F04D-486E-9F26-7989653EBF33}">
      <dgm:prSet phldrT="[Text]"/>
      <dgm:spPr>
        <a:xfrm>
          <a:off x="137160" y="569277"/>
          <a:ext cx="822960" cy="776752"/>
        </a:xfrm>
        <a:solidFill>
          <a:schemeClr val="tx2">
            <a:lumMod val="40000"/>
            <a:lumOff val="60000"/>
          </a:schemeClr>
        </a:solidFill>
        <a:ln w="25400" cap="flat" cmpd="sng" algn="ctr">
          <a:solidFill>
            <a:sysClr val="window" lastClr="FFFFFF"/>
          </a:solidFill>
          <a:prstDash val="solid"/>
        </a:ln>
        <a:effectLst/>
      </dgm:spPr>
      <dgm:t>
        <a:bodyPr/>
        <a:lstStyle/>
        <a:p>
          <a:pPr algn="ctr"/>
          <a:r>
            <a:rPr lang="sv-SE">
              <a:solidFill>
                <a:schemeClr val="tx1"/>
              </a:solidFill>
              <a:latin typeface="Georgia"/>
              <a:ea typeface="+mn-ea"/>
              <a:cs typeface="+mn-cs"/>
            </a:rPr>
            <a:t>AGB</a:t>
          </a:r>
        </a:p>
      </dgm:t>
    </dgm:pt>
    <dgm:pt modelId="{4B83A9D8-9F9E-4E1C-B755-1C7056552B96}" type="parTrans" cxnId="{2DEE9477-7736-4F72-9E3B-2A0CB24EA69C}">
      <dgm:prSet/>
      <dgm:spPr/>
      <dgm:t>
        <a:bodyPr/>
        <a:lstStyle/>
        <a:p>
          <a:pPr algn="l"/>
          <a:endParaRPr lang="sv-SE"/>
        </a:p>
      </dgm:t>
    </dgm:pt>
    <dgm:pt modelId="{99E60AFE-EA40-42D3-920D-0120B2F6E52D}" type="sibTrans" cxnId="{2DEE9477-7736-4F72-9E3B-2A0CB24EA69C}">
      <dgm:prSet/>
      <dgm:spPr/>
      <dgm:t>
        <a:bodyPr/>
        <a:lstStyle/>
        <a:p>
          <a:pPr algn="l"/>
          <a:endParaRPr lang="sv-SE"/>
        </a:p>
      </dgm:t>
    </dgm:pt>
    <dgm:pt modelId="{34782792-C823-4363-AF89-2B9865705134}">
      <dgm:prSet phldrT="[Text]"/>
      <dgm:spPr>
        <a:xfrm>
          <a:off x="137160" y="1386133"/>
          <a:ext cx="822960" cy="776752"/>
        </a:xfrm>
        <a:solidFill>
          <a:schemeClr val="tx2">
            <a:lumMod val="40000"/>
            <a:lumOff val="60000"/>
          </a:schemeClr>
        </a:solidFill>
        <a:ln w="25400" cap="flat" cmpd="sng" algn="ctr">
          <a:solidFill>
            <a:sysClr val="window" lastClr="FFFFFF"/>
          </a:solidFill>
          <a:prstDash val="solid"/>
        </a:ln>
        <a:effectLst/>
      </dgm:spPr>
      <dgm:t>
        <a:bodyPr/>
        <a:lstStyle/>
        <a:p>
          <a:pPr algn="ctr"/>
          <a:r>
            <a:rPr lang="sv-SE">
              <a:solidFill>
                <a:schemeClr val="tx1"/>
              </a:solidFill>
              <a:latin typeface="Georgia"/>
              <a:ea typeface="+mn-ea"/>
              <a:cs typeface="+mn-cs"/>
            </a:rPr>
            <a:t>RFCs</a:t>
          </a:r>
        </a:p>
      </dgm:t>
    </dgm:pt>
    <dgm:pt modelId="{DCD1890D-61CF-4ACD-B7E6-D9711211FBFF}" type="parTrans" cxnId="{DE922C5A-8388-4AC2-92BA-168EC822E2E8}">
      <dgm:prSet/>
      <dgm:spPr/>
      <dgm:t>
        <a:bodyPr/>
        <a:lstStyle/>
        <a:p>
          <a:pPr algn="l"/>
          <a:endParaRPr lang="sv-SE"/>
        </a:p>
      </dgm:t>
    </dgm:pt>
    <dgm:pt modelId="{C2A2EDC2-B1AF-4BEE-B846-47EEB1367371}" type="sibTrans" cxnId="{DE922C5A-8388-4AC2-92BA-168EC822E2E8}">
      <dgm:prSet/>
      <dgm:spPr/>
      <dgm:t>
        <a:bodyPr/>
        <a:lstStyle/>
        <a:p>
          <a:pPr algn="l"/>
          <a:endParaRPr lang="sv-SE"/>
        </a:p>
      </dgm:t>
    </dgm:pt>
    <dgm:pt modelId="{183012D9-7C3D-471C-B58B-D9C204FE7294}">
      <dgm:prSet phldrT="[Text]"/>
      <dgm:spPr>
        <a:xfrm>
          <a:off x="1097280" y="569277"/>
          <a:ext cx="4251960" cy="1593977"/>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Master Test Plan</a:t>
          </a:r>
        </a:p>
      </dgm:t>
    </dgm:pt>
    <dgm:pt modelId="{59E6B329-D62D-497A-9D9E-247ECAE9B586}" type="parTrans" cxnId="{90C3C4E1-CEF4-408D-A4FB-25398CD2B692}">
      <dgm:prSet/>
      <dgm:spPr/>
      <dgm:t>
        <a:bodyPr/>
        <a:lstStyle/>
        <a:p>
          <a:pPr algn="l"/>
          <a:endParaRPr lang="sv-SE"/>
        </a:p>
      </dgm:t>
    </dgm:pt>
    <dgm:pt modelId="{05251B8B-B32B-42C2-B300-CF4EDDDD083A}" type="sibTrans" cxnId="{90C3C4E1-CEF4-408D-A4FB-25398CD2B692}">
      <dgm:prSet/>
      <dgm:spPr/>
      <dgm:t>
        <a:bodyPr/>
        <a:lstStyle/>
        <a:p>
          <a:pPr algn="l"/>
          <a:endParaRPr lang="sv-SE"/>
        </a:p>
      </dgm:t>
    </dgm:pt>
    <dgm:pt modelId="{488F9850-C8C0-435A-B3FD-D3B61024F142}">
      <dgm:prSet phldrT="[Text]"/>
      <dgm:spPr>
        <a:xfrm>
          <a:off x="1234440" y="1138555"/>
          <a:ext cx="3977640" cy="910844"/>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DNS Test Plan</a:t>
          </a:r>
        </a:p>
      </dgm:t>
    </dgm:pt>
    <dgm:pt modelId="{85B9809B-1FE7-46EA-86BD-FAAB4A6D30BE}" type="parTrans" cxnId="{63ED900F-76AD-47F0-8C76-F760A00C09EC}">
      <dgm:prSet/>
      <dgm:spPr/>
      <dgm:t>
        <a:bodyPr/>
        <a:lstStyle/>
        <a:p>
          <a:pPr algn="l"/>
          <a:endParaRPr lang="sv-SE"/>
        </a:p>
      </dgm:t>
    </dgm:pt>
    <dgm:pt modelId="{E3C7C3E3-FFD3-4BEF-8CD4-882571AAF2B3}" type="sibTrans" cxnId="{63ED900F-76AD-47F0-8C76-F760A00C09EC}">
      <dgm:prSet/>
      <dgm:spPr/>
      <dgm:t>
        <a:bodyPr/>
        <a:lstStyle/>
        <a:p>
          <a:pPr algn="l"/>
          <a:endParaRPr lang="sv-SE"/>
        </a:p>
      </dgm:t>
    </dgm:pt>
    <dgm:pt modelId="{C782B512-A400-4739-B88F-12F77B4A2668}">
      <dgm:prSet phldrT="[Text]"/>
      <dgm:spPr>
        <a:xfrm>
          <a:off x="1333881" y="1548434"/>
          <a:ext cx="1867237" cy="409879"/>
        </a:xfrm>
        <a:solidFill>
          <a:schemeClr val="tx2">
            <a:lumMod val="40000"/>
            <a:lumOff val="60000"/>
          </a:schemeClr>
        </a:solidFill>
        <a:ln w="25400" cap="flat" cmpd="sng" algn="ctr">
          <a:solidFill>
            <a:sysClr val="window" lastClr="FFFFFF"/>
          </a:solidFill>
          <a:prstDash val="solid"/>
        </a:ln>
        <a:effectLst/>
      </dgm:spPr>
      <dgm:t>
        <a:bodyPr/>
        <a:lstStyle/>
        <a:p>
          <a:pPr algn="ctr"/>
          <a:r>
            <a:rPr lang="sv-SE">
              <a:solidFill>
                <a:schemeClr val="tx1"/>
              </a:solidFill>
              <a:latin typeface="Georgia"/>
              <a:ea typeface="+mn-ea"/>
              <a:cs typeface="+mn-cs"/>
            </a:rPr>
            <a:t>Distributed TC</a:t>
          </a:r>
        </a:p>
      </dgm:t>
    </dgm:pt>
    <dgm:pt modelId="{5D9B96E5-A392-4EFA-8A50-60E8B98B22B9}" type="parTrans" cxnId="{74027E3B-D125-4988-AE58-DE7BFA755569}">
      <dgm:prSet/>
      <dgm:spPr/>
      <dgm:t>
        <a:bodyPr/>
        <a:lstStyle/>
        <a:p>
          <a:pPr algn="l"/>
          <a:endParaRPr lang="sv-SE"/>
        </a:p>
      </dgm:t>
    </dgm:pt>
    <dgm:pt modelId="{D29E35C3-69B0-4687-90CE-730E8ECA533C}" type="sibTrans" cxnId="{74027E3B-D125-4988-AE58-DE7BFA755569}">
      <dgm:prSet/>
      <dgm:spPr/>
      <dgm:t>
        <a:bodyPr/>
        <a:lstStyle/>
        <a:p>
          <a:pPr algn="l"/>
          <a:endParaRPr lang="sv-SE"/>
        </a:p>
      </dgm:t>
    </dgm:pt>
    <dgm:pt modelId="{B6BC8650-C3FF-4ECE-AF65-4A34BAA823E6}">
      <dgm:prSet phldrT="[Text]"/>
      <dgm:spPr>
        <a:xfrm>
          <a:off x="3241784" y="1548434"/>
          <a:ext cx="1867237" cy="409879"/>
        </a:xfrm>
        <a:solidFill>
          <a:schemeClr val="tx2">
            <a:lumMod val="40000"/>
            <a:lumOff val="60000"/>
          </a:schemeClr>
        </a:solidFill>
        <a:ln w="25400" cap="flat" cmpd="sng" algn="ctr">
          <a:solidFill>
            <a:sysClr val="window" lastClr="FFFFFF"/>
          </a:solidFill>
          <a:prstDash val="solid"/>
        </a:ln>
        <a:effectLst/>
      </dgm:spPr>
      <dgm:t>
        <a:bodyPr/>
        <a:lstStyle/>
        <a:p>
          <a:pPr algn="ctr"/>
          <a:r>
            <a:rPr lang="sv-SE">
              <a:solidFill>
                <a:schemeClr val="tx1"/>
              </a:solidFill>
              <a:latin typeface="Georgia"/>
              <a:ea typeface="+mn-ea"/>
              <a:cs typeface="+mn-cs"/>
            </a:rPr>
            <a:t>Delegation TC</a:t>
          </a:r>
        </a:p>
      </dgm:t>
    </dgm:pt>
    <dgm:pt modelId="{395AF4EF-339D-4221-B2DA-5FF59B698048}" type="parTrans" cxnId="{CCE34106-FC51-4AF8-89FB-15A51900D55B}">
      <dgm:prSet/>
      <dgm:spPr/>
      <dgm:t>
        <a:bodyPr/>
        <a:lstStyle/>
        <a:p>
          <a:pPr algn="l"/>
          <a:endParaRPr lang="sv-SE"/>
        </a:p>
      </dgm:t>
    </dgm:pt>
    <dgm:pt modelId="{79C3FF5D-AC17-49CD-8035-FFF1E9240879}" type="sibTrans" cxnId="{CCE34106-FC51-4AF8-89FB-15A51900D55B}">
      <dgm:prSet/>
      <dgm:spPr/>
      <dgm:t>
        <a:bodyPr/>
        <a:lstStyle/>
        <a:p>
          <a:pPr algn="l"/>
          <a:endParaRPr lang="sv-SE"/>
        </a:p>
      </dgm:t>
    </dgm:pt>
    <dgm:pt modelId="{A07AAD17-A395-48AC-8337-61B665FECF68}">
      <dgm:prSet/>
      <dgm:spPr>
        <a:solidFill>
          <a:schemeClr val="tx2"/>
        </a:solidFill>
        <a:ln>
          <a:solidFill>
            <a:schemeClr val="bg2">
              <a:lumMod val="95000"/>
            </a:schemeClr>
          </a:solidFill>
        </a:ln>
      </dgm:spPr>
      <dgm:t>
        <a:bodyPr/>
        <a:lstStyle/>
        <a:p>
          <a:r>
            <a:rPr lang="sv-SE">
              <a:solidFill>
                <a:schemeClr val="bg2"/>
              </a:solidFill>
            </a:rPr>
            <a:t>DNSSEC TC</a:t>
          </a:r>
        </a:p>
      </dgm:t>
    </dgm:pt>
    <dgm:pt modelId="{2849F609-0EA3-4AE3-A6FB-78A5118BC940}" type="sibTrans" cxnId="{590C6A5C-9D2B-4DBF-A16D-BC578124B306}">
      <dgm:prSet/>
      <dgm:spPr/>
      <dgm:t>
        <a:bodyPr/>
        <a:lstStyle/>
        <a:p>
          <a:endParaRPr lang="sv-SE"/>
        </a:p>
      </dgm:t>
    </dgm:pt>
    <dgm:pt modelId="{69E14C43-2A05-4B92-A47B-D5EF427DC94F}" type="parTrans" cxnId="{590C6A5C-9D2B-4DBF-A16D-BC578124B306}">
      <dgm:prSet/>
      <dgm:spPr/>
      <dgm:t>
        <a:bodyPr/>
        <a:lstStyle/>
        <a:p>
          <a:endParaRPr lang="sv-SE"/>
        </a:p>
      </dgm:t>
    </dgm:pt>
    <dgm:pt modelId="{0455CCAB-70F4-D54F-8C8F-418EEFB90184}">
      <dgm:prSet/>
      <dgm:spPr>
        <a:noFill/>
        <a:ln>
          <a:solidFill>
            <a:schemeClr val="bg2">
              <a:lumMod val="95000"/>
            </a:schemeClr>
          </a:solidFill>
        </a:ln>
      </dgm:spPr>
      <dgm:t>
        <a:bodyPr/>
        <a:lstStyle/>
        <a:p>
          <a:r>
            <a:rPr lang="sv-SE">
              <a:solidFill>
                <a:schemeClr val="tx1"/>
              </a:solidFill>
            </a:rPr>
            <a:t>Zone TC</a:t>
          </a:r>
        </a:p>
      </dgm:t>
    </dgm:pt>
    <dgm:pt modelId="{B66AF517-F89B-B543-8BE2-26ECA86A010E}" type="parTrans" cxnId="{32E6CA04-87F2-194F-B07A-6558CBC9A5F0}">
      <dgm:prSet/>
      <dgm:spPr/>
    </dgm:pt>
    <dgm:pt modelId="{2EED5048-DD3E-5146-8E15-A6DF0E7F6BAA}" type="sibTrans" cxnId="{32E6CA04-87F2-194F-B07A-6558CBC9A5F0}">
      <dgm:prSet/>
      <dgm:spPr/>
    </dgm:pt>
    <dgm:pt modelId="{7FB9A0C0-DE40-403B-A725-BC4CCB77D77A}" type="pres">
      <dgm:prSet presAssocID="{A87C0414-B9A3-4D62-ADAA-D9D20EA7DE59}" presName="Name0" presStyleCnt="0">
        <dgm:presLayoutVars>
          <dgm:chMax val="3"/>
          <dgm:chPref val="1"/>
          <dgm:dir/>
          <dgm:animLvl val="lvl"/>
          <dgm:resizeHandles/>
        </dgm:presLayoutVars>
      </dgm:prSet>
      <dgm:spPr/>
      <dgm:t>
        <a:bodyPr/>
        <a:lstStyle/>
        <a:p>
          <a:endParaRPr lang="sv-SE"/>
        </a:p>
      </dgm:t>
    </dgm:pt>
    <dgm:pt modelId="{2F529A93-B3A3-4414-8E20-683D2B043AEE}" type="pres">
      <dgm:prSet presAssocID="{A87C0414-B9A3-4D62-ADAA-D9D20EA7DE59}" presName="outerBox" presStyleCnt="0"/>
      <dgm:spPr/>
    </dgm:pt>
    <dgm:pt modelId="{070932BB-3FC9-4278-AA49-81B68C4BE585}" type="pres">
      <dgm:prSet presAssocID="{A87C0414-B9A3-4D62-ADAA-D9D20EA7DE59}" presName="outerBoxParent" presStyleLbl="node1" presStyleIdx="0" presStyleCnt="3" custLinFactNeighborY="279"/>
      <dgm:spPr>
        <a:prstGeom prst="roundRect">
          <a:avLst>
            <a:gd name="adj" fmla="val 8500"/>
          </a:avLst>
        </a:prstGeom>
      </dgm:spPr>
      <dgm:t>
        <a:bodyPr/>
        <a:lstStyle/>
        <a:p>
          <a:endParaRPr lang="sv-SE"/>
        </a:p>
      </dgm:t>
    </dgm:pt>
    <dgm:pt modelId="{19E9E3FD-FAAD-4CD7-B887-C48AB50898D2}" type="pres">
      <dgm:prSet presAssocID="{A87C0414-B9A3-4D62-ADAA-D9D20EA7DE59}" presName="outerBoxChildren" presStyleCnt="0"/>
      <dgm:spPr/>
    </dgm:pt>
    <dgm:pt modelId="{E1DD451B-B251-4E88-960C-28DE753F9CFA}" type="pres">
      <dgm:prSet presAssocID="{58B3931D-F04D-486E-9F26-7989653EBF33}" presName="oChild" presStyleLbl="fgAcc1" presStyleIdx="0" presStyleCnt="6">
        <dgm:presLayoutVars>
          <dgm:bulletEnabled val="1"/>
        </dgm:presLayoutVars>
      </dgm:prSet>
      <dgm:spPr>
        <a:prstGeom prst="roundRect">
          <a:avLst>
            <a:gd name="adj" fmla="val 10500"/>
          </a:avLst>
        </a:prstGeom>
      </dgm:spPr>
      <dgm:t>
        <a:bodyPr/>
        <a:lstStyle/>
        <a:p>
          <a:endParaRPr lang="sv-SE"/>
        </a:p>
      </dgm:t>
    </dgm:pt>
    <dgm:pt modelId="{80534395-09FC-42E1-A3B8-80CB8D1D3796}" type="pres">
      <dgm:prSet presAssocID="{99E60AFE-EA40-42D3-920D-0120B2F6E52D}" presName="outerSibTrans" presStyleCnt="0"/>
      <dgm:spPr/>
    </dgm:pt>
    <dgm:pt modelId="{0B312FFF-B4A4-469E-B907-FBF746AB64B3}" type="pres">
      <dgm:prSet presAssocID="{34782792-C823-4363-AF89-2B9865705134}" presName="oChild" presStyleLbl="fgAcc1" presStyleIdx="1" presStyleCnt="6">
        <dgm:presLayoutVars>
          <dgm:bulletEnabled val="1"/>
        </dgm:presLayoutVars>
      </dgm:prSet>
      <dgm:spPr>
        <a:prstGeom prst="roundRect">
          <a:avLst>
            <a:gd name="adj" fmla="val 10500"/>
          </a:avLst>
        </a:prstGeom>
      </dgm:spPr>
      <dgm:t>
        <a:bodyPr/>
        <a:lstStyle/>
        <a:p>
          <a:endParaRPr lang="sv-SE"/>
        </a:p>
      </dgm:t>
    </dgm:pt>
    <dgm:pt modelId="{79D75B5B-C0AB-477E-8A47-EE4F8D8A10FC}" type="pres">
      <dgm:prSet presAssocID="{A87C0414-B9A3-4D62-ADAA-D9D20EA7DE59}" presName="middleBox" presStyleCnt="0"/>
      <dgm:spPr/>
    </dgm:pt>
    <dgm:pt modelId="{E15990BA-7D26-4C84-AD6C-5055D8B7BC6A}" type="pres">
      <dgm:prSet presAssocID="{A87C0414-B9A3-4D62-ADAA-D9D20EA7DE59}" presName="middleBoxParent" presStyleLbl="node1" presStyleIdx="1" presStyleCnt="3"/>
      <dgm:spPr>
        <a:prstGeom prst="roundRect">
          <a:avLst>
            <a:gd name="adj" fmla="val 10500"/>
          </a:avLst>
        </a:prstGeom>
      </dgm:spPr>
      <dgm:t>
        <a:bodyPr/>
        <a:lstStyle/>
        <a:p>
          <a:endParaRPr lang="sv-SE"/>
        </a:p>
      </dgm:t>
    </dgm:pt>
    <dgm:pt modelId="{863AC429-4DC2-4F5B-8424-D2CAEC98398B}" type="pres">
      <dgm:prSet presAssocID="{A87C0414-B9A3-4D62-ADAA-D9D20EA7DE59}" presName="middleBoxChildren" presStyleCnt="0"/>
      <dgm:spPr/>
    </dgm:pt>
    <dgm:pt modelId="{7FE4BD2B-3A57-4829-9873-34793C656A06}" type="pres">
      <dgm:prSet presAssocID="{A87C0414-B9A3-4D62-ADAA-D9D20EA7DE59}" presName="centerBox" presStyleCnt="0"/>
      <dgm:spPr/>
    </dgm:pt>
    <dgm:pt modelId="{0219F1BA-9ADE-4FDA-A5B9-527336AD7125}" type="pres">
      <dgm:prSet presAssocID="{A87C0414-B9A3-4D62-ADAA-D9D20EA7DE59}" presName="centerBoxParent" presStyleLbl="node1" presStyleIdx="2" presStyleCnt="3"/>
      <dgm:spPr>
        <a:prstGeom prst="roundRect">
          <a:avLst>
            <a:gd name="adj" fmla="val 10500"/>
          </a:avLst>
        </a:prstGeom>
      </dgm:spPr>
      <dgm:t>
        <a:bodyPr/>
        <a:lstStyle/>
        <a:p>
          <a:endParaRPr lang="sv-SE"/>
        </a:p>
      </dgm:t>
    </dgm:pt>
    <dgm:pt modelId="{CC6E3CC6-4743-403C-AD4F-0C0D5479DEDD}" type="pres">
      <dgm:prSet presAssocID="{A87C0414-B9A3-4D62-ADAA-D9D20EA7DE59}" presName="centerBoxChildren" presStyleCnt="0"/>
      <dgm:spPr/>
    </dgm:pt>
    <dgm:pt modelId="{D49BEF5E-24E3-4CF1-BB42-C223B08C553A}" type="pres">
      <dgm:prSet presAssocID="{C782B512-A400-4739-B88F-12F77B4A2668}" presName="cChild" presStyleLbl="fgAcc1" presStyleIdx="2" presStyleCnt="6">
        <dgm:presLayoutVars>
          <dgm:bulletEnabled val="1"/>
        </dgm:presLayoutVars>
      </dgm:prSet>
      <dgm:spPr>
        <a:prstGeom prst="roundRect">
          <a:avLst>
            <a:gd name="adj" fmla="val 10500"/>
          </a:avLst>
        </a:prstGeom>
      </dgm:spPr>
      <dgm:t>
        <a:bodyPr/>
        <a:lstStyle/>
        <a:p>
          <a:endParaRPr lang="sv-SE"/>
        </a:p>
      </dgm:t>
    </dgm:pt>
    <dgm:pt modelId="{1A88A612-E0B6-4142-BE7B-2CFFA0F59BC7}" type="pres">
      <dgm:prSet presAssocID="{D29E35C3-69B0-4687-90CE-730E8ECA533C}" presName="centerSibTrans" presStyleCnt="0"/>
      <dgm:spPr/>
    </dgm:pt>
    <dgm:pt modelId="{2B5AFEA1-A357-48AF-9557-5EA0A3846990}" type="pres">
      <dgm:prSet presAssocID="{B6BC8650-C3FF-4ECE-AF65-4A34BAA823E6}" presName="cChild" presStyleLbl="fgAcc1" presStyleIdx="3" presStyleCnt="6">
        <dgm:presLayoutVars>
          <dgm:bulletEnabled val="1"/>
        </dgm:presLayoutVars>
      </dgm:prSet>
      <dgm:spPr>
        <a:prstGeom prst="roundRect">
          <a:avLst>
            <a:gd name="adj" fmla="val 10500"/>
          </a:avLst>
        </a:prstGeom>
      </dgm:spPr>
      <dgm:t>
        <a:bodyPr/>
        <a:lstStyle/>
        <a:p>
          <a:endParaRPr lang="sv-SE"/>
        </a:p>
      </dgm:t>
    </dgm:pt>
    <dgm:pt modelId="{A5FC9155-FA88-444D-97B1-91F24D582002}" type="pres">
      <dgm:prSet presAssocID="{79C3FF5D-AC17-49CD-8035-FFF1E9240879}" presName="centerSibTrans" presStyleCnt="0"/>
      <dgm:spPr/>
    </dgm:pt>
    <dgm:pt modelId="{28F9043E-F1AD-4021-9B85-91FC7AD8C65F}" type="pres">
      <dgm:prSet presAssocID="{A07AAD17-A395-48AC-8337-61B665FECF68}" presName="cChild" presStyleLbl="fgAcc1" presStyleIdx="4" presStyleCnt="6">
        <dgm:presLayoutVars>
          <dgm:bulletEnabled val="1"/>
        </dgm:presLayoutVars>
      </dgm:prSet>
      <dgm:spPr/>
      <dgm:t>
        <a:bodyPr/>
        <a:lstStyle/>
        <a:p>
          <a:endParaRPr lang="sv-SE"/>
        </a:p>
      </dgm:t>
    </dgm:pt>
    <dgm:pt modelId="{FF83C281-702B-9045-AB73-9CA2175B8E4D}" type="pres">
      <dgm:prSet presAssocID="{2849F609-0EA3-4AE3-A6FB-78A5118BC940}" presName="centerSibTrans" presStyleCnt="0"/>
      <dgm:spPr/>
    </dgm:pt>
    <dgm:pt modelId="{07429AEF-8060-EA4D-8ECC-004A5AA072AF}" type="pres">
      <dgm:prSet presAssocID="{0455CCAB-70F4-D54F-8C8F-418EEFB90184}" presName="cChild" presStyleLbl="fgAcc1" presStyleIdx="5" presStyleCnt="6">
        <dgm:presLayoutVars>
          <dgm:bulletEnabled val="1"/>
        </dgm:presLayoutVars>
      </dgm:prSet>
      <dgm:spPr/>
      <dgm:t>
        <a:bodyPr/>
        <a:lstStyle/>
        <a:p>
          <a:endParaRPr lang="en-US"/>
        </a:p>
      </dgm:t>
    </dgm:pt>
  </dgm:ptLst>
  <dgm:cxnLst>
    <dgm:cxn modelId="{CCE34106-FC51-4AF8-89FB-15A51900D55B}" srcId="{488F9850-C8C0-435A-B3FD-D3B61024F142}" destId="{B6BC8650-C3FF-4ECE-AF65-4A34BAA823E6}" srcOrd="1" destOrd="0" parTransId="{395AF4EF-339D-4221-B2DA-5FF59B698048}" sibTransId="{79C3FF5D-AC17-49CD-8035-FFF1E9240879}"/>
    <dgm:cxn modelId="{E769FA80-FE21-724D-8D1A-5A1394E1196B}" type="presOf" srcId="{26A6193B-E864-45AA-8300-3FFC00257FC3}" destId="{070932BB-3FC9-4278-AA49-81B68C4BE585}" srcOrd="0" destOrd="0" presId="urn:microsoft.com/office/officeart/2005/8/layout/target2"/>
    <dgm:cxn modelId="{E2C0F493-65CD-D84A-A9D8-501A5CD4A6FE}" type="presOf" srcId="{58B3931D-F04D-486E-9F26-7989653EBF33}" destId="{E1DD451B-B251-4E88-960C-28DE753F9CFA}" srcOrd="0" destOrd="0" presId="urn:microsoft.com/office/officeart/2005/8/layout/target2"/>
    <dgm:cxn modelId="{74027E3B-D125-4988-AE58-DE7BFA755569}" srcId="{488F9850-C8C0-435A-B3FD-D3B61024F142}" destId="{C782B512-A400-4739-B88F-12F77B4A2668}" srcOrd="0" destOrd="0" parTransId="{5D9B96E5-A392-4EFA-8A50-60E8B98B22B9}" sibTransId="{D29E35C3-69B0-4687-90CE-730E8ECA533C}"/>
    <dgm:cxn modelId="{90C3C4E1-CEF4-408D-A4FB-25398CD2B692}" srcId="{A87C0414-B9A3-4D62-ADAA-D9D20EA7DE59}" destId="{183012D9-7C3D-471C-B58B-D9C204FE7294}" srcOrd="1" destOrd="0" parTransId="{59E6B329-D62D-497A-9D9E-247ECAE9B586}" sibTransId="{05251B8B-B32B-42C2-B300-CF4EDDDD083A}"/>
    <dgm:cxn modelId="{63ED900F-76AD-47F0-8C76-F760A00C09EC}" srcId="{A87C0414-B9A3-4D62-ADAA-D9D20EA7DE59}" destId="{488F9850-C8C0-435A-B3FD-D3B61024F142}" srcOrd="2" destOrd="0" parTransId="{85B9809B-1FE7-46EA-86BD-FAAB4A6D30BE}" sibTransId="{E3C7C3E3-FFD3-4BEF-8CD4-882571AAF2B3}"/>
    <dgm:cxn modelId="{E030B87E-8AF9-E241-8D51-3D12CD4399A8}" type="presOf" srcId="{488F9850-C8C0-435A-B3FD-D3B61024F142}" destId="{0219F1BA-9ADE-4FDA-A5B9-527336AD7125}" srcOrd="0" destOrd="0" presId="urn:microsoft.com/office/officeart/2005/8/layout/target2"/>
    <dgm:cxn modelId="{6304688F-54AE-0E46-8584-9CDD3BBD97D3}" type="presOf" srcId="{B6BC8650-C3FF-4ECE-AF65-4A34BAA823E6}" destId="{2B5AFEA1-A357-48AF-9557-5EA0A3846990}" srcOrd="0" destOrd="0" presId="urn:microsoft.com/office/officeart/2005/8/layout/target2"/>
    <dgm:cxn modelId="{32E6CA04-87F2-194F-B07A-6558CBC9A5F0}" srcId="{488F9850-C8C0-435A-B3FD-D3B61024F142}" destId="{0455CCAB-70F4-D54F-8C8F-418EEFB90184}" srcOrd="3" destOrd="0" parTransId="{B66AF517-F89B-B543-8BE2-26ECA86A010E}" sibTransId="{2EED5048-DD3E-5146-8E15-A6DF0E7F6BAA}"/>
    <dgm:cxn modelId="{C8814965-67F9-CD47-9F8B-7E5EAB2AD1EB}" type="presOf" srcId="{0455CCAB-70F4-D54F-8C8F-418EEFB90184}" destId="{07429AEF-8060-EA4D-8ECC-004A5AA072AF}" srcOrd="0" destOrd="0" presId="urn:microsoft.com/office/officeart/2005/8/layout/target2"/>
    <dgm:cxn modelId="{044EA30B-F22B-154C-971C-08470206C30D}" type="presOf" srcId="{A87C0414-B9A3-4D62-ADAA-D9D20EA7DE59}" destId="{7FB9A0C0-DE40-403B-A725-BC4CCB77D77A}" srcOrd="0" destOrd="0" presId="urn:microsoft.com/office/officeart/2005/8/layout/target2"/>
    <dgm:cxn modelId="{1F5B41D8-7328-C043-9F16-52E5EA98C03E}" type="presOf" srcId="{183012D9-7C3D-471C-B58B-D9C204FE7294}" destId="{E15990BA-7D26-4C84-AD6C-5055D8B7BC6A}" srcOrd="0" destOrd="0" presId="urn:microsoft.com/office/officeart/2005/8/layout/target2"/>
    <dgm:cxn modelId="{20305F90-3265-47E1-A57B-84C9180C6099}" srcId="{A87C0414-B9A3-4D62-ADAA-D9D20EA7DE59}" destId="{26A6193B-E864-45AA-8300-3FFC00257FC3}" srcOrd="0" destOrd="0" parTransId="{BE4E95A3-A375-4717-AF70-09A97C9FC557}" sibTransId="{E87F4AB5-C363-41A0-9A6F-B8030A12F414}"/>
    <dgm:cxn modelId="{DE922C5A-8388-4AC2-92BA-168EC822E2E8}" srcId="{26A6193B-E864-45AA-8300-3FFC00257FC3}" destId="{34782792-C823-4363-AF89-2B9865705134}" srcOrd="1" destOrd="0" parTransId="{DCD1890D-61CF-4ACD-B7E6-D9711211FBFF}" sibTransId="{C2A2EDC2-B1AF-4BEE-B846-47EEB1367371}"/>
    <dgm:cxn modelId="{CAF86F07-D6AA-CF49-B871-9E6693835CCD}" type="presOf" srcId="{34782792-C823-4363-AF89-2B9865705134}" destId="{0B312FFF-B4A4-469E-B907-FBF746AB64B3}" srcOrd="0" destOrd="0" presId="urn:microsoft.com/office/officeart/2005/8/layout/target2"/>
    <dgm:cxn modelId="{2DEE9477-7736-4F72-9E3B-2A0CB24EA69C}" srcId="{26A6193B-E864-45AA-8300-3FFC00257FC3}" destId="{58B3931D-F04D-486E-9F26-7989653EBF33}" srcOrd="0" destOrd="0" parTransId="{4B83A9D8-9F9E-4E1C-B755-1C7056552B96}" sibTransId="{99E60AFE-EA40-42D3-920D-0120B2F6E52D}"/>
    <dgm:cxn modelId="{AA40E5AD-7D89-1F49-9DC2-5AE302EC9045}" type="presOf" srcId="{C782B512-A400-4739-B88F-12F77B4A2668}" destId="{D49BEF5E-24E3-4CF1-BB42-C223B08C553A}" srcOrd="0" destOrd="0" presId="urn:microsoft.com/office/officeart/2005/8/layout/target2"/>
    <dgm:cxn modelId="{590C6A5C-9D2B-4DBF-A16D-BC578124B306}" srcId="{488F9850-C8C0-435A-B3FD-D3B61024F142}" destId="{A07AAD17-A395-48AC-8337-61B665FECF68}" srcOrd="2" destOrd="0" parTransId="{69E14C43-2A05-4B92-A47B-D5EF427DC94F}" sibTransId="{2849F609-0EA3-4AE3-A6FB-78A5118BC940}"/>
    <dgm:cxn modelId="{87C23ECF-167E-044E-B4B3-99B99E5DF4CE}" type="presOf" srcId="{A07AAD17-A395-48AC-8337-61B665FECF68}" destId="{28F9043E-F1AD-4021-9B85-91FC7AD8C65F}" srcOrd="0" destOrd="0" presId="urn:microsoft.com/office/officeart/2005/8/layout/target2"/>
    <dgm:cxn modelId="{BEF51A48-35E4-4947-9298-A8C1D4078979}" type="presParOf" srcId="{7FB9A0C0-DE40-403B-A725-BC4CCB77D77A}" destId="{2F529A93-B3A3-4414-8E20-683D2B043AEE}" srcOrd="0" destOrd="0" presId="urn:microsoft.com/office/officeart/2005/8/layout/target2"/>
    <dgm:cxn modelId="{5F83FDA1-1064-3F4A-8946-89177226E298}" type="presParOf" srcId="{2F529A93-B3A3-4414-8E20-683D2B043AEE}" destId="{070932BB-3FC9-4278-AA49-81B68C4BE585}" srcOrd="0" destOrd="0" presId="urn:microsoft.com/office/officeart/2005/8/layout/target2"/>
    <dgm:cxn modelId="{1FE273AD-DAF6-9F49-807D-9598EB7F1FFD}" type="presParOf" srcId="{2F529A93-B3A3-4414-8E20-683D2B043AEE}" destId="{19E9E3FD-FAAD-4CD7-B887-C48AB50898D2}" srcOrd="1" destOrd="0" presId="urn:microsoft.com/office/officeart/2005/8/layout/target2"/>
    <dgm:cxn modelId="{B803BFEA-E904-344B-B9C4-7E6296B119CB}" type="presParOf" srcId="{19E9E3FD-FAAD-4CD7-B887-C48AB50898D2}" destId="{E1DD451B-B251-4E88-960C-28DE753F9CFA}" srcOrd="0" destOrd="0" presId="urn:microsoft.com/office/officeart/2005/8/layout/target2"/>
    <dgm:cxn modelId="{78295497-956F-5243-91CD-513F42AF03E5}" type="presParOf" srcId="{19E9E3FD-FAAD-4CD7-B887-C48AB50898D2}" destId="{80534395-09FC-42E1-A3B8-80CB8D1D3796}" srcOrd="1" destOrd="0" presId="urn:microsoft.com/office/officeart/2005/8/layout/target2"/>
    <dgm:cxn modelId="{370A9C2E-5289-DF43-BB83-093ABBD6AD40}" type="presParOf" srcId="{19E9E3FD-FAAD-4CD7-B887-C48AB50898D2}" destId="{0B312FFF-B4A4-469E-B907-FBF746AB64B3}" srcOrd="2" destOrd="0" presId="urn:microsoft.com/office/officeart/2005/8/layout/target2"/>
    <dgm:cxn modelId="{1D25D6AA-BA70-7E42-B074-A63E0982EBE5}" type="presParOf" srcId="{7FB9A0C0-DE40-403B-A725-BC4CCB77D77A}" destId="{79D75B5B-C0AB-477E-8A47-EE4F8D8A10FC}" srcOrd="1" destOrd="0" presId="urn:microsoft.com/office/officeart/2005/8/layout/target2"/>
    <dgm:cxn modelId="{2655DBC6-A234-6846-BB30-7A415AE40BE9}" type="presParOf" srcId="{79D75B5B-C0AB-477E-8A47-EE4F8D8A10FC}" destId="{E15990BA-7D26-4C84-AD6C-5055D8B7BC6A}" srcOrd="0" destOrd="0" presId="urn:microsoft.com/office/officeart/2005/8/layout/target2"/>
    <dgm:cxn modelId="{1D29BA4A-3BFC-C54B-8FA5-973F834E6EE9}" type="presParOf" srcId="{79D75B5B-C0AB-477E-8A47-EE4F8D8A10FC}" destId="{863AC429-4DC2-4F5B-8424-D2CAEC98398B}" srcOrd="1" destOrd="0" presId="urn:microsoft.com/office/officeart/2005/8/layout/target2"/>
    <dgm:cxn modelId="{E6D3A9AB-689A-8B4C-9F97-DB167AB6A022}" type="presParOf" srcId="{7FB9A0C0-DE40-403B-A725-BC4CCB77D77A}" destId="{7FE4BD2B-3A57-4829-9873-34793C656A06}" srcOrd="2" destOrd="0" presId="urn:microsoft.com/office/officeart/2005/8/layout/target2"/>
    <dgm:cxn modelId="{9BFAB4DD-6924-EC49-A4AE-C62BF59C636D}" type="presParOf" srcId="{7FE4BD2B-3A57-4829-9873-34793C656A06}" destId="{0219F1BA-9ADE-4FDA-A5B9-527336AD7125}" srcOrd="0" destOrd="0" presId="urn:microsoft.com/office/officeart/2005/8/layout/target2"/>
    <dgm:cxn modelId="{DA0F46F9-84C9-7342-A4DA-B57D977F8F01}" type="presParOf" srcId="{7FE4BD2B-3A57-4829-9873-34793C656A06}" destId="{CC6E3CC6-4743-403C-AD4F-0C0D5479DEDD}" srcOrd="1" destOrd="0" presId="urn:microsoft.com/office/officeart/2005/8/layout/target2"/>
    <dgm:cxn modelId="{D55D0C53-0AB3-EF45-A192-540FC31781FA}" type="presParOf" srcId="{CC6E3CC6-4743-403C-AD4F-0C0D5479DEDD}" destId="{D49BEF5E-24E3-4CF1-BB42-C223B08C553A}" srcOrd="0" destOrd="0" presId="urn:microsoft.com/office/officeart/2005/8/layout/target2"/>
    <dgm:cxn modelId="{3B521188-F956-E844-83FC-BF8DFA942FA0}" type="presParOf" srcId="{CC6E3CC6-4743-403C-AD4F-0C0D5479DEDD}" destId="{1A88A612-E0B6-4142-BE7B-2CFFA0F59BC7}" srcOrd="1" destOrd="0" presId="urn:microsoft.com/office/officeart/2005/8/layout/target2"/>
    <dgm:cxn modelId="{6C89A085-D0E9-9C4F-9BE7-4D102C76D724}" type="presParOf" srcId="{CC6E3CC6-4743-403C-AD4F-0C0D5479DEDD}" destId="{2B5AFEA1-A357-48AF-9557-5EA0A3846990}" srcOrd="2" destOrd="0" presId="urn:microsoft.com/office/officeart/2005/8/layout/target2"/>
    <dgm:cxn modelId="{B55B5C3B-429E-CB48-AC0C-86C31A0FB08C}" type="presParOf" srcId="{CC6E3CC6-4743-403C-AD4F-0C0D5479DEDD}" destId="{A5FC9155-FA88-444D-97B1-91F24D582002}" srcOrd="3" destOrd="0" presId="urn:microsoft.com/office/officeart/2005/8/layout/target2"/>
    <dgm:cxn modelId="{758BE668-4F68-C444-9A14-B32EAF89DD59}" type="presParOf" srcId="{CC6E3CC6-4743-403C-AD4F-0C0D5479DEDD}" destId="{28F9043E-F1AD-4021-9B85-91FC7AD8C65F}" srcOrd="4" destOrd="0" presId="urn:microsoft.com/office/officeart/2005/8/layout/target2"/>
    <dgm:cxn modelId="{D3DAFBE6-CD0F-E241-9821-1C20C0AC6E08}" type="presParOf" srcId="{CC6E3CC6-4743-403C-AD4F-0C0D5479DEDD}" destId="{FF83C281-702B-9045-AB73-9CA2175B8E4D}" srcOrd="5" destOrd="0" presId="urn:microsoft.com/office/officeart/2005/8/layout/target2"/>
    <dgm:cxn modelId="{E05758B3-A28D-D742-ACA4-906E7B77FF3C}" type="presParOf" srcId="{CC6E3CC6-4743-403C-AD4F-0C0D5479DEDD}" destId="{07429AEF-8060-EA4D-8ECC-004A5AA072AF}" srcOrd="6" destOrd="0" presId="urn:microsoft.com/office/officeart/2005/8/layout/target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87C0414-B9A3-4D62-ADAA-D9D20EA7DE59}"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sv-SE"/>
        </a:p>
      </dgm:t>
    </dgm:pt>
    <dgm:pt modelId="{26A6193B-E864-45AA-8300-3FFC00257FC3}">
      <dgm:prSet phldrT="[Text]"/>
      <dgm:spPr>
        <a:xfrm>
          <a:off x="0" y="0"/>
          <a:ext cx="5486400" cy="2277110"/>
        </a:xfrm>
        <a:solidFill>
          <a:schemeClr val="tx2">
            <a:lumMod val="40000"/>
            <a:lumOff val="60000"/>
          </a:schemeClr>
        </a:solidFill>
        <a:ln w="25400" cap="flat" cmpd="sng" algn="ctr">
          <a:solidFill>
            <a:sysClr val="window" lastClr="FFFFFF">
              <a:hueOff val="0"/>
              <a:satOff val="0"/>
              <a:lumOff val="0"/>
              <a:alphaOff val="0"/>
            </a:sysClr>
          </a:solidFill>
          <a:prstDash val="solid"/>
        </a:ln>
        <a:effectLst/>
      </dgm:spPr>
      <dgm:t>
        <a:bodyPr/>
        <a:lstStyle/>
        <a:p>
          <a:pPr algn="l"/>
          <a:r>
            <a:rPr lang="sv-SE">
              <a:solidFill>
                <a:schemeClr val="tx1"/>
              </a:solidFill>
              <a:latin typeface="Georgia"/>
              <a:ea typeface="+mn-ea"/>
              <a:cs typeface="+mn-cs"/>
            </a:rPr>
            <a:t>Statement of Work</a:t>
          </a:r>
        </a:p>
      </dgm:t>
    </dgm:pt>
    <dgm:pt modelId="{BE4E95A3-A375-4717-AF70-09A97C9FC557}" type="parTrans" cxnId="{20305F90-3265-47E1-A57B-84C9180C6099}">
      <dgm:prSet/>
      <dgm:spPr/>
      <dgm:t>
        <a:bodyPr/>
        <a:lstStyle/>
        <a:p>
          <a:pPr algn="l"/>
          <a:endParaRPr lang="sv-SE"/>
        </a:p>
      </dgm:t>
    </dgm:pt>
    <dgm:pt modelId="{E87F4AB5-C363-41A0-9A6F-B8030A12F414}" type="sibTrans" cxnId="{20305F90-3265-47E1-A57B-84C9180C6099}">
      <dgm:prSet/>
      <dgm:spPr/>
      <dgm:t>
        <a:bodyPr/>
        <a:lstStyle/>
        <a:p>
          <a:pPr algn="l"/>
          <a:endParaRPr lang="sv-SE"/>
        </a:p>
      </dgm:t>
    </dgm:pt>
    <dgm:pt modelId="{58B3931D-F04D-486E-9F26-7989653EBF33}">
      <dgm:prSet phldrT="[Text]"/>
      <dgm:spPr>
        <a:xfrm>
          <a:off x="137160" y="569277"/>
          <a:ext cx="822960" cy="776752"/>
        </a:xfrm>
        <a:solidFill>
          <a:schemeClr val="tx2">
            <a:lumMod val="40000"/>
            <a:lumOff val="60000"/>
          </a:schemeClr>
        </a:solidFill>
        <a:ln w="25400" cap="flat" cmpd="sng" algn="ctr">
          <a:solidFill>
            <a:sysClr val="window" lastClr="FFFFFF"/>
          </a:solidFill>
          <a:prstDash val="solid"/>
        </a:ln>
        <a:effectLst/>
      </dgm:spPr>
      <dgm:t>
        <a:bodyPr/>
        <a:lstStyle/>
        <a:p>
          <a:pPr algn="ctr"/>
          <a:r>
            <a:rPr lang="sv-SE">
              <a:solidFill>
                <a:schemeClr val="tx1"/>
              </a:solidFill>
              <a:latin typeface="Georgia"/>
              <a:ea typeface="+mn-ea"/>
              <a:cs typeface="+mn-cs"/>
            </a:rPr>
            <a:t>AGB</a:t>
          </a:r>
        </a:p>
      </dgm:t>
    </dgm:pt>
    <dgm:pt modelId="{4B83A9D8-9F9E-4E1C-B755-1C7056552B96}" type="parTrans" cxnId="{2DEE9477-7736-4F72-9E3B-2A0CB24EA69C}">
      <dgm:prSet/>
      <dgm:spPr/>
      <dgm:t>
        <a:bodyPr/>
        <a:lstStyle/>
        <a:p>
          <a:pPr algn="l"/>
          <a:endParaRPr lang="sv-SE"/>
        </a:p>
      </dgm:t>
    </dgm:pt>
    <dgm:pt modelId="{99E60AFE-EA40-42D3-920D-0120B2F6E52D}" type="sibTrans" cxnId="{2DEE9477-7736-4F72-9E3B-2A0CB24EA69C}">
      <dgm:prSet/>
      <dgm:spPr/>
      <dgm:t>
        <a:bodyPr/>
        <a:lstStyle/>
        <a:p>
          <a:pPr algn="l"/>
          <a:endParaRPr lang="sv-SE"/>
        </a:p>
      </dgm:t>
    </dgm:pt>
    <dgm:pt modelId="{34782792-C823-4363-AF89-2B9865705134}">
      <dgm:prSet phldrT="[Text]"/>
      <dgm:spPr>
        <a:xfrm>
          <a:off x="137160" y="1386133"/>
          <a:ext cx="822960" cy="776752"/>
        </a:xfrm>
        <a:solidFill>
          <a:schemeClr val="tx2">
            <a:lumMod val="40000"/>
            <a:lumOff val="60000"/>
          </a:schemeClr>
        </a:solidFill>
        <a:ln w="25400" cap="flat" cmpd="sng" algn="ctr">
          <a:solidFill>
            <a:sysClr val="window" lastClr="FFFFFF"/>
          </a:solidFill>
          <a:prstDash val="solid"/>
        </a:ln>
        <a:effectLst/>
      </dgm:spPr>
      <dgm:t>
        <a:bodyPr/>
        <a:lstStyle/>
        <a:p>
          <a:pPr algn="ctr"/>
          <a:r>
            <a:rPr lang="sv-SE">
              <a:solidFill>
                <a:schemeClr val="tx1"/>
              </a:solidFill>
              <a:latin typeface="Georgia"/>
              <a:ea typeface="+mn-ea"/>
              <a:cs typeface="+mn-cs"/>
            </a:rPr>
            <a:t>RFCs</a:t>
          </a:r>
        </a:p>
      </dgm:t>
    </dgm:pt>
    <dgm:pt modelId="{DCD1890D-61CF-4ACD-B7E6-D9711211FBFF}" type="parTrans" cxnId="{DE922C5A-8388-4AC2-92BA-168EC822E2E8}">
      <dgm:prSet/>
      <dgm:spPr/>
      <dgm:t>
        <a:bodyPr/>
        <a:lstStyle/>
        <a:p>
          <a:pPr algn="l"/>
          <a:endParaRPr lang="sv-SE"/>
        </a:p>
      </dgm:t>
    </dgm:pt>
    <dgm:pt modelId="{C2A2EDC2-B1AF-4BEE-B846-47EEB1367371}" type="sibTrans" cxnId="{DE922C5A-8388-4AC2-92BA-168EC822E2E8}">
      <dgm:prSet/>
      <dgm:spPr/>
      <dgm:t>
        <a:bodyPr/>
        <a:lstStyle/>
        <a:p>
          <a:pPr algn="l"/>
          <a:endParaRPr lang="sv-SE"/>
        </a:p>
      </dgm:t>
    </dgm:pt>
    <dgm:pt modelId="{183012D9-7C3D-471C-B58B-D9C204FE7294}">
      <dgm:prSet phldrT="[Text]"/>
      <dgm:spPr>
        <a:xfrm>
          <a:off x="1097280" y="569277"/>
          <a:ext cx="4251960" cy="1593977"/>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Master Test Plan</a:t>
          </a:r>
        </a:p>
      </dgm:t>
    </dgm:pt>
    <dgm:pt modelId="{59E6B329-D62D-497A-9D9E-247ECAE9B586}" type="parTrans" cxnId="{90C3C4E1-CEF4-408D-A4FB-25398CD2B692}">
      <dgm:prSet/>
      <dgm:spPr/>
      <dgm:t>
        <a:bodyPr/>
        <a:lstStyle/>
        <a:p>
          <a:pPr algn="l"/>
          <a:endParaRPr lang="sv-SE"/>
        </a:p>
      </dgm:t>
    </dgm:pt>
    <dgm:pt modelId="{05251B8B-B32B-42C2-B300-CF4EDDDD083A}" type="sibTrans" cxnId="{90C3C4E1-CEF4-408D-A4FB-25398CD2B692}">
      <dgm:prSet/>
      <dgm:spPr/>
      <dgm:t>
        <a:bodyPr/>
        <a:lstStyle/>
        <a:p>
          <a:pPr algn="l"/>
          <a:endParaRPr lang="sv-SE"/>
        </a:p>
      </dgm:t>
    </dgm:pt>
    <dgm:pt modelId="{488F9850-C8C0-435A-B3FD-D3B61024F142}">
      <dgm:prSet phldrT="[Text]"/>
      <dgm:spPr>
        <a:xfrm>
          <a:off x="1234440" y="1138555"/>
          <a:ext cx="3977640" cy="910844"/>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DNS Test Plan</a:t>
          </a:r>
        </a:p>
      </dgm:t>
    </dgm:pt>
    <dgm:pt modelId="{85B9809B-1FE7-46EA-86BD-FAAB4A6D30BE}" type="parTrans" cxnId="{63ED900F-76AD-47F0-8C76-F760A00C09EC}">
      <dgm:prSet/>
      <dgm:spPr/>
      <dgm:t>
        <a:bodyPr/>
        <a:lstStyle/>
        <a:p>
          <a:pPr algn="l"/>
          <a:endParaRPr lang="sv-SE"/>
        </a:p>
      </dgm:t>
    </dgm:pt>
    <dgm:pt modelId="{E3C7C3E3-FFD3-4BEF-8CD4-882571AAF2B3}" type="sibTrans" cxnId="{63ED900F-76AD-47F0-8C76-F760A00C09EC}">
      <dgm:prSet/>
      <dgm:spPr/>
      <dgm:t>
        <a:bodyPr/>
        <a:lstStyle/>
        <a:p>
          <a:pPr algn="l"/>
          <a:endParaRPr lang="sv-SE"/>
        </a:p>
      </dgm:t>
    </dgm:pt>
    <dgm:pt modelId="{C782B512-A400-4739-B88F-12F77B4A2668}">
      <dgm:prSet phldrT="[Text]"/>
      <dgm:spPr>
        <a:xfrm>
          <a:off x="1333881" y="1548434"/>
          <a:ext cx="1867237" cy="409879"/>
        </a:xfrm>
        <a:solidFill>
          <a:schemeClr val="tx2">
            <a:lumMod val="40000"/>
            <a:lumOff val="60000"/>
          </a:schemeClr>
        </a:solidFill>
        <a:ln w="25400" cap="flat" cmpd="sng" algn="ctr">
          <a:solidFill>
            <a:sysClr val="window" lastClr="FFFFFF"/>
          </a:solidFill>
          <a:prstDash val="solid"/>
        </a:ln>
        <a:effectLst/>
      </dgm:spPr>
      <dgm:t>
        <a:bodyPr/>
        <a:lstStyle/>
        <a:p>
          <a:pPr algn="ctr"/>
          <a:r>
            <a:rPr lang="sv-SE">
              <a:solidFill>
                <a:schemeClr val="tx1"/>
              </a:solidFill>
              <a:latin typeface="Georgia"/>
              <a:ea typeface="+mn-ea"/>
              <a:cs typeface="+mn-cs"/>
            </a:rPr>
            <a:t>Distributed TC</a:t>
          </a:r>
        </a:p>
      </dgm:t>
    </dgm:pt>
    <dgm:pt modelId="{5D9B96E5-A392-4EFA-8A50-60E8B98B22B9}" type="parTrans" cxnId="{74027E3B-D125-4988-AE58-DE7BFA755569}">
      <dgm:prSet/>
      <dgm:spPr/>
      <dgm:t>
        <a:bodyPr/>
        <a:lstStyle/>
        <a:p>
          <a:pPr algn="l"/>
          <a:endParaRPr lang="sv-SE"/>
        </a:p>
      </dgm:t>
    </dgm:pt>
    <dgm:pt modelId="{D29E35C3-69B0-4687-90CE-730E8ECA533C}" type="sibTrans" cxnId="{74027E3B-D125-4988-AE58-DE7BFA755569}">
      <dgm:prSet/>
      <dgm:spPr/>
      <dgm:t>
        <a:bodyPr/>
        <a:lstStyle/>
        <a:p>
          <a:pPr algn="l"/>
          <a:endParaRPr lang="sv-SE"/>
        </a:p>
      </dgm:t>
    </dgm:pt>
    <dgm:pt modelId="{B6BC8650-C3FF-4ECE-AF65-4A34BAA823E6}">
      <dgm:prSet phldrT="[Text]"/>
      <dgm:spPr>
        <a:xfrm>
          <a:off x="3241784" y="1548434"/>
          <a:ext cx="1867237" cy="409879"/>
        </a:xfrm>
        <a:solidFill>
          <a:schemeClr val="tx2">
            <a:lumMod val="40000"/>
            <a:lumOff val="60000"/>
          </a:schemeClr>
        </a:solidFill>
        <a:ln w="25400" cap="flat" cmpd="sng" algn="ctr">
          <a:solidFill>
            <a:sysClr val="window" lastClr="FFFFFF"/>
          </a:solidFill>
          <a:prstDash val="solid"/>
        </a:ln>
        <a:effectLst/>
      </dgm:spPr>
      <dgm:t>
        <a:bodyPr/>
        <a:lstStyle/>
        <a:p>
          <a:pPr algn="ctr"/>
          <a:r>
            <a:rPr lang="sv-SE">
              <a:solidFill>
                <a:schemeClr val="tx1"/>
              </a:solidFill>
              <a:latin typeface="Georgia"/>
              <a:ea typeface="+mn-ea"/>
              <a:cs typeface="+mn-cs"/>
            </a:rPr>
            <a:t>Delegation TC</a:t>
          </a:r>
        </a:p>
      </dgm:t>
    </dgm:pt>
    <dgm:pt modelId="{395AF4EF-339D-4221-B2DA-5FF59B698048}" type="parTrans" cxnId="{CCE34106-FC51-4AF8-89FB-15A51900D55B}">
      <dgm:prSet/>
      <dgm:spPr/>
      <dgm:t>
        <a:bodyPr/>
        <a:lstStyle/>
        <a:p>
          <a:pPr algn="l"/>
          <a:endParaRPr lang="sv-SE"/>
        </a:p>
      </dgm:t>
    </dgm:pt>
    <dgm:pt modelId="{79C3FF5D-AC17-49CD-8035-FFF1E9240879}" type="sibTrans" cxnId="{CCE34106-FC51-4AF8-89FB-15A51900D55B}">
      <dgm:prSet/>
      <dgm:spPr/>
      <dgm:t>
        <a:bodyPr/>
        <a:lstStyle/>
        <a:p>
          <a:pPr algn="l"/>
          <a:endParaRPr lang="sv-SE"/>
        </a:p>
      </dgm:t>
    </dgm:pt>
    <dgm:pt modelId="{A07AAD17-A395-48AC-8337-61B665FECF68}">
      <dgm:prSet/>
      <dgm:spPr>
        <a:solidFill>
          <a:schemeClr val="tx2"/>
        </a:solidFill>
        <a:ln>
          <a:solidFill>
            <a:schemeClr val="bg2">
              <a:lumMod val="95000"/>
            </a:schemeClr>
          </a:solidFill>
        </a:ln>
      </dgm:spPr>
      <dgm:t>
        <a:bodyPr/>
        <a:lstStyle/>
        <a:p>
          <a:r>
            <a:rPr lang="sv-SE">
              <a:solidFill>
                <a:schemeClr val="bg2"/>
              </a:solidFill>
            </a:rPr>
            <a:t>DNSSEC TC</a:t>
          </a:r>
        </a:p>
      </dgm:t>
    </dgm:pt>
    <dgm:pt modelId="{2849F609-0EA3-4AE3-A6FB-78A5118BC940}" type="sibTrans" cxnId="{590C6A5C-9D2B-4DBF-A16D-BC578124B306}">
      <dgm:prSet/>
      <dgm:spPr/>
      <dgm:t>
        <a:bodyPr/>
        <a:lstStyle/>
        <a:p>
          <a:endParaRPr lang="sv-SE"/>
        </a:p>
      </dgm:t>
    </dgm:pt>
    <dgm:pt modelId="{69E14C43-2A05-4B92-A47B-D5EF427DC94F}" type="parTrans" cxnId="{590C6A5C-9D2B-4DBF-A16D-BC578124B306}">
      <dgm:prSet/>
      <dgm:spPr/>
      <dgm:t>
        <a:bodyPr/>
        <a:lstStyle/>
        <a:p>
          <a:endParaRPr lang="sv-SE"/>
        </a:p>
      </dgm:t>
    </dgm:pt>
    <dgm:pt modelId="{0455CCAB-70F4-D54F-8C8F-418EEFB90184}">
      <dgm:prSet/>
      <dgm:spPr>
        <a:noFill/>
        <a:ln>
          <a:solidFill>
            <a:schemeClr val="bg2">
              <a:lumMod val="95000"/>
            </a:schemeClr>
          </a:solidFill>
        </a:ln>
      </dgm:spPr>
      <dgm:t>
        <a:bodyPr/>
        <a:lstStyle/>
        <a:p>
          <a:r>
            <a:rPr lang="sv-SE">
              <a:solidFill>
                <a:schemeClr val="tx1"/>
              </a:solidFill>
            </a:rPr>
            <a:t>Zone TC</a:t>
          </a:r>
        </a:p>
      </dgm:t>
    </dgm:pt>
    <dgm:pt modelId="{B66AF517-F89B-B543-8BE2-26ECA86A010E}" type="parTrans" cxnId="{32E6CA04-87F2-194F-B07A-6558CBC9A5F0}">
      <dgm:prSet/>
      <dgm:spPr/>
    </dgm:pt>
    <dgm:pt modelId="{2EED5048-DD3E-5146-8E15-A6DF0E7F6BAA}" type="sibTrans" cxnId="{32E6CA04-87F2-194F-B07A-6558CBC9A5F0}">
      <dgm:prSet/>
      <dgm:spPr/>
    </dgm:pt>
    <dgm:pt modelId="{7FB9A0C0-DE40-403B-A725-BC4CCB77D77A}" type="pres">
      <dgm:prSet presAssocID="{A87C0414-B9A3-4D62-ADAA-D9D20EA7DE59}" presName="Name0" presStyleCnt="0">
        <dgm:presLayoutVars>
          <dgm:chMax val="3"/>
          <dgm:chPref val="1"/>
          <dgm:dir/>
          <dgm:animLvl val="lvl"/>
          <dgm:resizeHandles/>
        </dgm:presLayoutVars>
      </dgm:prSet>
      <dgm:spPr/>
      <dgm:t>
        <a:bodyPr/>
        <a:lstStyle/>
        <a:p>
          <a:endParaRPr lang="sv-SE"/>
        </a:p>
      </dgm:t>
    </dgm:pt>
    <dgm:pt modelId="{2F529A93-B3A3-4414-8E20-683D2B043AEE}" type="pres">
      <dgm:prSet presAssocID="{A87C0414-B9A3-4D62-ADAA-D9D20EA7DE59}" presName="outerBox" presStyleCnt="0"/>
      <dgm:spPr/>
    </dgm:pt>
    <dgm:pt modelId="{070932BB-3FC9-4278-AA49-81B68C4BE585}" type="pres">
      <dgm:prSet presAssocID="{A87C0414-B9A3-4D62-ADAA-D9D20EA7DE59}" presName="outerBoxParent" presStyleLbl="node1" presStyleIdx="0" presStyleCnt="3" custLinFactNeighborY="279"/>
      <dgm:spPr>
        <a:prstGeom prst="roundRect">
          <a:avLst>
            <a:gd name="adj" fmla="val 8500"/>
          </a:avLst>
        </a:prstGeom>
      </dgm:spPr>
      <dgm:t>
        <a:bodyPr/>
        <a:lstStyle/>
        <a:p>
          <a:endParaRPr lang="sv-SE"/>
        </a:p>
      </dgm:t>
    </dgm:pt>
    <dgm:pt modelId="{19E9E3FD-FAAD-4CD7-B887-C48AB50898D2}" type="pres">
      <dgm:prSet presAssocID="{A87C0414-B9A3-4D62-ADAA-D9D20EA7DE59}" presName="outerBoxChildren" presStyleCnt="0"/>
      <dgm:spPr/>
    </dgm:pt>
    <dgm:pt modelId="{E1DD451B-B251-4E88-960C-28DE753F9CFA}" type="pres">
      <dgm:prSet presAssocID="{58B3931D-F04D-486E-9F26-7989653EBF33}" presName="oChild" presStyleLbl="fgAcc1" presStyleIdx="0" presStyleCnt="6">
        <dgm:presLayoutVars>
          <dgm:bulletEnabled val="1"/>
        </dgm:presLayoutVars>
      </dgm:prSet>
      <dgm:spPr>
        <a:prstGeom prst="roundRect">
          <a:avLst>
            <a:gd name="adj" fmla="val 10500"/>
          </a:avLst>
        </a:prstGeom>
      </dgm:spPr>
      <dgm:t>
        <a:bodyPr/>
        <a:lstStyle/>
        <a:p>
          <a:endParaRPr lang="sv-SE"/>
        </a:p>
      </dgm:t>
    </dgm:pt>
    <dgm:pt modelId="{80534395-09FC-42E1-A3B8-80CB8D1D3796}" type="pres">
      <dgm:prSet presAssocID="{99E60AFE-EA40-42D3-920D-0120B2F6E52D}" presName="outerSibTrans" presStyleCnt="0"/>
      <dgm:spPr/>
    </dgm:pt>
    <dgm:pt modelId="{0B312FFF-B4A4-469E-B907-FBF746AB64B3}" type="pres">
      <dgm:prSet presAssocID="{34782792-C823-4363-AF89-2B9865705134}" presName="oChild" presStyleLbl="fgAcc1" presStyleIdx="1" presStyleCnt="6">
        <dgm:presLayoutVars>
          <dgm:bulletEnabled val="1"/>
        </dgm:presLayoutVars>
      </dgm:prSet>
      <dgm:spPr>
        <a:prstGeom prst="roundRect">
          <a:avLst>
            <a:gd name="adj" fmla="val 10500"/>
          </a:avLst>
        </a:prstGeom>
      </dgm:spPr>
      <dgm:t>
        <a:bodyPr/>
        <a:lstStyle/>
        <a:p>
          <a:endParaRPr lang="sv-SE"/>
        </a:p>
      </dgm:t>
    </dgm:pt>
    <dgm:pt modelId="{79D75B5B-C0AB-477E-8A47-EE4F8D8A10FC}" type="pres">
      <dgm:prSet presAssocID="{A87C0414-B9A3-4D62-ADAA-D9D20EA7DE59}" presName="middleBox" presStyleCnt="0"/>
      <dgm:spPr/>
    </dgm:pt>
    <dgm:pt modelId="{E15990BA-7D26-4C84-AD6C-5055D8B7BC6A}" type="pres">
      <dgm:prSet presAssocID="{A87C0414-B9A3-4D62-ADAA-D9D20EA7DE59}" presName="middleBoxParent" presStyleLbl="node1" presStyleIdx="1" presStyleCnt="3"/>
      <dgm:spPr>
        <a:prstGeom prst="roundRect">
          <a:avLst>
            <a:gd name="adj" fmla="val 10500"/>
          </a:avLst>
        </a:prstGeom>
      </dgm:spPr>
      <dgm:t>
        <a:bodyPr/>
        <a:lstStyle/>
        <a:p>
          <a:endParaRPr lang="sv-SE"/>
        </a:p>
      </dgm:t>
    </dgm:pt>
    <dgm:pt modelId="{863AC429-4DC2-4F5B-8424-D2CAEC98398B}" type="pres">
      <dgm:prSet presAssocID="{A87C0414-B9A3-4D62-ADAA-D9D20EA7DE59}" presName="middleBoxChildren" presStyleCnt="0"/>
      <dgm:spPr/>
    </dgm:pt>
    <dgm:pt modelId="{7FE4BD2B-3A57-4829-9873-34793C656A06}" type="pres">
      <dgm:prSet presAssocID="{A87C0414-B9A3-4D62-ADAA-D9D20EA7DE59}" presName="centerBox" presStyleCnt="0"/>
      <dgm:spPr/>
    </dgm:pt>
    <dgm:pt modelId="{0219F1BA-9ADE-4FDA-A5B9-527336AD7125}" type="pres">
      <dgm:prSet presAssocID="{A87C0414-B9A3-4D62-ADAA-D9D20EA7DE59}" presName="centerBoxParent" presStyleLbl="node1" presStyleIdx="2" presStyleCnt="3"/>
      <dgm:spPr>
        <a:prstGeom prst="roundRect">
          <a:avLst>
            <a:gd name="adj" fmla="val 10500"/>
          </a:avLst>
        </a:prstGeom>
      </dgm:spPr>
      <dgm:t>
        <a:bodyPr/>
        <a:lstStyle/>
        <a:p>
          <a:endParaRPr lang="sv-SE"/>
        </a:p>
      </dgm:t>
    </dgm:pt>
    <dgm:pt modelId="{CC6E3CC6-4743-403C-AD4F-0C0D5479DEDD}" type="pres">
      <dgm:prSet presAssocID="{A87C0414-B9A3-4D62-ADAA-D9D20EA7DE59}" presName="centerBoxChildren" presStyleCnt="0"/>
      <dgm:spPr/>
    </dgm:pt>
    <dgm:pt modelId="{D49BEF5E-24E3-4CF1-BB42-C223B08C553A}" type="pres">
      <dgm:prSet presAssocID="{C782B512-A400-4739-B88F-12F77B4A2668}" presName="cChild" presStyleLbl="fgAcc1" presStyleIdx="2" presStyleCnt="6">
        <dgm:presLayoutVars>
          <dgm:bulletEnabled val="1"/>
        </dgm:presLayoutVars>
      </dgm:prSet>
      <dgm:spPr>
        <a:prstGeom prst="roundRect">
          <a:avLst>
            <a:gd name="adj" fmla="val 10500"/>
          </a:avLst>
        </a:prstGeom>
      </dgm:spPr>
      <dgm:t>
        <a:bodyPr/>
        <a:lstStyle/>
        <a:p>
          <a:endParaRPr lang="sv-SE"/>
        </a:p>
      </dgm:t>
    </dgm:pt>
    <dgm:pt modelId="{1A88A612-E0B6-4142-BE7B-2CFFA0F59BC7}" type="pres">
      <dgm:prSet presAssocID="{D29E35C3-69B0-4687-90CE-730E8ECA533C}" presName="centerSibTrans" presStyleCnt="0"/>
      <dgm:spPr/>
    </dgm:pt>
    <dgm:pt modelId="{2B5AFEA1-A357-48AF-9557-5EA0A3846990}" type="pres">
      <dgm:prSet presAssocID="{B6BC8650-C3FF-4ECE-AF65-4A34BAA823E6}" presName="cChild" presStyleLbl="fgAcc1" presStyleIdx="3" presStyleCnt="6">
        <dgm:presLayoutVars>
          <dgm:bulletEnabled val="1"/>
        </dgm:presLayoutVars>
      </dgm:prSet>
      <dgm:spPr>
        <a:prstGeom prst="roundRect">
          <a:avLst>
            <a:gd name="adj" fmla="val 10500"/>
          </a:avLst>
        </a:prstGeom>
      </dgm:spPr>
      <dgm:t>
        <a:bodyPr/>
        <a:lstStyle/>
        <a:p>
          <a:endParaRPr lang="sv-SE"/>
        </a:p>
      </dgm:t>
    </dgm:pt>
    <dgm:pt modelId="{A5FC9155-FA88-444D-97B1-91F24D582002}" type="pres">
      <dgm:prSet presAssocID="{79C3FF5D-AC17-49CD-8035-FFF1E9240879}" presName="centerSibTrans" presStyleCnt="0"/>
      <dgm:spPr/>
    </dgm:pt>
    <dgm:pt modelId="{28F9043E-F1AD-4021-9B85-91FC7AD8C65F}" type="pres">
      <dgm:prSet presAssocID="{A07AAD17-A395-48AC-8337-61B665FECF68}" presName="cChild" presStyleLbl="fgAcc1" presStyleIdx="4" presStyleCnt="6">
        <dgm:presLayoutVars>
          <dgm:bulletEnabled val="1"/>
        </dgm:presLayoutVars>
      </dgm:prSet>
      <dgm:spPr/>
      <dgm:t>
        <a:bodyPr/>
        <a:lstStyle/>
        <a:p>
          <a:endParaRPr lang="sv-SE"/>
        </a:p>
      </dgm:t>
    </dgm:pt>
    <dgm:pt modelId="{FF83C281-702B-9045-AB73-9CA2175B8E4D}" type="pres">
      <dgm:prSet presAssocID="{2849F609-0EA3-4AE3-A6FB-78A5118BC940}" presName="centerSibTrans" presStyleCnt="0"/>
      <dgm:spPr/>
    </dgm:pt>
    <dgm:pt modelId="{07429AEF-8060-EA4D-8ECC-004A5AA072AF}" type="pres">
      <dgm:prSet presAssocID="{0455CCAB-70F4-D54F-8C8F-418EEFB90184}" presName="cChild" presStyleLbl="fgAcc1" presStyleIdx="5" presStyleCnt="6">
        <dgm:presLayoutVars>
          <dgm:bulletEnabled val="1"/>
        </dgm:presLayoutVars>
      </dgm:prSet>
      <dgm:spPr/>
      <dgm:t>
        <a:bodyPr/>
        <a:lstStyle/>
        <a:p>
          <a:endParaRPr lang="en-US"/>
        </a:p>
      </dgm:t>
    </dgm:pt>
  </dgm:ptLst>
  <dgm:cxnLst>
    <dgm:cxn modelId="{39A6B241-1183-5C4F-B438-EA54AC551B7D}" type="presOf" srcId="{C782B512-A400-4739-B88F-12F77B4A2668}" destId="{D49BEF5E-24E3-4CF1-BB42-C223B08C553A}" srcOrd="0" destOrd="0" presId="urn:microsoft.com/office/officeart/2005/8/layout/target2"/>
    <dgm:cxn modelId="{75A5AEF1-BB38-B846-BE76-6500EB2E6EC4}" type="presOf" srcId="{A07AAD17-A395-48AC-8337-61B665FECF68}" destId="{28F9043E-F1AD-4021-9B85-91FC7AD8C65F}" srcOrd="0" destOrd="0" presId="urn:microsoft.com/office/officeart/2005/8/layout/target2"/>
    <dgm:cxn modelId="{74027E3B-D125-4988-AE58-DE7BFA755569}" srcId="{488F9850-C8C0-435A-B3FD-D3B61024F142}" destId="{C782B512-A400-4739-B88F-12F77B4A2668}" srcOrd="0" destOrd="0" parTransId="{5D9B96E5-A392-4EFA-8A50-60E8B98B22B9}" sibTransId="{D29E35C3-69B0-4687-90CE-730E8ECA533C}"/>
    <dgm:cxn modelId="{63ED900F-76AD-47F0-8C76-F760A00C09EC}" srcId="{A87C0414-B9A3-4D62-ADAA-D9D20EA7DE59}" destId="{488F9850-C8C0-435A-B3FD-D3B61024F142}" srcOrd="2" destOrd="0" parTransId="{85B9809B-1FE7-46EA-86BD-FAAB4A6D30BE}" sibTransId="{E3C7C3E3-FFD3-4BEF-8CD4-882571AAF2B3}"/>
    <dgm:cxn modelId="{8253AEFB-7259-8F48-AF14-4F49EA4DF38D}" type="presOf" srcId="{0455CCAB-70F4-D54F-8C8F-418EEFB90184}" destId="{07429AEF-8060-EA4D-8ECC-004A5AA072AF}" srcOrd="0" destOrd="0" presId="urn:microsoft.com/office/officeart/2005/8/layout/target2"/>
    <dgm:cxn modelId="{CCE34106-FC51-4AF8-89FB-15A51900D55B}" srcId="{488F9850-C8C0-435A-B3FD-D3B61024F142}" destId="{B6BC8650-C3FF-4ECE-AF65-4A34BAA823E6}" srcOrd="1" destOrd="0" parTransId="{395AF4EF-339D-4221-B2DA-5FF59B698048}" sibTransId="{79C3FF5D-AC17-49CD-8035-FFF1E9240879}"/>
    <dgm:cxn modelId="{DE922C5A-8388-4AC2-92BA-168EC822E2E8}" srcId="{26A6193B-E864-45AA-8300-3FFC00257FC3}" destId="{34782792-C823-4363-AF89-2B9865705134}" srcOrd="1" destOrd="0" parTransId="{DCD1890D-61CF-4ACD-B7E6-D9711211FBFF}" sibTransId="{C2A2EDC2-B1AF-4BEE-B846-47EEB1367371}"/>
    <dgm:cxn modelId="{20305F90-3265-47E1-A57B-84C9180C6099}" srcId="{A87C0414-B9A3-4D62-ADAA-D9D20EA7DE59}" destId="{26A6193B-E864-45AA-8300-3FFC00257FC3}" srcOrd="0" destOrd="0" parTransId="{BE4E95A3-A375-4717-AF70-09A97C9FC557}" sibTransId="{E87F4AB5-C363-41A0-9A6F-B8030A12F414}"/>
    <dgm:cxn modelId="{2B903618-3E3D-714F-8AED-B236CD424604}" type="presOf" srcId="{34782792-C823-4363-AF89-2B9865705134}" destId="{0B312FFF-B4A4-469E-B907-FBF746AB64B3}" srcOrd="0" destOrd="0" presId="urn:microsoft.com/office/officeart/2005/8/layout/target2"/>
    <dgm:cxn modelId="{90C3C4E1-CEF4-408D-A4FB-25398CD2B692}" srcId="{A87C0414-B9A3-4D62-ADAA-D9D20EA7DE59}" destId="{183012D9-7C3D-471C-B58B-D9C204FE7294}" srcOrd="1" destOrd="0" parTransId="{59E6B329-D62D-497A-9D9E-247ECAE9B586}" sibTransId="{05251B8B-B32B-42C2-B300-CF4EDDDD083A}"/>
    <dgm:cxn modelId="{21FF73BC-D54E-0E47-A730-6E412DDB408D}" type="presOf" srcId="{183012D9-7C3D-471C-B58B-D9C204FE7294}" destId="{E15990BA-7D26-4C84-AD6C-5055D8B7BC6A}" srcOrd="0" destOrd="0" presId="urn:microsoft.com/office/officeart/2005/8/layout/target2"/>
    <dgm:cxn modelId="{FDFDEBDA-9C1A-2F4D-BFF2-39D0E45E213D}" type="presOf" srcId="{58B3931D-F04D-486E-9F26-7989653EBF33}" destId="{E1DD451B-B251-4E88-960C-28DE753F9CFA}" srcOrd="0" destOrd="0" presId="urn:microsoft.com/office/officeart/2005/8/layout/target2"/>
    <dgm:cxn modelId="{DF0C4E70-89FA-5A4F-BBA2-316CDC62FF42}" type="presOf" srcId="{B6BC8650-C3FF-4ECE-AF65-4A34BAA823E6}" destId="{2B5AFEA1-A357-48AF-9557-5EA0A3846990}" srcOrd="0" destOrd="0" presId="urn:microsoft.com/office/officeart/2005/8/layout/target2"/>
    <dgm:cxn modelId="{2DEE9477-7736-4F72-9E3B-2A0CB24EA69C}" srcId="{26A6193B-E864-45AA-8300-3FFC00257FC3}" destId="{58B3931D-F04D-486E-9F26-7989653EBF33}" srcOrd="0" destOrd="0" parTransId="{4B83A9D8-9F9E-4E1C-B755-1C7056552B96}" sibTransId="{99E60AFE-EA40-42D3-920D-0120B2F6E52D}"/>
    <dgm:cxn modelId="{7B8A4AE1-BEE2-764C-AD9E-814E1EA0C85E}" type="presOf" srcId="{488F9850-C8C0-435A-B3FD-D3B61024F142}" destId="{0219F1BA-9ADE-4FDA-A5B9-527336AD7125}" srcOrd="0" destOrd="0" presId="urn:microsoft.com/office/officeart/2005/8/layout/target2"/>
    <dgm:cxn modelId="{590C6A5C-9D2B-4DBF-A16D-BC578124B306}" srcId="{488F9850-C8C0-435A-B3FD-D3B61024F142}" destId="{A07AAD17-A395-48AC-8337-61B665FECF68}" srcOrd="2" destOrd="0" parTransId="{69E14C43-2A05-4B92-A47B-D5EF427DC94F}" sibTransId="{2849F609-0EA3-4AE3-A6FB-78A5118BC940}"/>
    <dgm:cxn modelId="{32E6CA04-87F2-194F-B07A-6558CBC9A5F0}" srcId="{488F9850-C8C0-435A-B3FD-D3B61024F142}" destId="{0455CCAB-70F4-D54F-8C8F-418EEFB90184}" srcOrd="3" destOrd="0" parTransId="{B66AF517-F89B-B543-8BE2-26ECA86A010E}" sibTransId="{2EED5048-DD3E-5146-8E15-A6DF0E7F6BAA}"/>
    <dgm:cxn modelId="{DFBAF4E6-CCA9-834A-B357-8DCE3AE63960}" type="presOf" srcId="{26A6193B-E864-45AA-8300-3FFC00257FC3}" destId="{070932BB-3FC9-4278-AA49-81B68C4BE585}" srcOrd="0" destOrd="0" presId="urn:microsoft.com/office/officeart/2005/8/layout/target2"/>
    <dgm:cxn modelId="{AFCABF41-7A6C-9A4F-BF5C-4CC4DE32D643}" type="presOf" srcId="{A87C0414-B9A3-4D62-ADAA-D9D20EA7DE59}" destId="{7FB9A0C0-DE40-403B-A725-BC4CCB77D77A}" srcOrd="0" destOrd="0" presId="urn:microsoft.com/office/officeart/2005/8/layout/target2"/>
    <dgm:cxn modelId="{F172CB9E-6F02-114B-BAFF-F178B55AD013}" type="presParOf" srcId="{7FB9A0C0-DE40-403B-A725-BC4CCB77D77A}" destId="{2F529A93-B3A3-4414-8E20-683D2B043AEE}" srcOrd="0" destOrd="0" presId="urn:microsoft.com/office/officeart/2005/8/layout/target2"/>
    <dgm:cxn modelId="{DB5362A8-E635-544A-9BA3-6CAF1829A9F1}" type="presParOf" srcId="{2F529A93-B3A3-4414-8E20-683D2B043AEE}" destId="{070932BB-3FC9-4278-AA49-81B68C4BE585}" srcOrd="0" destOrd="0" presId="urn:microsoft.com/office/officeart/2005/8/layout/target2"/>
    <dgm:cxn modelId="{78C94E43-E867-A843-BCFD-8C9F78C055C2}" type="presParOf" srcId="{2F529A93-B3A3-4414-8E20-683D2B043AEE}" destId="{19E9E3FD-FAAD-4CD7-B887-C48AB50898D2}" srcOrd="1" destOrd="0" presId="urn:microsoft.com/office/officeart/2005/8/layout/target2"/>
    <dgm:cxn modelId="{633B7A30-42F5-4C40-9E38-08CDFE0F3460}" type="presParOf" srcId="{19E9E3FD-FAAD-4CD7-B887-C48AB50898D2}" destId="{E1DD451B-B251-4E88-960C-28DE753F9CFA}" srcOrd="0" destOrd="0" presId="urn:microsoft.com/office/officeart/2005/8/layout/target2"/>
    <dgm:cxn modelId="{22458170-2C8D-A34D-9074-096C30E7B590}" type="presParOf" srcId="{19E9E3FD-FAAD-4CD7-B887-C48AB50898D2}" destId="{80534395-09FC-42E1-A3B8-80CB8D1D3796}" srcOrd="1" destOrd="0" presId="urn:microsoft.com/office/officeart/2005/8/layout/target2"/>
    <dgm:cxn modelId="{FCB77DB6-C950-6745-95CA-C0486612803E}" type="presParOf" srcId="{19E9E3FD-FAAD-4CD7-B887-C48AB50898D2}" destId="{0B312FFF-B4A4-469E-B907-FBF746AB64B3}" srcOrd="2" destOrd="0" presId="urn:microsoft.com/office/officeart/2005/8/layout/target2"/>
    <dgm:cxn modelId="{F57D5F04-2FEF-F34C-9084-7E9A2CCEB89F}" type="presParOf" srcId="{7FB9A0C0-DE40-403B-A725-BC4CCB77D77A}" destId="{79D75B5B-C0AB-477E-8A47-EE4F8D8A10FC}" srcOrd="1" destOrd="0" presId="urn:microsoft.com/office/officeart/2005/8/layout/target2"/>
    <dgm:cxn modelId="{CDFE303A-E329-594C-8DEA-F5935040EAB6}" type="presParOf" srcId="{79D75B5B-C0AB-477E-8A47-EE4F8D8A10FC}" destId="{E15990BA-7D26-4C84-AD6C-5055D8B7BC6A}" srcOrd="0" destOrd="0" presId="urn:microsoft.com/office/officeart/2005/8/layout/target2"/>
    <dgm:cxn modelId="{0A9A2535-A0F8-724C-B2A3-2907151911F5}" type="presParOf" srcId="{79D75B5B-C0AB-477E-8A47-EE4F8D8A10FC}" destId="{863AC429-4DC2-4F5B-8424-D2CAEC98398B}" srcOrd="1" destOrd="0" presId="urn:microsoft.com/office/officeart/2005/8/layout/target2"/>
    <dgm:cxn modelId="{BA8961AD-930C-224A-B3D1-6C3E2F0F61A8}" type="presParOf" srcId="{7FB9A0C0-DE40-403B-A725-BC4CCB77D77A}" destId="{7FE4BD2B-3A57-4829-9873-34793C656A06}" srcOrd="2" destOrd="0" presId="urn:microsoft.com/office/officeart/2005/8/layout/target2"/>
    <dgm:cxn modelId="{6775C740-1709-3D43-873E-08B1A266A86D}" type="presParOf" srcId="{7FE4BD2B-3A57-4829-9873-34793C656A06}" destId="{0219F1BA-9ADE-4FDA-A5B9-527336AD7125}" srcOrd="0" destOrd="0" presId="urn:microsoft.com/office/officeart/2005/8/layout/target2"/>
    <dgm:cxn modelId="{A305FF23-3123-AA40-B1DF-9993445E86F8}" type="presParOf" srcId="{7FE4BD2B-3A57-4829-9873-34793C656A06}" destId="{CC6E3CC6-4743-403C-AD4F-0C0D5479DEDD}" srcOrd="1" destOrd="0" presId="urn:microsoft.com/office/officeart/2005/8/layout/target2"/>
    <dgm:cxn modelId="{95379E84-3A94-8442-9A35-8554D7F39A0D}" type="presParOf" srcId="{CC6E3CC6-4743-403C-AD4F-0C0D5479DEDD}" destId="{D49BEF5E-24E3-4CF1-BB42-C223B08C553A}" srcOrd="0" destOrd="0" presId="urn:microsoft.com/office/officeart/2005/8/layout/target2"/>
    <dgm:cxn modelId="{521D4850-AB53-6544-A093-22C2F8DC2D89}" type="presParOf" srcId="{CC6E3CC6-4743-403C-AD4F-0C0D5479DEDD}" destId="{1A88A612-E0B6-4142-BE7B-2CFFA0F59BC7}" srcOrd="1" destOrd="0" presId="urn:microsoft.com/office/officeart/2005/8/layout/target2"/>
    <dgm:cxn modelId="{B78B9918-AD08-A24B-87C0-1D6F221BB236}" type="presParOf" srcId="{CC6E3CC6-4743-403C-AD4F-0C0D5479DEDD}" destId="{2B5AFEA1-A357-48AF-9557-5EA0A3846990}" srcOrd="2" destOrd="0" presId="urn:microsoft.com/office/officeart/2005/8/layout/target2"/>
    <dgm:cxn modelId="{1A99DE40-26B3-EA49-96A1-21CA10A83806}" type="presParOf" srcId="{CC6E3CC6-4743-403C-AD4F-0C0D5479DEDD}" destId="{A5FC9155-FA88-444D-97B1-91F24D582002}" srcOrd="3" destOrd="0" presId="urn:microsoft.com/office/officeart/2005/8/layout/target2"/>
    <dgm:cxn modelId="{57709942-70AD-3745-B1EB-452861BDAF49}" type="presParOf" srcId="{CC6E3CC6-4743-403C-AD4F-0C0D5479DEDD}" destId="{28F9043E-F1AD-4021-9B85-91FC7AD8C65F}" srcOrd="4" destOrd="0" presId="urn:microsoft.com/office/officeart/2005/8/layout/target2"/>
    <dgm:cxn modelId="{543E0302-BEB8-A04C-9287-5A1BB0ABF245}" type="presParOf" srcId="{CC6E3CC6-4743-403C-AD4F-0C0D5479DEDD}" destId="{FF83C281-702B-9045-AB73-9CA2175B8E4D}" srcOrd="5" destOrd="0" presId="urn:microsoft.com/office/officeart/2005/8/layout/target2"/>
    <dgm:cxn modelId="{7CEC7512-BF90-574A-BF98-D3280AC06E92}" type="presParOf" srcId="{CC6E3CC6-4743-403C-AD4F-0C0D5479DEDD}" destId="{07429AEF-8060-EA4D-8ECC-004A5AA072AF}" srcOrd="6" destOrd="0" presId="urn:microsoft.com/office/officeart/2005/8/layout/target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0932BB-3FC9-4278-AA49-81B68C4BE585}">
      <dsp:nvSpPr>
        <dsp:cNvPr id="0" name=""/>
        <dsp:cNvSpPr/>
      </dsp:nvSpPr>
      <dsp:spPr>
        <a:xfrm>
          <a:off x="0" y="0"/>
          <a:ext cx="5486400" cy="2277110"/>
        </a:xfrm>
        <a:prstGeom prst="roundRect">
          <a:avLst>
            <a:gd name="adj" fmla="val 8500"/>
          </a:avLst>
        </a:prstGeom>
        <a:solidFill>
          <a:schemeClr val="tx2">
            <a:lumMod val="40000"/>
            <a:lumOff val="60000"/>
          </a:scheme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1767290" numCol="1" spcCol="1270" anchor="t" anchorCtr="0">
          <a:noAutofit/>
        </a:bodyPr>
        <a:lstStyle/>
        <a:p>
          <a:pPr lvl="0" algn="l" defTabSz="889000">
            <a:lnSpc>
              <a:spcPct val="90000"/>
            </a:lnSpc>
            <a:spcBef>
              <a:spcPct val="0"/>
            </a:spcBef>
            <a:spcAft>
              <a:spcPct val="35000"/>
            </a:spcAft>
          </a:pPr>
          <a:r>
            <a:rPr lang="sv-SE" sz="2000" kern="1200">
              <a:solidFill>
                <a:schemeClr val="tx1"/>
              </a:solidFill>
              <a:latin typeface="Georgia"/>
              <a:ea typeface="+mn-ea"/>
              <a:cs typeface="+mn-cs"/>
            </a:rPr>
            <a:t>Statement of Work</a:t>
          </a:r>
        </a:p>
      </dsp:txBody>
      <dsp:txXfrm>
        <a:off x="56690" y="56690"/>
        <a:ext cx="5373020" cy="2163730"/>
      </dsp:txXfrm>
    </dsp:sp>
    <dsp:sp modelId="{E1DD451B-B251-4E88-960C-28DE753F9CFA}">
      <dsp:nvSpPr>
        <dsp:cNvPr id="0" name=""/>
        <dsp:cNvSpPr/>
      </dsp:nvSpPr>
      <dsp:spPr>
        <a:xfrm>
          <a:off x="137160" y="569277"/>
          <a:ext cx="822960" cy="776752"/>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latin typeface="Georgia"/>
              <a:ea typeface="+mn-ea"/>
              <a:cs typeface="+mn-cs"/>
            </a:rPr>
            <a:t>AGB</a:t>
          </a:r>
        </a:p>
      </dsp:txBody>
      <dsp:txXfrm>
        <a:off x="161048" y="593165"/>
        <a:ext cx="775184" cy="728976"/>
      </dsp:txXfrm>
    </dsp:sp>
    <dsp:sp modelId="{0B312FFF-B4A4-469E-B907-FBF746AB64B3}">
      <dsp:nvSpPr>
        <dsp:cNvPr id="0" name=""/>
        <dsp:cNvSpPr/>
      </dsp:nvSpPr>
      <dsp:spPr>
        <a:xfrm>
          <a:off x="137160" y="1386133"/>
          <a:ext cx="822960" cy="776752"/>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latin typeface="Georgia"/>
              <a:ea typeface="+mn-ea"/>
              <a:cs typeface="+mn-cs"/>
            </a:rPr>
            <a:t>RFCs</a:t>
          </a:r>
        </a:p>
      </dsp:txBody>
      <dsp:txXfrm>
        <a:off x="161048" y="1410021"/>
        <a:ext cx="775184" cy="728976"/>
      </dsp:txXfrm>
    </dsp:sp>
    <dsp:sp modelId="{E15990BA-7D26-4C84-AD6C-5055D8B7BC6A}">
      <dsp:nvSpPr>
        <dsp:cNvPr id="0" name=""/>
        <dsp:cNvSpPr/>
      </dsp:nvSpPr>
      <dsp:spPr>
        <a:xfrm>
          <a:off x="1097280" y="569277"/>
          <a:ext cx="4251960" cy="1593977"/>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1012175" numCol="1" spcCol="1270" anchor="t" anchorCtr="0">
          <a:noAutofit/>
        </a:bodyPr>
        <a:lstStyle/>
        <a:p>
          <a:pPr lvl="0" algn="l" defTabSz="889000">
            <a:lnSpc>
              <a:spcPct val="90000"/>
            </a:lnSpc>
            <a:spcBef>
              <a:spcPct val="0"/>
            </a:spcBef>
            <a:spcAft>
              <a:spcPct val="35000"/>
            </a:spcAft>
          </a:pPr>
          <a:r>
            <a:rPr lang="sv-SE" sz="2000" kern="1200">
              <a:solidFill>
                <a:schemeClr val="tx1"/>
              </a:solidFill>
              <a:latin typeface="Georgia"/>
              <a:ea typeface="+mn-ea"/>
              <a:cs typeface="+mn-cs"/>
            </a:rPr>
            <a:t>Master Test Plan</a:t>
          </a:r>
        </a:p>
      </dsp:txBody>
      <dsp:txXfrm>
        <a:off x="1146300" y="618297"/>
        <a:ext cx="4153920" cy="1495937"/>
      </dsp:txXfrm>
    </dsp:sp>
    <dsp:sp modelId="{0219F1BA-9ADE-4FDA-A5B9-527336AD7125}">
      <dsp:nvSpPr>
        <dsp:cNvPr id="0" name=""/>
        <dsp:cNvSpPr/>
      </dsp:nvSpPr>
      <dsp:spPr>
        <a:xfrm>
          <a:off x="1234440" y="1138555"/>
          <a:ext cx="3977640" cy="910844"/>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514121" numCol="1" spcCol="1270" anchor="t" anchorCtr="0">
          <a:noAutofit/>
        </a:bodyPr>
        <a:lstStyle/>
        <a:p>
          <a:pPr lvl="0" algn="l" defTabSz="889000">
            <a:lnSpc>
              <a:spcPct val="90000"/>
            </a:lnSpc>
            <a:spcBef>
              <a:spcPct val="0"/>
            </a:spcBef>
            <a:spcAft>
              <a:spcPct val="35000"/>
            </a:spcAft>
          </a:pPr>
          <a:r>
            <a:rPr lang="sv-SE" sz="2000" kern="1200">
              <a:solidFill>
                <a:schemeClr val="tx1"/>
              </a:solidFill>
              <a:latin typeface="Georgia"/>
              <a:ea typeface="+mn-ea"/>
              <a:cs typeface="+mn-cs"/>
            </a:rPr>
            <a:t>DNS Test Plan</a:t>
          </a:r>
        </a:p>
      </dsp:txBody>
      <dsp:txXfrm>
        <a:off x="1262452" y="1166567"/>
        <a:ext cx="3921616" cy="854820"/>
      </dsp:txXfrm>
    </dsp:sp>
    <dsp:sp modelId="{D49BEF5E-24E3-4CF1-BB42-C223B08C553A}">
      <dsp:nvSpPr>
        <dsp:cNvPr id="0" name=""/>
        <dsp:cNvSpPr/>
      </dsp:nvSpPr>
      <dsp:spPr>
        <a:xfrm>
          <a:off x="1333881" y="1548434"/>
          <a:ext cx="929006" cy="409879"/>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latin typeface="Georgia"/>
              <a:ea typeface="+mn-ea"/>
              <a:cs typeface="+mn-cs"/>
            </a:rPr>
            <a:t>Distributed TC</a:t>
          </a:r>
        </a:p>
      </dsp:txBody>
      <dsp:txXfrm>
        <a:off x="1346486" y="1561039"/>
        <a:ext cx="903796" cy="384669"/>
      </dsp:txXfrm>
    </dsp:sp>
    <dsp:sp modelId="{2B5AFEA1-A357-48AF-9557-5EA0A3846990}">
      <dsp:nvSpPr>
        <dsp:cNvPr id="0" name=""/>
        <dsp:cNvSpPr/>
      </dsp:nvSpPr>
      <dsp:spPr>
        <a:xfrm>
          <a:off x="2283119" y="1548434"/>
          <a:ext cx="929006" cy="409879"/>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latin typeface="Georgia"/>
              <a:ea typeface="+mn-ea"/>
              <a:cs typeface="+mn-cs"/>
            </a:rPr>
            <a:t>Delegation TC</a:t>
          </a:r>
        </a:p>
      </dsp:txBody>
      <dsp:txXfrm>
        <a:off x="2295724" y="1561039"/>
        <a:ext cx="903796" cy="384669"/>
      </dsp:txXfrm>
    </dsp:sp>
    <dsp:sp modelId="{28F9043E-F1AD-4021-9B85-91FC7AD8C65F}">
      <dsp:nvSpPr>
        <dsp:cNvPr id="0" name=""/>
        <dsp:cNvSpPr/>
      </dsp:nvSpPr>
      <dsp:spPr>
        <a:xfrm>
          <a:off x="3232358" y="1548434"/>
          <a:ext cx="929006" cy="409879"/>
        </a:xfrm>
        <a:prstGeom prst="roundRect">
          <a:avLst>
            <a:gd name="adj" fmla="val 10500"/>
          </a:avLst>
        </a:prstGeom>
        <a:solidFill>
          <a:schemeClr val="tx2"/>
        </a:solidFill>
        <a:ln w="25400" cap="flat" cmpd="sng" algn="ctr">
          <a:solidFill>
            <a:schemeClr val="bg2">
              <a:lumMod val="9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bg2"/>
              </a:solidFill>
            </a:rPr>
            <a:t>DNSSEC TC</a:t>
          </a:r>
        </a:p>
      </dsp:txBody>
      <dsp:txXfrm>
        <a:off x="3244963" y="1561039"/>
        <a:ext cx="903796" cy="384669"/>
      </dsp:txXfrm>
    </dsp:sp>
    <dsp:sp modelId="{07429AEF-8060-EA4D-8ECC-004A5AA072AF}">
      <dsp:nvSpPr>
        <dsp:cNvPr id="0" name=""/>
        <dsp:cNvSpPr/>
      </dsp:nvSpPr>
      <dsp:spPr>
        <a:xfrm>
          <a:off x="4181596" y="1548434"/>
          <a:ext cx="929006" cy="409879"/>
        </a:xfrm>
        <a:prstGeom prst="roundRect">
          <a:avLst>
            <a:gd name="adj" fmla="val 10500"/>
          </a:avLst>
        </a:prstGeom>
        <a:noFill/>
        <a:ln w="25400" cap="flat" cmpd="sng" algn="ctr">
          <a:solidFill>
            <a:schemeClr val="bg2">
              <a:lumMod val="9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rPr>
            <a:t>Zone TC</a:t>
          </a:r>
        </a:p>
      </dsp:txBody>
      <dsp:txXfrm>
        <a:off x="4194201" y="1561039"/>
        <a:ext cx="903796" cy="38466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0932BB-3FC9-4278-AA49-81B68C4BE585}">
      <dsp:nvSpPr>
        <dsp:cNvPr id="0" name=""/>
        <dsp:cNvSpPr/>
      </dsp:nvSpPr>
      <dsp:spPr>
        <a:xfrm>
          <a:off x="0" y="0"/>
          <a:ext cx="5486400" cy="2277110"/>
        </a:xfrm>
        <a:prstGeom prst="roundRect">
          <a:avLst>
            <a:gd name="adj" fmla="val 8500"/>
          </a:avLst>
        </a:prstGeom>
        <a:solidFill>
          <a:schemeClr val="tx2">
            <a:lumMod val="40000"/>
            <a:lumOff val="60000"/>
          </a:scheme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1767290" numCol="1" spcCol="1270" anchor="t" anchorCtr="0">
          <a:noAutofit/>
        </a:bodyPr>
        <a:lstStyle/>
        <a:p>
          <a:pPr lvl="0" algn="l" defTabSz="889000">
            <a:lnSpc>
              <a:spcPct val="90000"/>
            </a:lnSpc>
            <a:spcBef>
              <a:spcPct val="0"/>
            </a:spcBef>
            <a:spcAft>
              <a:spcPct val="35000"/>
            </a:spcAft>
          </a:pPr>
          <a:r>
            <a:rPr lang="sv-SE" sz="2000" kern="1200">
              <a:solidFill>
                <a:schemeClr val="tx1"/>
              </a:solidFill>
              <a:latin typeface="Georgia"/>
              <a:ea typeface="+mn-ea"/>
              <a:cs typeface="+mn-cs"/>
            </a:rPr>
            <a:t>Statement of Work</a:t>
          </a:r>
        </a:p>
      </dsp:txBody>
      <dsp:txXfrm>
        <a:off x="56690" y="56690"/>
        <a:ext cx="5373020" cy="2163730"/>
      </dsp:txXfrm>
    </dsp:sp>
    <dsp:sp modelId="{E1DD451B-B251-4E88-960C-28DE753F9CFA}">
      <dsp:nvSpPr>
        <dsp:cNvPr id="0" name=""/>
        <dsp:cNvSpPr/>
      </dsp:nvSpPr>
      <dsp:spPr>
        <a:xfrm>
          <a:off x="137160" y="569277"/>
          <a:ext cx="822960" cy="776752"/>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latin typeface="Georgia"/>
              <a:ea typeface="+mn-ea"/>
              <a:cs typeface="+mn-cs"/>
            </a:rPr>
            <a:t>AGB</a:t>
          </a:r>
        </a:p>
      </dsp:txBody>
      <dsp:txXfrm>
        <a:off x="161048" y="593165"/>
        <a:ext cx="775184" cy="728976"/>
      </dsp:txXfrm>
    </dsp:sp>
    <dsp:sp modelId="{0B312FFF-B4A4-469E-B907-FBF746AB64B3}">
      <dsp:nvSpPr>
        <dsp:cNvPr id="0" name=""/>
        <dsp:cNvSpPr/>
      </dsp:nvSpPr>
      <dsp:spPr>
        <a:xfrm>
          <a:off x="137160" y="1386133"/>
          <a:ext cx="822960" cy="776752"/>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latin typeface="Georgia"/>
              <a:ea typeface="+mn-ea"/>
              <a:cs typeface="+mn-cs"/>
            </a:rPr>
            <a:t>RFCs</a:t>
          </a:r>
        </a:p>
      </dsp:txBody>
      <dsp:txXfrm>
        <a:off x="161048" y="1410021"/>
        <a:ext cx="775184" cy="728976"/>
      </dsp:txXfrm>
    </dsp:sp>
    <dsp:sp modelId="{E15990BA-7D26-4C84-AD6C-5055D8B7BC6A}">
      <dsp:nvSpPr>
        <dsp:cNvPr id="0" name=""/>
        <dsp:cNvSpPr/>
      </dsp:nvSpPr>
      <dsp:spPr>
        <a:xfrm>
          <a:off x="1097280" y="569277"/>
          <a:ext cx="4251960" cy="1593977"/>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1012175" numCol="1" spcCol="1270" anchor="t" anchorCtr="0">
          <a:noAutofit/>
        </a:bodyPr>
        <a:lstStyle/>
        <a:p>
          <a:pPr lvl="0" algn="l" defTabSz="889000">
            <a:lnSpc>
              <a:spcPct val="90000"/>
            </a:lnSpc>
            <a:spcBef>
              <a:spcPct val="0"/>
            </a:spcBef>
            <a:spcAft>
              <a:spcPct val="35000"/>
            </a:spcAft>
          </a:pPr>
          <a:r>
            <a:rPr lang="sv-SE" sz="2000" kern="1200">
              <a:solidFill>
                <a:schemeClr val="tx1"/>
              </a:solidFill>
              <a:latin typeface="Georgia"/>
              <a:ea typeface="+mn-ea"/>
              <a:cs typeface="+mn-cs"/>
            </a:rPr>
            <a:t>Master Test Plan</a:t>
          </a:r>
        </a:p>
      </dsp:txBody>
      <dsp:txXfrm>
        <a:off x="1146300" y="618297"/>
        <a:ext cx="4153920" cy="1495937"/>
      </dsp:txXfrm>
    </dsp:sp>
    <dsp:sp modelId="{0219F1BA-9ADE-4FDA-A5B9-527336AD7125}">
      <dsp:nvSpPr>
        <dsp:cNvPr id="0" name=""/>
        <dsp:cNvSpPr/>
      </dsp:nvSpPr>
      <dsp:spPr>
        <a:xfrm>
          <a:off x="1234440" y="1138555"/>
          <a:ext cx="3977640" cy="910844"/>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514121" numCol="1" spcCol="1270" anchor="t" anchorCtr="0">
          <a:noAutofit/>
        </a:bodyPr>
        <a:lstStyle/>
        <a:p>
          <a:pPr lvl="0" algn="l" defTabSz="889000">
            <a:lnSpc>
              <a:spcPct val="90000"/>
            </a:lnSpc>
            <a:spcBef>
              <a:spcPct val="0"/>
            </a:spcBef>
            <a:spcAft>
              <a:spcPct val="35000"/>
            </a:spcAft>
          </a:pPr>
          <a:r>
            <a:rPr lang="sv-SE" sz="2000" kern="1200">
              <a:solidFill>
                <a:schemeClr val="tx1"/>
              </a:solidFill>
              <a:latin typeface="Georgia"/>
              <a:ea typeface="+mn-ea"/>
              <a:cs typeface="+mn-cs"/>
            </a:rPr>
            <a:t>DNS Test Plan</a:t>
          </a:r>
        </a:p>
      </dsp:txBody>
      <dsp:txXfrm>
        <a:off x="1262452" y="1166567"/>
        <a:ext cx="3921616" cy="854820"/>
      </dsp:txXfrm>
    </dsp:sp>
    <dsp:sp modelId="{D49BEF5E-24E3-4CF1-BB42-C223B08C553A}">
      <dsp:nvSpPr>
        <dsp:cNvPr id="0" name=""/>
        <dsp:cNvSpPr/>
      </dsp:nvSpPr>
      <dsp:spPr>
        <a:xfrm>
          <a:off x="1333881" y="1548434"/>
          <a:ext cx="929006" cy="409879"/>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latin typeface="Georgia"/>
              <a:ea typeface="+mn-ea"/>
              <a:cs typeface="+mn-cs"/>
            </a:rPr>
            <a:t>Distributed TC</a:t>
          </a:r>
        </a:p>
      </dsp:txBody>
      <dsp:txXfrm>
        <a:off x="1346486" y="1561039"/>
        <a:ext cx="903796" cy="384669"/>
      </dsp:txXfrm>
    </dsp:sp>
    <dsp:sp modelId="{2B5AFEA1-A357-48AF-9557-5EA0A3846990}">
      <dsp:nvSpPr>
        <dsp:cNvPr id="0" name=""/>
        <dsp:cNvSpPr/>
      </dsp:nvSpPr>
      <dsp:spPr>
        <a:xfrm>
          <a:off x="2283119" y="1548434"/>
          <a:ext cx="929006" cy="409879"/>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latin typeface="Georgia"/>
              <a:ea typeface="+mn-ea"/>
              <a:cs typeface="+mn-cs"/>
            </a:rPr>
            <a:t>Delegation TC</a:t>
          </a:r>
        </a:p>
      </dsp:txBody>
      <dsp:txXfrm>
        <a:off x="2295724" y="1561039"/>
        <a:ext cx="903796" cy="384669"/>
      </dsp:txXfrm>
    </dsp:sp>
    <dsp:sp modelId="{28F9043E-F1AD-4021-9B85-91FC7AD8C65F}">
      <dsp:nvSpPr>
        <dsp:cNvPr id="0" name=""/>
        <dsp:cNvSpPr/>
      </dsp:nvSpPr>
      <dsp:spPr>
        <a:xfrm>
          <a:off x="3232358" y="1548434"/>
          <a:ext cx="929006" cy="409879"/>
        </a:xfrm>
        <a:prstGeom prst="roundRect">
          <a:avLst>
            <a:gd name="adj" fmla="val 10500"/>
          </a:avLst>
        </a:prstGeom>
        <a:solidFill>
          <a:schemeClr val="tx2"/>
        </a:solidFill>
        <a:ln w="25400" cap="flat" cmpd="sng" algn="ctr">
          <a:solidFill>
            <a:schemeClr val="bg2">
              <a:lumMod val="9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bg2"/>
              </a:solidFill>
            </a:rPr>
            <a:t>DNSSEC TC</a:t>
          </a:r>
        </a:p>
      </dsp:txBody>
      <dsp:txXfrm>
        <a:off x="3244963" y="1561039"/>
        <a:ext cx="903796" cy="384669"/>
      </dsp:txXfrm>
    </dsp:sp>
    <dsp:sp modelId="{07429AEF-8060-EA4D-8ECC-004A5AA072AF}">
      <dsp:nvSpPr>
        <dsp:cNvPr id="0" name=""/>
        <dsp:cNvSpPr/>
      </dsp:nvSpPr>
      <dsp:spPr>
        <a:xfrm>
          <a:off x="4181596" y="1548434"/>
          <a:ext cx="929006" cy="409879"/>
        </a:xfrm>
        <a:prstGeom prst="roundRect">
          <a:avLst>
            <a:gd name="adj" fmla="val 10500"/>
          </a:avLst>
        </a:prstGeom>
        <a:noFill/>
        <a:ln w="25400" cap="flat" cmpd="sng" algn="ctr">
          <a:solidFill>
            <a:schemeClr val="bg2">
              <a:lumMod val="9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v-SE" sz="1100" kern="1200">
              <a:solidFill>
                <a:schemeClr val="tx1"/>
              </a:solidFill>
            </a:rPr>
            <a:t>Zone TC</a:t>
          </a:r>
        </a:p>
      </dsp:txBody>
      <dsp:txXfrm>
        <a:off x="4194201" y="1561039"/>
        <a:ext cx="903796" cy="384669"/>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layout2.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E">
  <a:themeElements>
    <a:clrScheme name=".SE">
      <a:dk1>
        <a:srgbClr val="000000"/>
      </a:dk1>
      <a:lt1>
        <a:sysClr val="window" lastClr="FFFFFF"/>
      </a:lt1>
      <a:dk2>
        <a:srgbClr val="4497C3"/>
      </a:dk2>
      <a:lt2>
        <a:srgbClr val="FFFFFF"/>
      </a:lt2>
      <a:accent1>
        <a:srgbClr val="4497C3"/>
      </a:accent1>
      <a:accent2>
        <a:srgbClr val="DB9E22"/>
      </a:accent2>
      <a:accent3>
        <a:srgbClr val="76AD1C"/>
      </a:accent3>
      <a:accent4>
        <a:srgbClr val="491966"/>
      </a:accent4>
      <a:accent5>
        <a:srgbClr val="FDC600"/>
      </a:accent5>
      <a:accent6>
        <a:srgbClr val="CF003D"/>
      </a:accent6>
      <a:hlink>
        <a:srgbClr val="0000FF"/>
      </a:hlink>
      <a:folHlink>
        <a:srgbClr val="800080"/>
      </a:folHlink>
    </a:clrScheme>
    <a:fontScheme name=".SE">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c9f7a590e5f2604d2345a918787a4eab">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856d88ba67359a250a976797856db4b6"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3.xml><?xml version="1.0" encoding="utf-8"?>
<p:properties xmlns:p="http://schemas.microsoft.com/office/2006/metadata/properties" xmlns:xsi="http://www.w3.org/2001/XMLSchema-instance">
  <documentManagement>
    <Klassificering xmlns="e9fe66e9-9bb8-4013-be7f-2bcbc29a8b9d">Internt</Klassificering>
    <ÅR xmlns="e9fe66e9-9bb8-4013-be7f-2bcbc29a8b9d">2013</ÅR>
    <DLCPolicyLabelClientValue xmlns="52ca0f16-d44d-49ee-9d5a-727c640955a4">{_UIVersionString}</DLCPolicyLabelClientValue>
    <Tjänsteprocesser xmlns="e9fe66e9-9bb8-4013-be7f-2bcbc29a8b9d">Utveckling</Tjänsteprocesser>
    <DLCPolicyLabelLock xmlns="52ca0f16-d44d-49ee-9d5a-727c640955a4" xsi:nil="true"/>
    <Kategori xmlns="87a51ca1-9ecd-4bc4-a9d4-f38812f5a89f">Test plans and Test cases</Kategori>
    <DLCPolicyLabelValue xmlns="52ca0f16-d44d-49ee-9d5a-727c640955a4">{_UIVersionString}</DLCPolicyLabelValue>
    <Typ_x0020_av_x0020_dokument xmlns="e9fe66e9-9bb8-4013-be7f-2bcbc29a8b9d">Övrigt</Typ_x0020_av_x0020_dokument>
    <Delprojekt xmlns="e9fe66e9-9bb8-4013-be7f-2bcbc29a8b9d">Test Plan and Test Cases</Delprojekt>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94B7B-F8F3-42DD-A39C-0DBE526ED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fe66e9-9bb8-4013-be7f-2bcbc29a8b9d"/>
    <ds:schemaRef ds:uri="87a51ca1-9ecd-4bc4-a9d4-f38812f5a89f"/>
    <ds:schemaRef ds:uri="52ca0f16-d44d-49ee-9d5a-727c64095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601C59-246D-42B7-8E35-7F412E74CA09}">
  <ds:schemaRefs>
    <ds:schemaRef ds:uri="office.server.policy"/>
  </ds:schemaRefs>
</ds:datastoreItem>
</file>

<file path=customXml/itemProps3.xml><?xml version="1.0" encoding="utf-8"?>
<ds:datastoreItem xmlns:ds="http://schemas.openxmlformats.org/officeDocument/2006/customXml" ds:itemID="{87CFC7D3-20F8-42B7-AFA2-A3655E745012}">
  <ds:schemaRefs>
    <ds:schemaRef ds:uri="http://purl.org/dc/elements/1.1/"/>
    <ds:schemaRef ds:uri="http://schemas.microsoft.com/office/2006/documentManagement/types"/>
    <ds:schemaRef ds:uri="http://purl.org/dc/dcmitype/"/>
    <ds:schemaRef ds:uri="http://www.w3.org/XML/1998/namespace"/>
    <ds:schemaRef ds:uri="http://schemas.microsoft.com/office/infopath/2007/PartnerControls"/>
    <ds:schemaRef ds:uri="e9fe66e9-9bb8-4013-be7f-2bcbc29a8b9d"/>
    <ds:schemaRef ds:uri="http://schemas.microsoft.com/office/2006/metadata/properties"/>
    <ds:schemaRef ds:uri="http://schemas.openxmlformats.org/package/2006/metadata/core-properties"/>
    <ds:schemaRef ds:uri="http://purl.org/dc/terms/"/>
    <ds:schemaRef ds:uri="87a51ca1-9ecd-4bc4-a9d4-f38812f5a89f"/>
    <ds:schemaRef ds:uri="52ca0f16-d44d-49ee-9d5a-727c640955a4"/>
    <ds:schemaRef ds:uri="http://schemas.microsoft.com/sharepoint/v3"/>
  </ds:schemaRefs>
</ds:datastoreItem>
</file>

<file path=customXml/itemProps4.xml><?xml version="1.0" encoding="utf-8"?>
<ds:datastoreItem xmlns:ds="http://schemas.openxmlformats.org/officeDocument/2006/customXml" ds:itemID="{D6854C96-E86B-48A5-A9A8-4DE79FAEFFEB}">
  <ds:schemaRefs>
    <ds:schemaRef ds:uri="http://schemas.microsoft.com/sharepoint/v3/contenttype/forms"/>
  </ds:schemaRefs>
</ds:datastoreItem>
</file>

<file path=customXml/itemProps5.xml><?xml version="1.0" encoding="utf-8"?>
<ds:datastoreItem xmlns:ds="http://schemas.openxmlformats.org/officeDocument/2006/customXml" ds:itemID="{3F4028CE-CFA1-4E5B-9C64-3BA165D53687}">
  <ds:schemaRefs>
    <ds:schemaRef ds:uri="http://schemas.openxmlformats.org/officeDocument/2006/bibliography"/>
  </ds:schemaRefs>
</ds:datastoreItem>
</file>

<file path=customXml/itemProps6.xml><?xml version="1.0" encoding="utf-8"?>
<ds:datastoreItem xmlns:ds="http://schemas.openxmlformats.org/officeDocument/2006/customXml" ds:itemID="{0FD9BC46-7ABD-439D-AA3C-BA17BED79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2421</Words>
  <Characters>13804</Characters>
  <Application>Microsoft Office Word</Application>
  <DocSecurity>0</DocSecurity>
  <Lines>115</Lines>
  <Paragraphs>32</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DNS DNSSEC Test Cases</vt:lpstr>
      <vt:lpstr>DNS DNSSEC Test Cases</vt:lpstr>
      <vt:lpstr>DNS DNSSEC Test Cases</vt:lpstr>
    </vt:vector>
  </TitlesOfParts>
  <LinksUpToDate>false</LinksUpToDate>
  <CharactersWithSpaces>16193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DNS DNSSEC Test Cases</dc:title>
  <dc:subject>Pre-Delegation Testing</dc:subject>
  <dc:creator/>
  <cp:lastModifiedBy/>
  <cp:revision>1</cp:revision>
  <dcterms:created xsi:type="dcterms:W3CDTF">2014-04-14T22:02:00Z</dcterms:created>
  <dcterms:modified xsi:type="dcterms:W3CDTF">2014-04-14T22:07:00Z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vt:lpwstr>F</vt:lpwstr>
  </property>
  <property fmtid="{D5CDD505-2E9C-101B-9397-08002B2CF9AE}" pid="3" name="ContentTypeId">
    <vt:lpwstr>0x010100177771E3E8B1164A86EABA75992AEC85</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Order">
    <vt:i4>1700</vt:i4>
  </property>
  <property fmtid="{D5CDD505-2E9C-101B-9397-08002B2CF9AE}" pid="10" name="Delprojekt">
    <vt:lpwstr>Test Plan and Test Cases</vt:lpwstr>
  </property>
  <property fmtid="{D5CDD505-2E9C-101B-9397-08002B2CF9AE}" pid="11" name="Typ av dokument">
    <vt:lpwstr>Övrigt</vt:lpwstr>
  </property>
  <property fmtid="{D5CDD505-2E9C-101B-9397-08002B2CF9AE}" pid="12" name="Arkiverad">
    <vt:bool>false</vt:bool>
  </property>
</Properties>
</file>