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F6788" w14:textId="77777777" w:rsidR="00693776" w:rsidRPr="002E2AFD" w:rsidRDefault="00693776" w:rsidP="00693776">
      <w:pPr>
        <w:pStyle w:val="Frstasida"/>
        <w:rPr>
          <w:lang w:val="en-US"/>
        </w:rPr>
      </w:pPr>
      <w:bookmarkStart w:id="0" w:name="_Toc301341567"/>
      <w:bookmarkStart w:id="1" w:name="_Toc301341744"/>
      <w:bookmarkStart w:id="2" w:name="_Toc301345855"/>
      <w:bookmarkStart w:id="3" w:name="_GoBack"/>
      <w:bookmarkEnd w:id="3"/>
    </w:p>
    <w:p w14:paraId="335F6789" w14:textId="77777777" w:rsidR="00693776" w:rsidRPr="002E2AFD" w:rsidRDefault="0055087B" w:rsidP="00693776">
      <w:pPr>
        <w:pStyle w:val="Frstasida"/>
        <w:rPr>
          <w:lang w:val="en-US"/>
        </w:rPr>
      </w:pPr>
      <w:r w:rsidRPr="002E2AFD">
        <w:rPr>
          <w:lang w:val="en-US"/>
        </w:rPr>
        <w:t>Pre-</w:t>
      </w:r>
      <w:r w:rsidR="00693776" w:rsidRPr="002E2AFD">
        <w:rPr>
          <w:lang w:val="en-US"/>
        </w:rPr>
        <w:t>Delegation Testing</w:t>
      </w:r>
    </w:p>
    <w:p w14:paraId="335F678A" w14:textId="77777777" w:rsidR="00693776" w:rsidRPr="002E2AFD" w:rsidRDefault="00F053CE" w:rsidP="00693776">
      <w:pPr>
        <w:pStyle w:val="Frstasida"/>
        <w:rPr>
          <w:lang w:val="en-US"/>
        </w:rPr>
      </w:pPr>
      <w:r w:rsidRPr="002E2AFD">
        <w:rPr>
          <w:lang w:val="en-US"/>
        </w:rPr>
        <w:t>EPP</w:t>
      </w:r>
      <w:r w:rsidR="00693776" w:rsidRPr="002E2AFD">
        <w:rPr>
          <w:lang w:val="en-US"/>
        </w:rPr>
        <w:t xml:space="preserve"> Test </w:t>
      </w:r>
      <w:r w:rsidR="00B229F2" w:rsidRPr="002E2AFD">
        <w:rPr>
          <w:lang w:val="en-US"/>
        </w:rPr>
        <w:t>Case</w:t>
      </w:r>
      <w:r w:rsidR="007558A6" w:rsidRPr="002E2AFD">
        <w:rPr>
          <w:lang w:val="en-US"/>
        </w:rPr>
        <w:t>s</w:t>
      </w:r>
    </w:p>
    <w:p w14:paraId="335F678B" w14:textId="398A147B" w:rsidR="00693776" w:rsidRPr="002E2AFD" w:rsidRDefault="00693776" w:rsidP="00693776">
      <w:pPr>
        <w:pStyle w:val="Frstasida"/>
        <w:rPr>
          <w:sz w:val="28"/>
          <w:szCs w:val="28"/>
          <w:lang w:val="en-US"/>
        </w:rPr>
      </w:pPr>
      <w:r w:rsidRPr="002E2AFD">
        <w:rPr>
          <w:sz w:val="28"/>
          <w:szCs w:val="28"/>
          <w:lang w:val="en-US"/>
        </w:rPr>
        <w:t xml:space="preserve">Version </w:t>
      </w:r>
      <w:fldSimple w:instr=" DOCPROPERTY  Revision  \* MERGEFORMAT ">
        <w:ins w:id="4" w:author="Författare">
          <w:r w:rsidR="009F59FA" w:rsidRPr="009F59FA">
            <w:rPr>
              <w:sz w:val="28"/>
              <w:szCs w:val="28"/>
              <w:lang w:val="en-US"/>
            </w:rPr>
            <w:t>I</w:t>
          </w:r>
        </w:ins>
        <w:del w:id="5" w:author="Författare">
          <w:r w:rsidR="00F508B2" w:rsidRPr="00F508B2">
            <w:rPr>
              <w:sz w:val="28"/>
              <w:szCs w:val="28"/>
              <w:lang w:val="en-US"/>
            </w:rPr>
            <w:delText>H</w:delText>
          </w:r>
        </w:del>
      </w:fldSimple>
    </w:p>
    <w:p w14:paraId="335F678C" w14:textId="77777777" w:rsidR="0053594F" w:rsidRPr="002E2AFD" w:rsidRDefault="0053594F" w:rsidP="0053594F">
      <w:pPr>
        <w:pStyle w:val="Frstasida"/>
        <w:jc w:val="left"/>
        <w:rPr>
          <w:sz w:val="28"/>
          <w:szCs w:val="28"/>
          <w:lang w:val="en-US"/>
        </w:rPr>
      </w:pPr>
    </w:p>
    <w:p w14:paraId="335F678D" w14:textId="77777777" w:rsidR="0053594F" w:rsidRPr="002E2AFD" w:rsidRDefault="0053594F" w:rsidP="0053594F">
      <w:pPr>
        <w:pStyle w:val="Frstasida"/>
        <w:jc w:val="left"/>
        <w:rPr>
          <w:sz w:val="28"/>
          <w:szCs w:val="28"/>
          <w:lang w:val="en-US"/>
        </w:rPr>
      </w:pPr>
    </w:p>
    <w:p w14:paraId="335F678E" w14:textId="77777777" w:rsidR="0053594F" w:rsidRPr="002E2AFD" w:rsidRDefault="0053594F" w:rsidP="0053594F">
      <w:pPr>
        <w:pStyle w:val="Frstasida"/>
        <w:jc w:val="left"/>
        <w:rPr>
          <w:sz w:val="28"/>
          <w:szCs w:val="28"/>
          <w:lang w:val="en-US"/>
        </w:rPr>
      </w:pPr>
    </w:p>
    <w:p w14:paraId="335F678F" w14:textId="77777777" w:rsidR="0053594F" w:rsidRPr="002E2AFD" w:rsidRDefault="0053594F" w:rsidP="0053594F">
      <w:pPr>
        <w:pStyle w:val="Frstasida"/>
        <w:jc w:val="left"/>
        <w:rPr>
          <w:sz w:val="28"/>
          <w:szCs w:val="28"/>
          <w:lang w:val="en-US"/>
        </w:rPr>
      </w:pPr>
    </w:p>
    <w:p w14:paraId="335F6790" w14:textId="77777777" w:rsidR="0053594F" w:rsidRPr="002E2AFD" w:rsidRDefault="0053594F" w:rsidP="0053594F">
      <w:pPr>
        <w:pStyle w:val="Frstasida"/>
        <w:jc w:val="left"/>
        <w:rPr>
          <w:sz w:val="28"/>
          <w:szCs w:val="28"/>
          <w:lang w:val="en-US"/>
        </w:rPr>
      </w:pPr>
    </w:p>
    <w:p w14:paraId="335F6791" w14:textId="01407C91" w:rsidR="0053594F" w:rsidRPr="002E2AFD" w:rsidRDefault="00452532" w:rsidP="0053594F">
      <w:pPr>
        <w:tabs>
          <w:tab w:val="left" w:pos="1418"/>
          <w:tab w:val="left" w:pos="5895"/>
        </w:tabs>
        <w:rPr>
          <w:lang w:val="en-US"/>
        </w:rPr>
      </w:pPr>
      <w:r w:rsidRPr="002E2AFD">
        <w:rPr>
          <w:b/>
          <w:lang w:val="en-US"/>
        </w:rPr>
        <w:t>File name</w:t>
      </w:r>
      <w:r w:rsidR="0053594F" w:rsidRPr="002E2AFD">
        <w:rPr>
          <w:b/>
          <w:lang w:val="en-US"/>
        </w:rPr>
        <w:t>:</w:t>
      </w:r>
      <w:r w:rsidRPr="002E2AFD">
        <w:rPr>
          <w:b/>
          <w:lang w:val="en-US"/>
        </w:rPr>
        <w:t xml:space="preserve"> </w:t>
      </w:r>
      <w:fldSimple w:instr=" FILENAME   \* MERGEFORMAT ">
        <w:r w:rsidR="00206A49" w:rsidRPr="002E2AFD">
          <w:rPr>
            <w:noProof/>
            <w:lang w:val="en-US"/>
          </w:rPr>
          <w:t>PDT_EPP_TC.docx</w:t>
        </w:r>
      </w:fldSimple>
      <w:r w:rsidR="0053594F" w:rsidRPr="002E2AFD">
        <w:rPr>
          <w:b/>
          <w:lang w:val="en-US"/>
        </w:rPr>
        <w:br/>
        <w:t>Last saved:</w:t>
      </w:r>
      <w:r w:rsidR="0053594F" w:rsidRPr="002E2AFD">
        <w:rPr>
          <w:lang w:val="en-US"/>
        </w:rPr>
        <w:t xml:space="preserve"> </w:t>
      </w:r>
      <w:r w:rsidR="00735D57" w:rsidRPr="002E2AFD">
        <w:rPr>
          <w:lang w:val="en-US"/>
        </w:rPr>
        <w:fldChar w:fldCharType="begin"/>
      </w:r>
      <w:r w:rsidR="0053594F" w:rsidRPr="002E2AFD">
        <w:rPr>
          <w:lang w:val="en-US"/>
        </w:rPr>
        <w:instrText xml:space="preserve"> SAVEDATE  \@ "yyyy-MM-dd"  \* MERGEFORMAT </w:instrText>
      </w:r>
      <w:r w:rsidR="00735D57" w:rsidRPr="002E2AFD">
        <w:rPr>
          <w:lang w:val="en-US"/>
        </w:rPr>
        <w:fldChar w:fldCharType="separate"/>
      </w:r>
      <w:r w:rsidR="00E43E95">
        <w:rPr>
          <w:noProof/>
          <w:lang w:val="en-US"/>
        </w:rPr>
        <w:t>2013-09-19</w:t>
      </w:r>
      <w:r w:rsidR="00735D57" w:rsidRPr="002E2AFD">
        <w:rPr>
          <w:noProof/>
          <w:lang w:val="en-US"/>
        </w:rPr>
        <w:fldChar w:fldCharType="end"/>
      </w:r>
    </w:p>
    <w:p w14:paraId="335F6792" w14:textId="77777777" w:rsidR="0053594F" w:rsidRPr="002E2AFD" w:rsidRDefault="0053594F" w:rsidP="0053594F">
      <w:pPr>
        <w:tabs>
          <w:tab w:val="left" w:pos="1418"/>
          <w:tab w:val="left" w:pos="5895"/>
        </w:tabs>
        <w:rPr>
          <w:lang w:val="en-US"/>
        </w:rPr>
      </w:pPr>
    </w:p>
    <w:p w14:paraId="335F6793" w14:textId="77777777" w:rsidR="0053594F" w:rsidRPr="002E2AFD" w:rsidRDefault="004E3681" w:rsidP="0053594F">
      <w:pPr>
        <w:tabs>
          <w:tab w:val="left" w:pos="1418"/>
          <w:tab w:val="left" w:pos="5895"/>
        </w:tabs>
        <w:jc w:val="both"/>
        <w:rPr>
          <w:lang w:val="en-US"/>
        </w:rPr>
      </w:pPr>
      <w:r w:rsidRPr="004C2402">
        <w:rPr>
          <w:lang w:val="en-US"/>
        </w:rPr>
        <w:t xml:space="preserve">Copyright (c) 2013 Internet Corporation For Assigned Names and Numbers. </w:t>
      </w:r>
      <w:r>
        <w:t>All rights reserved.</w:t>
      </w:r>
    </w:p>
    <w:p w14:paraId="335F6794" w14:textId="77777777" w:rsidR="00693776" w:rsidRPr="002E2AFD" w:rsidRDefault="00693776" w:rsidP="00693776">
      <w:pPr>
        <w:pStyle w:val="Rubrik1-IN"/>
        <w:rPr>
          <w:lang w:val="en-US"/>
        </w:rPr>
      </w:pPr>
      <w:r w:rsidRPr="002E2AFD">
        <w:rPr>
          <w:lang w:val="en-US"/>
        </w:rPr>
        <w:lastRenderedPageBreak/>
        <w:t>Document control</w:t>
      </w:r>
    </w:p>
    <w:p w14:paraId="335F6795" w14:textId="77777777" w:rsidR="00693776" w:rsidRPr="002E2AFD" w:rsidRDefault="00693776" w:rsidP="00693776">
      <w:pPr>
        <w:pStyle w:val="Rubrik2-IN"/>
        <w:rPr>
          <w:lang w:val="en-US"/>
        </w:rPr>
      </w:pPr>
      <w:r w:rsidRPr="002E2AFD">
        <w:rPr>
          <w:lang w:val="en-US"/>
        </w:rPr>
        <w:t>Document information and security</w:t>
      </w:r>
    </w:p>
    <w:tbl>
      <w:tblPr>
        <w:tblW w:w="0" w:type="auto"/>
        <w:tblInd w:w="70" w:type="dxa"/>
        <w:tblLayout w:type="fixed"/>
        <w:tblCellMar>
          <w:left w:w="70" w:type="dxa"/>
          <w:right w:w="70" w:type="dxa"/>
        </w:tblCellMar>
        <w:tblLook w:val="0000" w:firstRow="0" w:lastRow="0" w:firstColumn="0" w:lastColumn="0" w:noHBand="0" w:noVBand="0"/>
      </w:tblPr>
      <w:tblGrid>
        <w:gridCol w:w="2834"/>
        <w:gridCol w:w="2834"/>
        <w:gridCol w:w="4250"/>
      </w:tblGrid>
      <w:tr w:rsidR="00693776" w:rsidRPr="002E2AFD" w14:paraId="335F6799" w14:textId="77777777" w:rsidTr="00C97261">
        <w:tc>
          <w:tcPr>
            <w:tcW w:w="2834" w:type="dxa"/>
            <w:tcBorders>
              <w:top w:val="single" w:sz="4" w:space="0" w:color="000000"/>
              <w:left w:val="single" w:sz="4" w:space="0" w:color="000000"/>
              <w:bottom w:val="single" w:sz="4" w:space="0" w:color="000000"/>
            </w:tcBorders>
            <w:shd w:val="clear" w:color="auto" w:fill="D8D8D8"/>
          </w:tcPr>
          <w:p w14:paraId="335F6796" w14:textId="77777777" w:rsidR="00693776" w:rsidRPr="002E2AFD" w:rsidRDefault="00693776" w:rsidP="00C97261">
            <w:pPr>
              <w:pStyle w:val="TabellHuvud"/>
              <w:snapToGrid w:val="0"/>
              <w:rPr>
                <w:lang w:val="en-US"/>
              </w:rPr>
            </w:pPr>
            <w:r w:rsidRPr="002E2AFD">
              <w:rPr>
                <w:lang w:val="en-US"/>
              </w:rPr>
              <w:t>Made by</w:t>
            </w:r>
          </w:p>
        </w:tc>
        <w:tc>
          <w:tcPr>
            <w:tcW w:w="2834" w:type="dxa"/>
            <w:tcBorders>
              <w:top w:val="single" w:sz="4" w:space="0" w:color="000000"/>
              <w:left w:val="single" w:sz="4" w:space="0" w:color="000000"/>
              <w:bottom w:val="single" w:sz="4" w:space="0" w:color="000000"/>
            </w:tcBorders>
            <w:shd w:val="clear" w:color="auto" w:fill="D8D8D8"/>
          </w:tcPr>
          <w:p w14:paraId="335F6797" w14:textId="77777777" w:rsidR="00693776" w:rsidRPr="002E2AFD" w:rsidRDefault="00693776" w:rsidP="00C97261">
            <w:pPr>
              <w:pStyle w:val="TabellHuvud"/>
              <w:snapToGrid w:val="0"/>
              <w:rPr>
                <w:lang w:val="en-US"/>
              </w:rPr>
            </w:pPr>
            <w:r w:rsidRPr="002E2AFD">
              <w:rPr>
                <w:lang w:val="en-US"/>
              </w:rPr>
              <w:t>Responsible for fact</w:t>
            </w:r>
          </w:p>
        </w:tc>
        <w:tc>
          <w:tcPr>
            <w:tcW w:w="4250" w:type="dxa"/>
            <w:tcBorders>
              <w:top w:val="single" w:sz="4" w:space="0" w:color="000000"/>
              <w:left w:val="single" w:sz="4" w:space="0" w:color="000000"/>
              <w:bottom w:val="single" w:sz="4" w:space="0" w:color="000000"/>
              <w:right w:val="single" w:sz="4" w:space="0" w:color="000000"/>
            </w:tcBorders>
            <w:shd w:val="clear" w:color="auto" w:fill="D8D8D8"/>
          </w:tcPr>
          <w:p w14:paraId="335F6798" w14:textId="77777777" w:rsidR="00693776" w:rsidRPr="002E2AFD" w:rsidRDefault="00693776" w:rsidP="00C97261">
            <w:pPr>
              <w:pStyle w:val="TabellHuvud"/>
              <w:snapToGrid w:val="0"/>
              <w:rPr>
                <w:lang w:val="en-US"/>
              </w:rPr>
            </w:pPr>
            <w:r w:rsidRPr="002E2AFD">
              <w:rPr>
                <w:lang w:val="en-US"/>
              </w:rPr>
              <w:t>Responsible for document</w:t>
            </w:r>
          </w:p>
        </w:tc>
      </w:tr>
      <w:tr w:rsidR="00693776" w:rsidRPr="002E2AFD" w14:paraId="335F679D" w14:textId="77777777" w:rsidTr="00C97261">
        <w:tc>
          <w:tcPr>
            <w:tcW w:w="2834" w:type="dxa"/>
            <w:tcBorders>
              <w:top w:val="single" w:sz="4" w:space="0" w:color="000000"/>
              <w:left w:val="single" w:sz="4" w:space="0" w:color="000000"/>
              <w:bottom w:val="single" w:sz="4" w:space="0" w:color="000000"/>
            </w:tcBorders>
          </w:tcPr>
          <w:p w14:paraId="335F679A" w14:textId="77777777" w:rsidR="00693776" w:rsidRPr="002E2AFD" w:rsidRDefault="001D3510" w:rsidP="00C97261">
            <w:pPr>
              <w:pStyle w:val="TabellRad"/>
              <w:snapToGrid w:val="0"/>
              <w:rPr>
                <w:lang w:val="en-US"/>
              </w:rPr>
            </w:pPr>
            <w:r>
              <w:rPr>
                <w:lang w:val="en-US"/>
              </w:rPr>
              <w:t>Jan Säll</w:t>
            </w:r>
          </w:p>
        </w:tc>
        <w:tc>
          <w:tcPr>
            <w:tcW w:w="2834" w:type="dxa"/>
            <w:tcBorders>
              <w:top w:val="single" w:sz="4" w:space="0" w:color="000000"/>
              <w:left w:val="single" w:sz="4" w:space="0" w:color="000000"/>
              <w:bottom w:val="single" w:sz="4" w:space="0" w:color="000000"/>
            </w:tcBorders>
          </w:tcPr>
          <w:p w14:paraId="335F679B" w14:textId="77777777" w:rsidR="00693776" w:rsidRPr="002E2AFD" w:rsidRDefault="001D3510" w:rsidP="00C97261">
            <w:pPr>
              <w:pStyle w:val="TabellRad"/>
              <w:snapToGrid w:val="0"/>
              <w:rPr>
                <w:lang w:val="en-US"/>
              </w:rPr>
            </w:pPr>
            <w:r>
              <w:rPr>
                <w:lang w:val="en-US"/>
              </w:rPr>
              <w:t>Jan Säll</w:t>
            </w:r>
          </w:p>
        </w:tc>
        <w:tc>
          <w:tcPr>
            <w:tcW w:w="4250" w:type="dxa"/>
            <w:tcBorders>
              <w:top w:val="single" w:sz="4" w:space="0" w:color="000000"/>
              <w:left w:val="single" w:sz="4" w:space="0" w:color="000000"/>
              <w:bottom w:val="single" w:sz="4" w:space="0" w:color="000000"/>
              <w:right w:val="single" w:sz="4" w:space="0" w:color="000000"/>
            </w:tcBorders>
          </w:tcPr>
          <w:p w14:paraId="335F679C" w14:textId="77777777" w:rsidR="00693776" w:rsidRPr="002E2AFD" w:rsidRDefault="001D3510" w:rsidP="00C97261">
            <w:pPr>
              <w:pStyle w:val="TabellRad"/>
              <w:snapToGrid w:val="0"/>
              <w:rPr>
                <w:lang w:val="en-US"/>
              </w:rPr>
            </w:pPr>
            <w:r>
              <w:rPr>
                <w:lang w:val="en-US"/>
              </w:rPr>
              <w:t>Jan Säll</w:t>
            </w:r>
          </w:p>
        </w:tc>
      </w:tr>
    </w:tbl>
    <w:p w14:paraId="335F679E" w14:textId="77777777" w:rsidR="00693776" w:rsidRPr="002E2AFD" w:rsidRDefault="00693776" w:rsidP="00693776">
      <w:pPr>
        <w:pStyle w:val="Brdtext"/>
        <w:rPr>
          <w:lang w:val="en-US"/>
        </w:rPr>
      </w:pPr>
    </w:p>
    <w:tbl>
      <w:tblPr>
        <w:tblW w:w="0" w:type="auto"/>
        <w:tblInd w:w="70" w:type="dxa"/>
        <w:tblLayout w:type="fixed"/>
        <w:tblCellMar>
          <w:left w:w="70" w:type="dxa"/>
          <w:right w:w="70" w:type="dxa"/>
        </w:tblCellMar>
        <w:tblLook w:val="0000" w:firstRow="0" w:lastRow="0" w:firstColumn="0" w:lastColumn="0" w:noHBand="0" w:noVBand="0"/>
      </w:tblPr>
      <w:tblGrid>
        <w:gridCol w:w="2834"/>
        <w:gridCol w:w="7084"/>
      </w:tblGrid>
      <w:tr w:rsidR="00693776" w:rsidRPr="002E2AFD" w14:paraId="335F67A1" w14:textId="77777777" w:rsidTr="00C97261">
        <w:tc>
          <w:tcPr>
            <w:tcW w:w="2834" w:type="dxa"/>
            <w:tcBorders>
              <w:top w:val="single" w:sz="4" w:space="0" w:color="000000"/>
              <w:left w:val="single" w:sz="4" w:space="0" w:color="000000"/>
              <w:bottom w:val="single" w:sz="4" w:space="0" w:color="000000"/>
            </w:tcBorders>
            <w:shd w:val="clear" w:color="auto" w:fill="D8D8D8"/>
          </w:tcPr>
          <w:p w14:paraId="335F679F" w14:textId="77777777" w:rsidR="00693776" w:rsidRPr="002E2AFD" w:rsidRDefault="00693776" w:rsidP="00C97261">
            <w:pPr>
              <w:pStyle w:val="TabellHuvud"/>
              <w:snapToGrid w:val="0"/>
              <w:rPr>
                <w:lang w:val="en-US"/>
              </w:rPr>
            </w:pPr>
            <w:r w:rsidRPr="002E2AFD">
              <w:rPr>
                <w:lang w:val="en-US"/>
              </w:rPr>
              <w:t>Security class</w:t>
            </w:r>
          </w:p>
        </w:tc>
        <w:tc>
          <w:tcPr>
            <w:tcW w:w="7084" w:type="dxa"/>
            <w:tcBorders>
              <w:top w:val="single" w:sz="4" w:space="0" w:color="000000"/>
              <w:left w:val="single" w:sz="4" w:space="0" w:color="000000"/>
              <w:bottom w:val="single" w:sz="4" w:space="0" w:color="000000"/>
              <w:right w:val="single" w:sz="4" w:space="0" w:color="000000"/>
            </w:tcBorders>
            <w:shd w:val="clear" w:color="auto" w:fill="D8D8D8"/>
          </w:tcPr>
          <w:p w14:paraId="335F67A0" w14:textId="77777777" w:rsidR="00693776" w:rsidRPr="002E2AFD" w:rsidRDefault="00693776" w:rsidP="00C97261">
            <w:pPr>
              <w:pStyle w:val="TabellHuvud"/>
              <w:snapToGrid w:val="0"/>
              <w:rPr>
                <w:lang w:val="en-US"/>
              </w:rPr>
            </w:pPr>
            <w:r w:rsidRPr="002E2AFD">
              <w:rPr>
                <w:lang w:val="en-US"/>
              </w:rPr>
              <w:t>File name</w:t>
            </w:r>
          </w:p>
        </w:tc>
      </w:tr>
      <w:tr w:rsidR="00693776" w:rsidRPr="002E2AFD" w14:paraId="335F67A4" w14:textId="77777777" w:rsidTr="00C97261">
        <w:tc>
          <w:tcPr>
            <w:tcW w:w="2834" w:type="dxa"/>
            <w:tcBorders>
              <w:top w:val="single" w:sz="4" w:space="0" w:color="000000"/>
              <w:left w:val="single" w:sz="4" w:space="0" w:color="000000"/>
              <w:bottom w:val="single" w:sz="4" w:space="0" w:color="000000"/>
            </w:tcBorders>
          </w:tcPr>
          <w:p w14:paraId="335F67A2" w14:textId="77777777" w:rsidR="00693776" w:rsidRPr="002E2AFD" w:rsidRDefault="00693776" w:rsidP="00C97261">
            <w:pPr>
              <w:pStyle w:val="TabellRad"/>
              <w:snapToGrid w:val="0"/>
              <w:rPr>
                <w:lang w:val="en-US"/>
              </w:rPr>
            </w:pPr>
            <w:r w:rsidRPr="002E2AFD">
              <w:rPr>
                <w:lang w:val="en-US"/>
              </w:rPr>
              <w:t>External</w:t>
            </w:r>
          </w:p>
        </w:tc>
        <w:tc>
          <w:tcPr>
            <w:tcW w:w="7084" w:type="dxa"/>
            <w:tcBorders>
              <w:top w:val="single" w:sz="4" w:space="0" w:color="000000"/>
              <w:left w:val="single" w:sz="4" w:space="0" w:color="000000"/>
              <w:bottom w:val="single" w:sz="4" w:space="0" w:color="000000"/>
              <w:right w:val="single" w:sz="4" w:space="0" w:color="000000"/>
            </w:tcBorders>
          </w:tcPr>
          <w:p w14:paraId="335F67A3" w14:textId="77777777" w:rsidR="00693776" w:rsidRPr="002E2AFD" w:rsidRDefault="007D2E29" w:rsidP="00C97261">
            <w:pPr>
              <w:pStyle w:val="TabellRad"/>
              <w:snapToGrid w:val="0"/>
              <w:rPr>
                <w:lang w:val="en-US"/>
              </w:rPr>
            </w:pPr>
            <w:fldSimple w:instr=" FILENAME   \* MERGEFORMAT ">
              <w:r w:rsidR="00D7192E" w:rsidRPr="00D7192E">
                <w:rPr>
                  <w:noProof/>
                  <w:lang w:val="en-US"/>
                </w:rPr>
                <w:t>PDT_EPP_TC.docx</w:t>
              </w:r>
            </w:fldSimple>
          </w:p>
        </w:tc>
      </w:tr>
    </w:tbl>
    <w:p w14:paraId="335F67A5" w14:textId="77777777" w:rsidR="00693776" w:rsidRPr="002E2AFD" w:rsidRDefault="00693776" w:rsidP="00693776">
      <w:pPr>
        <w:pStyle w:val="Rubrik2-IN"/>
        <w:rPr>
          <w:lang w:val="en-US"/>
        </w:rPr>
      </w:pPr>
      <w:r w:rsidRPr="002E2AFD">
        <w:rPr>
          <w:lang w:val="en-US"/>
        </w:rPr>
        <w:t>Revisions</w:t>
      </w:r>
    </w:p>
    <w:tbl>
      <w:tblPr>
        <w:tblW w:w="0" w:type="auto"/>
        <w:tblInd w:w="70" w:type="dxa"/>
        <w:tblLayout w:type="fixed"/>
        <w:tblCellMar>
          <w:left w:w="70" w:type="dxa"/>
          <w:right w:w="70" w:type="dxa"/>
        </w:tblCellMar>
        <w:tblLook w:val="0000" w:firstRow="0" w:lastRow="0" w:firstColumn="0" w:lastColumn="0" w:noHBand="0" w:noVBand="0"/>
      </w:tblPr>
      <w:tblGrid>
        <w:gridCol w:w="1472"/>
        <w:gridCol w:w="1021"/>
        <w:gridCol w:w="2040"/>
        <w:gridCol w:w="5385"/>
      </w:tblGrid>
      <w:tr w:rsidR="00693776" w:rsidRPr="002E2AFD" w14:paraId="335F67AA" w14:textId="77777777" w:rsidTr="00C97261">
        <w:trPr>
          <w:cantSplit/>
          <w:tblHeader/>
        </w:trPr>
        <w:tc>
          <w:tcPr>
            <w:tcW w:w="1472" w:type="dxa"/>
            <w:tcBorders>
              <w:top w:val="single" w:sz="4" w:space="0" w:color="000000"/>
              <w:left w:val="single" w:sz="4" w:space="0" w:color="000000"/>
              <w:bottom w:val="single" w:sz="4" w:space="0" w:color="000000"/>
            </w:tcBorders>
            <w:shd w:val="clear" w:color="auto" w:fill="D8D8D8"/>
          </w:tcPr>
          <w:p w14:paraId="335F67A6" w14:textId="77777777" w:rsidR="00693776" w:rsidRPr="002E2AFD" w:rsidRDefault="00693776" w:rsidP="00C97261">
            <w:pPr>
              <w:pStyle w:val="TabellHuvud"/>
              <w:snapToGrid w:val="0"/>
              <w:rPr>
                <w:lang w:val="en-US"/>
              </w:rPr>
            </w:pPr>
            <w:r w:rsidRPr="002E2AFD">
              <w:rPr>
                <w:lang w:val="en-US"/>
              </w:rPr>
              <w:t>Date</w:t>
            </w:r>
          </w:p>
        </w:tc>
        <w:tc>
          <w:tcPr>
            <w:tcW w:w="1021" w:type="dxa"/>
            <w:tcBorders>
              <w:top w:val="single" w:sz="4" w:space="0" w:color="000000"/>
              <w:left w:val="single" w:sz="4" w:space="0" w:color="000000"/>
              <w:bottom w:val="single" w:sz="4" w:space="0" w:color="000000"/>
            </w:tcBorders>
            <w:shd w:val="clear" w:color="auto" w:fill="D8D8D8"/>
          </w:tcPr>
          <w:p w14:paraId="335F67A7" w14:textId="77777777" w:rsidR="00693776" w:rsidRPr="002E2AFD" w:rsidRDefault="00693776" w:rsidP="00C97261">
            <w:pPr>
              <w:pStyle w:val="TabellHuvud"/>
              <w:snapToGrid w:val="0"/>
              <w:jc w:val="center"/>
              <w:rPr>
                <w:lang w:val="en-US"/>
              </w:rPr>
            </w:pPr>
            <w:r w:rsidRPr="002E2AFD">
              <w:rPr>
                <w:lang w:val="en-US"/>
              </w:rPr>
              <w:t>Version</w:t>
            </w:r>
          </w:p>
        </w:tc>
        <w:tc>
          <w:tcPr>
            <w:tcW w:w="2040" w:type="dxa"/>
            <w:tcBorders>
              <w:top w:val="single" w:sz="4" w:space="0" w:color="000000"/>
              <w:left w:val="single" w:sz="4" w:space="0" w:color="000000"/>
              <w:bottom w:val="single" w:sz="4" w:space="0" w:color="000000"/>
            </w:tcBorders>
            <w:shd w:val="clear" w:color="auto" w:fill="D8D8D8"/>
          </w:tcPr>
          <w:p w14:paraId="335F67A8" w14:textId="77777777" w:rsidR="00693776" w:rsidRPr="002E2AFD" w:rsidRDefault="00693776" w:rsidP="00C97261">
            <w:pPr>
              <w:pStyle w:val="TabellHuvud"/>
              <w:snapToGrid w:val="0"/>
              <w:rPr>
                <w:lang w:val="en-US"/>
              </w:rPr>
            </w:pPr>
            <w:r w:rsidRPr="002E2AFD">
              <w:rPr>
                <w:lang w:val="en-US"/>
              </w:rPr>
              <w:t>Name</w:t>
            </w:r>
          </w:p>
        </w:tc>
        <w:tc>
          <w:tcPr>
            <w:tcW w:w="5385" w:type="dxa"/>
            <w:tcBorders>
              <w:top w:val="single" w:sz="4" w:space="0" w:color="000000"/>
              <w:left w:val="single" w:sz="4" w:space="0" w:color="000000"/>
              <w:bottom w:val="single" w:sz="4" w:space="0" w:color="000000"/>
              <w:right w:val="single" w:sz="4" w:space="0" w:color="000000"/>
            </w:tcBorders>
            <w:shd w:val="clear" w:color="auto" w:fill="D8D8D8"/>
          </w:tcPr>
          <w:p w14:paraId="335F67A9" w14:textId="77777777" w:rsidR="00693776" w:rsidRPr="002E2AFD" w:rsidRDefault="00693776" w:rsidP="00C97261">
            <w:pPr>
              <w:pStyle w:val="TabellHuvud"/>
              <w:snapToGrid w:val="0"/>
              <w:rPr>
                <w:lang w:val="en-US"/>
              </w:rPr>
            </w:pPr>
            <w:r w:rsidRPr="002E2AFD">
              <w:rPr>
                <w:lang w:val="en-US"/>
              </w:rPr>
              <w:t>Description</w:t>
            </w:r>
          </w:p>
        </w:tc>
      </w:tr>
      <w:tr w:rsidR="00693776" w:rsidRPr="002E2AFD" w14:paraId="335F67AF" w14:textId="77777777" w:rsidTr="00C97261">
        <w:trPr>
          <w:cantSplit/>
        </w:trPr>
        <w:tc>
          <w:tcPr>
            <w:tcW w:w="1472" w:type="dxa"/>
            <w:tcBorders>
              <w:top w:val="single" w:sz="4" w:space="0" w:color="000000"/>
              <w:left w:val="single" w:sz="4" w:space="0" w:color="000000"/>
              <w:bottom w:val="single" w:sz="4" w:space="0" w:color="000000"/>
            </w:tcBorders>
          </w:tcPr>
          <w:p w14:paraId="335F67AB" w14:textId="77777777" w:rsidR="00693776" w:rsidRPr="002E2AFD" w:rsidRDefault="00817B98" w:rsidP="00C97261">
            <w:pPr>
              <w:pStyle w:val="TabellRad"/>
              <w:snapToGrid w:val="0"/>
              <w:rPr>
                <w:lang w:val="en-US"/>
              </w:rPr>
            </w:pPr>
            <w:r w:rsidRPr="002E2AFD">
              <w:rPr>
                <w:lang w:val="en-US"/>
              </w:rPr>
              <w:t>2013-01-05</w:t>
            </w:r>
          </w:p>
        </w:tc>
        <w:tc>
          <w:tcPr>
            <w:tcW w:w="1021" w:type="dxa"/>
            <w:tcBorders>
              <w:top w:val="single" w:sz="4" w:space="0" w:color="000000"/>
              <w:left w:val="single" w:sz="4" w:space="0" w:color="000000"/>
              <w:bottom w:val="single" w:sz="4" w:space="0" w:color="000000"/>
            </w:tcBorders>
          </w:tcPr>
          <w:p w14:paraId="335F67AC" w14:textId="77777777" w:rsidR="00693776" w:rsidRPr="002E2AFD" w:rsidRDefault="00492839" w:rsidP="00C97261">
            <w:pPr>
              <w:pStyle w:val="TabellRad"/>
              <w:snapToGrid w:val="0"/>
              <w:jc w:val="center"/>
              <w:rPr>
                <w:lang w:val="en-US"/>
              </w:rPr>
            </w:pPr>
            <w:r w:rsidRPr="002E2AFD">
              <w:rPr>
                <w:lang w:val="en-US"/>
              </w:rPr>
              <w:t>PA1</w:t>
            </w:r>
          </w:p>
        </w:tc>
        <w:tc>
          <w:tcPr>
            <w:tcW w:w="2040" w:type="dxa"/>
            <w:tcBorders>
              <w:top w:val="single" w:sz="4" w:space="0" w:color="000000"/>
              <w:left w:val="single" w:sz="4" w:space="0" w:color="000000"/>
              <w:bottom w:val="single" w:sz="4" w:space="0" w:color="000000"/>
            </w:tcBorders>
          </w:tcPr>
          <w:p w14:paraId="335F67AD" w14:textId="77777777" w:rsidR="00693776" w:rsidRPr="002E2AFD" w:rsidRDefault="00EE1850" w:rsidP="00C97261">
            <w:pPr>
              <w:pStyle w:val="TabellRad"/>
              <w:snapToGrid w:val="0"/>
              <w:rPr>
                <w:lang w:val="en-US"/>
              </w:rPr>
            </w:pPr>
            <w:r w:rsidRPr="002E2AFD">
              <w:rPr>
                <w:lang w:val="en-US"/>
              </w:rPr>
              <w:t>Jan Säll</w:t>
            </w:r>
          </w:p>
        </w:tc>
        <w:tc>
          <w:tcPr>
            <w:tcW w:w="5385" w:type="dxa"/>
            <w:tcBorders>
              <w:top w:val="single" w:sz="4" w:space="0" w:color="000000"/>
              <w:left w:val="single" w:sz="4" w:space="0" w:color="000000"/>
              <w:bottom w:val="single" w:sz="4" w:space="0" w:color="000000"/>
              <w:right w:val="single" w:sz="4" w:space="0" w:color="000000"/>
            </w:tcBorders>
          </w:tcPr>
          <w:p w14:paraId="335F67AE" w14:textId="77777777" w:rsidR="00693776" w:rsidRPr="002E2AFD" w:rsidRDefault="00693776" w:rsidP="00492839">
            <w:pPr>
              <w:pStyle w:val="TabellRad"/>
              <w:tabs>
                <w:tab w:val="left" w:pos="454"/>
              </w:tabs>
              <w:spacing w:before="0" w:after="0"/>
              <w:rPr>
                <w:lang w:val="en-US"/>
              </w:rPr>
            </w:pPr>
            <w:r w:rsidRPr="002E2AFD">
              <w:rPr>
                <w:lang w:val="en-US"/>
              </w:rPr>
              <w:t>Initial document</w:t>
            </w:r>
          </w:p>
        </w:tc>
      </w:tr>
      <w:tr w:rsidR="00492839" w:rsidRPr="00166711" w14:paraId="335F67B4" w14:textId="77777777" w:rsidTr="00C97261">
        <w:trPr>
          <w:cantSplit/>
        </w:trPr>
        <w:tc>
          <w:tcPr>
            <w:tcW w:w="1472" w:type="dxa"/>
            <w:tcBorders>
              <w:top w:val="single" w:sz="4" w:space="0" w:color="000000"/>
              <w:left w:val="single" w:sz="4" w:space="0" w:color="000000"/>
              <w:bottom w:val="single" w:sz="4" w:space="0" w:color="000000"/>
            </w:tcBorders>
          </w:tcPr>
          <w:p w14:paraId="335F67B0" w14:textId="77777777" w:rsidR="00492839" w:rsidRPr="002E2AFD" w:rsidRDefault="005B3BB6" w:rsidP="00C97261">
            <w:pPr>
              <w:pStyle w:val="TabellRad"/>
              <w:snapToGrid w:val="0"/>
              <w:rPr>
                <w:lang w:val="en-US"/>
              </w:rPr>
            </w:pPr>
            <w:r w:rsidRPr="002E2AFD">
              <w:rPr>
                <w:lang w:val="en-US"/>
              </w:rPr>
              <w:t>2013-01-17</w:t>
            </w:r>
          </w:p>
        </w:tc>
        <w:tc>
          <w:tcPr>
            <w:tcW w:w="1021" w:type="dxa"/>
            <w:tcBorders>
              <w:top w:val="single" w:sz="4" w:space="0" w:color="000000"/>
              <w:left w:val="single" w:sz="4" w:space="0" w:color="000000"/>
              <w:bottom w:val="single" w:sz="4" w:space="0" w:color="000000"/>
            </w:tcBorders>
          </w:tcPr>
          <w:p w14:paraId="335F67B1" w14:textId="77777777" w:rsidR="00492839" w:rsidRPr="002E2AFD" w:rsidRDefault="005B3BB6" w:rsidP="00CF1E7F">
            <w:pPr>
              <w:pStyle w:val="TabellRad"/>
              <w:snapToGrid w:val="0"/>
              <w:jc w:val="center"/>
              <w:rPr>
                <w:lang w:val="en-US"/>
              </w:rPr>
            </w:pPr>
            <w:r w:rsidRPr="002E2AFD">
              <w:rPr>
                <w:lang w:val="en-US"/>
              </w:rPr>
              <w:t>PA2</w:t>
            </w:r>
          </w:p>
        </w:tc>
        <w:tc>
          <w:tcPr>
            <w:tcW w:w="2040" w:type="dxa"/>
            <w:tcBorders>
              <w:top w:val="single" w:sz="4" w:space="0" w:color="000000"/>
              <w:left w:val="single" w:sz="4" w:space="0" w:color="000000"/>
              <w:bottom w:val="single" w:sz="4" w:space="0" w:color="000000"/>
            </w:tcBorders>
          </w:tcPr>
          <w:p w14:paraId="335F67B2" w14:textId="77777777" w:rsidR="00492839" w:rsidRPr="002E2AFD" w:rsidRDefault="005B3BB6" w:rsidP="00C97261">
            <w:pPr>
              <w:pStyle w:val="TabellRad"/>
              <w:snapToGrid w:val="0"/>
              <w:rPr>
                <w:lang w:val="en-US"/>
              </w:rPr>
            </w:pPr>
            <w:r w:rsidRPr="002E2AFD">
              <w:rPr>
                <w:lang w:val="en-US"/>
              </w:rPr>
              <w:t>Jan Säll</w:t>
            </w:r>
          </w:p>
        </w:tc>
        <w:tc>
          <w:tcPr>
            <w:tcW w:w="5385" w:type="dxa"/>
            <w:tcBorders>
              <w:top w:val="single" w:sz="4" w:space="0" w:color="000000"/>
              <w:left w:val="single" w:sz="4" w:space="0" w:color="000000"/>
              <w:bottom w:val="single" w:sz="4" w:space="0" w:color="000000"/>
              <w:right w:val="single" w:sz="4" w:space="0" w:color="000000"/>
            </w:tcBorders>
          </w:tcPr>
          <w:p w14:paraId="335F67B3" w14:textId="77777777" w:rsidR="00492839" w:rsidRPr="002E2AFD" w:rsidRDefault="005B3BB6" w:rsidP="00492839">
            <w:pPr>
              <w:pStyle w:val="TabellRad"/>
              <w:tabs>
                <w:tab w:val="left" w:pos="454"/>
              </w:tabs>
              <w:spacing w:before="0" w:after="0"/>
              <w:rPr>
                <w:lang w:val="en-US"/>
              </w:rPr>
            </w:pPr>
            <w:r w:rsidRPr="002E2AFD">
              <w:rPr>
                <w:lang w:val="en-US"/>
              </w:rPr>
              <w:t>Update document after first review meeting</w:t>
            </w:r>
          </w:p>
        </w:tc>
      </w:tr>
      <w:tr w:rsidR="00206A49" w:rsidRPr="002E2AFD" w14:paraId="335F67B9" w14:textId="77777777" w:rsidTr="00C97261">
        <w:trPr>
          <w:cantSplit/>
        </w:trPr>
        <w:tc>
          <w:tcPr>
            <w:tcW w:w="1472" w:type="dxa"/>
            <w:tcBorders>
              <w:top w:val="single" w:sz="4" w:space="0" w:color="000000"/>
              <w:left w:val="single" w:sz="4" w:space="0" w:color="000000"/>
              <w:bottom w:val="single" w:sz="4" w:space="0" w:color="000000"/>
            </w:tcBorders>
          </w:tcPr>
          <w:p w14:paraId="335F67B5" w14:textId="77777777" w:rsidR="00206A49" w:rsidRPr="002E2AFD" w:rsidRDefault="00206A49" w:rsidP="00C97261">
            <w:pPr>
              <w:pStyle w:val="TabellRad"/>
              <w:snapToGrid w:val="0"/>
              <w:rPr>
                <w:lang w:val="en-US"/>
              </w:rPr>
            </w:pPr>
            <w:r w:rsidRPr="002E2AFD">
              <w:rPr>
                <w:lang w:val="en-US"/>
              </w:rPr>
              <w:t>2013-01-17</w:t>
            </w:r>
          </w:p>
        </w:tc>
        <w:tc>
          <w:tcPr>
            <w:tcW w:w="1021" w:type="dxa"/>
            <w:tcBorders>
              <w:top w:val="single" w:sz="4" w:space="0" w:color="000000"/>
              <w:left w:val="single" w:sz="4" w:space="0" w:color="000000"/>
              <w:bottom w:val="single" w:sz="4" w:space="0" w:color="000000"/>
            </w:tcBorders>
          </w:tcPr>
          <w:p w14:paraId="335F67B6" w14:textId="77777777" w:rsidR="00206A49" w:rsidRPr="002E2AFD" w:rsidRDefault="00206A49" w:rsidP="00CF1E7F">
            <w:pPr>
              <w:pStyle w:val="TabellRad"/>
              <w:snapToGrid w:val="0"/>
              <w:jc w:val="center"/>
              <w:rPr>
                <w:lang w:val="en-US"/>
              </w:rPr>
            </w:pPr>
            <w:r w:rsidRPr="002E2AFD">
              <w:rPr>
                <w:lang w:val="en-US"/>
              </w:rPr>
              <w:t>PA3</w:t>
            </w:r>
          </w:p>
        </w:tc>
        <w:tc>
          <w:tcPr>
            <w:tcW w:w="2040" w:type="dxa"/>
            <w:tcBorders>
              <w:top w:val="single" w:sz="4" w:space="0" w:color="000000"/>
              <w:left w:val="single" w:sz="4" w:space="0" w:color="000000"/>
              <w:bottom w:val="single" w:sz="4" w:space="0" w:color="000000"/>
            </w:tcBorders>
          </w:tcPr>
          <w:p w14:paraId="335F67B7" w14:textId="77777777" w:rsidR="00206A49" w:rsidRPr="002E2AFD" w:rsidRDefault="00206A49" w:rsidP="00C97261">
            <w:pPr>
              <w:pStyle w:val="TabellRad"/>
              <w:snapToGrid w:val="0"/>
              <w:rPr>
                <w:lang w:val="en-US"/>
              </w:rPr>
            </w:pPr>
            <w:r w:rsidRPr="002E2AFD">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335F67B8" w14:textId="77777777" w:rsidR="00206A49" w:rsidRPr="002E2AFD" w:rsidRDefault="00206A49" w:rsidP="00492839">
            <w:pPr>
              <w:pStyle w:val="TabellRad"/>
              <w:tabs>
                <w:tab w:val="left" w:pos="454"/>
              </w:tabs>
              <w:spacing w:before="0" w:after="0"/>
              <w:rPr>
                <w:lang w:val="en-US"/>
              </w:rPr>
            </w:pPr>
            <w:r w:rsidRPr="002E2AFD">
              <w:rPr>
                <w:lang w:val="en-US"/>
              </w:rPr>
              <w:t>Fix document structure</w:t>
            </w:r>
          </w:p>
        </w:tc>
      </w:tr>
      <w:tr w:rsidR="001F1B6A" w:rsidRPr="00166711" w14:paraId="335F67BE" w14:textId="77777777" w:rsidTr="00C97261">
        <w:trPr>
          <w:cantSplit/>
        </w:trPr>
        <w:tc>
          <w:tcPr>
            <w:tcW w:w="1472" w:type="dxa"/>
            <w:tcBorders>
              <w:top w:val="single" w:sz="4" w:space="0" w:color="000000"/>
              <w:left w:val="single" w:sz="4" w:space="0" w:color="000000"/>
              <w:bottom w:val="single" w:sz="4" w:space="0" w:color="000000"/>
            </w:tcBorders>
          </w:tcPr>
          <w:p w14:paraId="335F67BA" w14:textId="77777777" w:rsidR="001F1B6A" w:rsidRPr="002E2AFD" w:rsidRDefault="001F1B6A" w:rsidP="00C97261">
            <w:pPr>
              <w:pStyle w:val="TabellRad"/>
              <w:snapToGrid w:val="0"/>
              <w:rPr>
                <w:lang w:val="en-US"/>
              </w:rPr>
            </w:pPr>
            <w:r>
              <w:rPr>
                <w:lang w:val="en-US"/>
              </w:rPr>
              <w:t>2013-01-22</w:t>
            </w:r>
          </w:p>
        </w:tc>
        <w:tc>
          <w:tcPr>
            <w:tcW w:w="1021" w:type="dxa"/>
            <w:tcBorders>
              <w:top w:val="single" w:sz="4" w:space="0" w:color="000000"/>
              <w:left w:val="single" w:sz="4" w:space="0" w:color="000000"/>
              <w:bottom w:val="single" w:sz="4" w:space="0" w:color="000000"/>
            </w:tcBorders>
          </w:tcPr>
          <w:p w14:paraId="335F67BB" w14:textId="77777777" w:rsidR="001F1B6A" w:rsidRPr="002E2AFD" w:rsidRDefault="001F1B6A" w:rsidP="00CF1E7F">
            <w:pPr>
              <w:pStyle w:val="TabellRad"/>
              <w:snapToGrid w:val="0"/>
              <w:jc w:val="center"/>
              <w:rPr>
                <w:lang w:val="en-US"/>
              </w:rPr>
            </w:pPr>
            <w:r>
              <w:rPr>
                <w:lang w:val="en-US"/>
              </w:rPr>
              <w:t>PA4</w:t>
            </w:r>
          </w:p>
        </w:tc>
        <w:tc>
          <w:tcPr>
            <w:tcW w:w="2040" w:type="dxa"/>
            <w:tcBorders>
              <w:top w:val="single" w:sz="4" w:space="0" w:color="000000"/>
              <w:left w:val="single" w:sz="4" w:space="0" w:color="000000"/>
              <w:bottom w:val="single" w:sz="4" w:space="0" w:color="000000"/>
            </w:tcBorders>
          </w:tcPr>
          <w:p w14:paraId="335F67BC" w14:textId="77777777" w:rsidR="001F1B6A" w:rsidRPr="002E2AFD" w:rsidRDefault="001F1B6A" w:rsidP="00C97261">
            <w:pPr>
              <w:pStyle w:val="TabellRad"/>
              <w:snapToGrid w:val="0"/>
              <w:rPr>
                <w:lang w:val="en-US"/>
              </w:rPr>
            </w:pPr>
            <w:r>
              <w:rPr>
                <w:lang w:val="en-US"/>
              </w:rPr>
              <w:t>Jan Säll</w:t>
            </w:r>
          </w:p>
        </w:tc>
        <w:tc>
          <w:tcPr>
            <w:tcW w:w="5385" w:type="dxa"/>
            <w:tcBorders>
              <w:top w:val="single" w:sz="4" w:space="0" w:color="000000"/>
              <w:left w:val="single" w:sz="4" w:space="0" w:color="000000"/>
              <w:bottom w:val="single" w:sz="4" w:space="0" w:color="000000"/>
              <w:right w:val="single" w:sz="4" w:space="0" w:color="000000"/>
            </w:tcBorders>
          </w:tcPr>
          <w:p w14:paraId="335F67BD" w14:textId="77777777" w:rsidR="001F1B6A" w:rsidRPr="002E2AFD" w:rsidRDefault="001F1B6A" w:rsidP="00492839">
            <w:pPr>
              <w:pStyle w:val="TabellRad"/>
              <w:tabs>
                <w:tab w:val="left" w:pos="454"/>
              </w:tabs>
              <w:spacing w:before="0" w:after="0"/>
              <w:rPr>
                <w:lang w:val="en-US"/>
              </w:rPr>
            </w:pPr>
            <w:r>
              <w:rPr>
                <w:lang w:val="en-US"/>
              </w:rPr>
              <w:t>Added use of Client Certificate for login</w:t>
            </w:r>
          </w:p>
        </w:tc>
      </w:tr>
      <w:tr w:rsidR="00627712" w:rsidRPr="00166711" w14:paraId="335F67C3" w14:textId="77777777" w:rsidTr="00C97261">
        <w:trPr>
          <w:cantSplit/>
        </w:trPr>
        <w:tc>
          <w:tcPr>
            <w:tcW w:w="1472" w:type="dxa"/>
            <w:tcBorders>
              <w:top w:val="single" w:sz="4" w:space="0" w:color="000000"/>
              <w:left w:val="single" w:sz="4" w:space="0" w:color="000000"/>
              <w:bottom w:val="single" w:sz="4" w:space="0" w:color="000000"/>
            </w:tcBorders>
          </w:tcPr>
          <w:p w14:paraId="335F67BF" w14:textId="77777777" w:rsidR="00627712" w:rsidRDefault="00627712" w:rsidP="00C97261">
            <w:pPr>
              <w:pStyle w:val="TabellRad"/>
              <w:snapToGrid w:val="0"/>
              <w:rPr>
                <w:lang w:val="en-US"/>
              </w:rPr>
            </w:pPr>
            <w:r>
              <w:rPr>
                <w:lang w:val="en-US"/>
              </w:rPr>
              <w:t>2013-01-24</w:t>
            </w:r>
          </w:p>
        </w:tc>
        <w:tc>
          <w:tcPr>
            <w:tcW w:w="1021" w:type="dxa"/>
            <w:tcBorders>
              <w:top w:val="single" w:sz="4" w:space="0" w:color="000000"/>
              <w:left w:val="single" w:sz="4" w:space="0" w:color="000000"/>
              <w:bottom w:val="single" w:sz="4" w:space="0" w:color="000000"/>
            </w:tcBorders>
          </w:tcPr>
          <w:p w14:paraId="335F67C0" w14:textId="77777777" w:rsidR="00627712" w:rsidRDefault="00627712" w:rsidP="00CF1E7F">
            <w:pPr>
              <w:pStyle w:val="TabellRad"/>
              <w:snapToGrid w:val="0"/>
              <w:jc w:val="center"/>
              <w:rPr>
                <w:lang w:val="en-US"/>
              </w:rPr>
            </w:pPr>
            <w:r>
              <w:rPr>
                <w:lang w:val="en-US"/>
              </w:rPr>
              <w:t>PA5</w:t>
            </w:r>
          </w:p>
        </w:tc>
        <w:tc>
          <w:tcPr>
            <w:tcW w:w="2040" w:type="dxa"/>
            <w:tcBorders>
              <w:top w:val="single" w:sz="4" w:space="0" w:color="000000"/>
              <w:left w:val="single" w:sz="4" w:space="0" w:color="000000"/>
              <w:bottom w:val="single" w:sz="4" w:space="0" w:color="000000"/>
            </w:tcBorders>
          </w:tcPr>
          <w:p w14:paraId="335F67C1" w14:textId="77777777" w:rsidR="00627712" w:rsidRDefault="00627712" w:rsidP="00C97261">
            <w:pPr>
              <w:pStyle w:val="TabellRad"/>
              <w:snapToGrid w:val="0"/>
              <w:rPr>
                <w:lang w:val="en-US"/>
              </w:rPr>
            </w:pPr>
            <w:r>
              <w:rPr>
                <w:lang w:val="en-US"/>
              </w:rPr>
              <w:t>Jan Säll</w:t>
            </w:r>
          </w:p>
        </w:tc>
        <w:tc>
          <w:tcPr>
            <w:tcW w:w="5385" w:type="dxa"/>
            <w:tcBorders>
              <w:top w:val="single" w:sz="4" w:space="0" w:color="000000"/>
              <w:left w:val="single" w:sz="4" w:space="0" w:color="000000"/>
              <w:bottom w:val="single" w:sz="4" w:space="0" w:color="000000"/>
              <w:right w:val="single" w:sz="4" w:space="0" w:color="000000"/>
            </w:tcBorders>
          </w:tcPr>
          <w:p w14:paraId="335F67C2" w14:textId="77777777" w:rsidR="00627712" w:rsidRDefault="00627712" w:rsidP="00492839">
            <w:pPr>
              <w:pStyle w:val="TabellRad"/>
              <w:tabs>
                <w:tab w:val="left" w:pos="454"/>
              </w:tabs>
              <w:spacing w:before="0" w:after="0"/>
              <w:rPr>
                <w:lang w:val="en-US"/>
              </w:rPr>
            </w:pPr>
            <w:r>
              <w:rPr>
                <w:lang w:val="en-US"/>
              </w:rPr>
              <w:t>Fixed ref errors in test cases</w:t>
            </w:r>
          </w:p>
        </w:tc>
      </w:tr>
      <w:tr w:rsidR="001D3510" w:rsidRPr="00627712" w14:paraId="335F67C8" w14:textId="77777777" w:rsidTr="00C97261">
        <w:trPr>
          <w:cantSplit/>
        </w:trPr>
        <w:tc>
          <w:tcPr>
            <w:tcW w:w="1472" w:type="dxa"/>
            <w:tcBorders>
              <w:top w:val="single" w:sz="4" w:space="0" w:color="000000"/>
              <w:left w:val="single" w:sz="4" w:space="0" w:color="000000"/>
              <w:bottom w:val="single" w:sz="4" w:space="0" w:color="000000"/>
            </w:tcBorders>
          </w:tcPr>
          <w:p w14:paraId="335F67C4" w14:textId="77777777" w:rsidR="001D3510" w:rsidRDefault="001D3510" w:rsidP="00C97261">
            <w:pPr>
              <w:pStyle w:val="TabellRad"/>
              <w:snapToGrid w:val="0"/>
              <w:rPr>
                <w:lang w:val="en-US"/>
              </w:rPr>
            </w:pPr>
            <w:r>
              <w:rPr>
                <w:lang w:val="en-US"/>
              </w:rPr>
              <w:t>2013-01-24</w:t>
            </w:r>
          </w:p>
        </w:tc>
        <w:tc>
          <w:tcPr>
            <w:tcW w:w="1021" w:type="dxa"/>
            <w:tcBorders>
              <w:top w:val="single" w:sz="4" w:space="0" w:color="000000"/>
              <w:left w:val="single" w:sz="4" w:space="0" w:color="000000"/>
              <w:bottom w:val="single" w:sz="4" w:space="0" w:color="000000"/>
            </w:tcBorders>
          </w:tcPr>
          <w:p w14:paraId="335F67C5" w14:textId="77777777" w:rsidR="001D3510" w:rsidRDefault="001D3510" w:rsidP="00CF1E7F">
            <w:pPr>
              <w:pStyle w:val="TabellRad"/>
              <w:snapToGrid w:val="0"/>
              <w:jc w:val="center"/>
              <w:rPr>
                <w:lang w:val="en-US"/>
              </w:rPr>
            </w:pPr>
            <w:r>
              <w:rPr>
                <w:lang w:val="en-US"/>
              </w:rPr>
              <w:t>PA6</w:t>
            </w:r>
          </w:p>
        </w:tc>
        <w:tc>
          <w:tcPr>
            <w:tcW w:w="2040" w:type="dxa"/>
            <w:tcBorders>
              <w:top w:val="single" w:sz="4" w:space="0" w:color="000000"/>
              <w:left w:val="single" w:sz="4" w:space="0" w:color="000000"/>
              <w:bottom w:val="single" w:sz="4" w:space="0" w:color="000000"/>
            </w:tcBorders>
          </w:tcPr>
          <w:p w14:paraId="335F67C6" w14:textId="77777777" w:rsidR="001D3510" w:rsidRDefault="001D3510" w:rsidP="00C97261">
            <w:pPr>
              <w:pStyle w:val="TabellRad"/>
              <w:snapToGrid w:val="0"/>
              <w:rPr>
                <w:lang w:val="en-US"/>
              </w:rPr>
            </w:pPr>
            <w:r>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335F67C7" w14:textId="77777777" w:rsidR="001D3510" w:rsidRDefault="001D3510" w:rsidP="00492839">
            <w:pPr>
              <w:pStyle w:val="TabellRad"/>
              <w:tabs>
                <w:tab w:val="left" w:pos="454"/>
              </w:tabs>
              <w:spacing w:before="0" w:after="0"/>
              <w:rPr>
                <w:lang w:val="en-US"/>
              </w:rPr>
            </w:pPr>
            <w:r>
              <w:rPr>
                <w:lang w:val="en-US"/>
              </w:rPr>
              <w:t>Update text after review</w:t>
            </w:r>
          </w:p>
        </w:tc>
      </w:tr>
      <w:tr w:rsidR="003819B8" w:rsidRPr="00627712" w14:paraId="335F67CD" w14:textId="77777777" w:rsidTr="00C97261">
        <w:trPr>
          <w:cantSplit/>
        </w:trPr>
        <w:tc>
          <w:tcPr>
            <w:tcW w:w="1472" w:type="dxa"/>
            <w:tcBorders>
              <w:top w:val="single" w:sz="4" w:space="0" w:color="000000"/>
              <w:left w:val="single" w:sz="4" w:space="0" w:color="000000"/>
              <w:bottom w:val="single" w:sz="4" w:space="0" w:color="000000"/>
            </w:tcBorders>
          </w:tcPr>
          <w:p w14:paraId="335F67C9" w14:textId="77777777" w:rsidR="003819B8" w:rsidRDefault="003819B8" w:rsidP="00C97261">
            <w:pPr>
              <w:pStyle w:val="TabellRad"/>
              <w:snapToGrid w:val="0"/>
              <w:rPr>
                <w:lang w:val="en-US"/>
              </w:rPr>
            </w:pPr>
            <w:r>
              <w:rPr>
                <w:lang w:val="en-US"/>
              </w:rPr>
              <w:t>2013-01-24</w:t>
            </w:r>
          </w:p>
        </w:tc>
        <w:tc>
          <w:tcPr>
            <w:tcW w:w="1021" w:type="dxa"/>
            <w:tcBorders>
              <w:top w:val="single" w:sz="4" w:space="0" w:color="000000"/>
              <w:left w:val="single" w:sz="4" w:space="0" w:color="000000"/>
              <w:bottom w:val="single" w:sz="4" w:space="0" w:color="000000"/>
            </w:tcBorders>
          </w:tcPr>
          <w:p w14:paraId="335F67CA" w14:textId="77777777" w:rsidR="003819B8" w:rsidRDefault="003819B8" w:rsidP="00CF1E7F">
            <w:pPr>
              <w:pStyle w:val="TabellRad"/>
              <w:snapToGrid w:val="0"/>
              <w:jc w:val="center"/>
              <w:rPr>
                <w:lang w:val="en-US"/>
              </w:rPr>
            </w:pPr>
            <w:r>
              <w:rPr>
                <w:lang w:val="en-US"/>
              </w:rPr>
              <w:t>PA7</w:t>
            </w:r>
          </w:p>
        </w:tc>
        <w:tc>
          <w:tcPr>
            <w:tcW w:w="2040" w:type="dxa"/>
            <w:tcBorders>
              <w:top w:val="single" w:sz="4" w:space="0" w:color="000000"/>
              <w:left w:val="single" w:sz="4" w:space="0" w:color="000000"/>
              <w:bottom w:val="single" w:sz="4" w:space="0" w:color="000000"/>
            </w:tcBorders>
          </w:tcPr>
          <w:p w14:paraId="335F67CB" w14:textId="77777777" w:rsidR="003819B8" w:rsidRDefault="003819B8" w:rsidP="00C97261">
            <w:pPr>
              <w:pStyle w:val="TabellRad"/>
              <w:snapToGrid w:val="0"/>
              <w:rPr>
                <w:lang w:val="en-US"/>
              </w:rPr>
            </w:pPr>
            <w:r>
              <w:rPr>
                <w:lang w:val="en-US"/>
              </w:rPr>
              <w:t>Jan Säll</w:t>
            </w:r>
          </w:p>
        </w:tc>
        <w:tc>
          <w:tcPr>
            <w:tcW w:w="5385" w:type="dxa"/>
            <w:tcBorders>
              <w:top w:val="single" w:sz="4" w:space="0" w:color="000000"/>
              <w:left w:val="single" w:sz="4" w:space="0" w:color="000000"/>
              <w:bottom w:val="single" w:sz="4" w:space="0" w:color="000000"/>
              <w:right w:val="single" w:sz="4" w:space="0" w:color="000000"/>
            </w:tcBorders>
          </w:tcPr>
          <w:p w14:paraId="335F67CC" w14:textId="77777777" w:rsidR="003819B8" w:rsidRDefault="003819B8" w:rsidP="00492839">
            <w:pPr>
              <w:pStyle w:val="TabellRad"/>
              <w:tabs>
                <w:tab w:val="left" w:pos="454"/>
              </w:tabs>
              <w:spacing w:before="0" w:after="0"/>
              <w:rPr>
                <w:lang w:val="en-US"/>
              </w:rPr>
            </w:pPr>
            <w:r>
              <w:rPr>
                <w:lang w:val="en-US"/>
              </w:rPr>
              <w:t>Removed Boolean TLS question</w:t>
            </w:r>
          </w:p>
        </w:tc>
      </w:tr>
      <w:tr w:rsidR="00B13453" w:rsidRPr="00166711" w14:paraId="335F67D2" w14:textId="77777777" w:rsidTr="00C97261">
        <w:trPr>
          <w:cantSplit/>
        </w:trPr>
        <w:tc>
          <w:tcPr>
            <w:tcW w:w="1472" w:type="dxa"/>
            <w:tcBorders>
              <w:top w:val="single" w:sz="4" w:space="0" w:color="000000"/>
              <w:left w:val="single" w:sz="4" w:space="0" w:color="000000"/>
              <w:bottom w:val="single" w:sz="4" w:space="0" w:color="000000"/>
            </w:tcBorders>
          </w:tcPr>
          <w:p w14:paraId="335F67CE" w14:textId="77777777" w:rsidR="00B13453" w:rsidRDefault="00B13453" w:rsidP="00C97261">
            <w:pPr>
              <w:pStyle w:val="TabellRad"/>
              <w:snapToGrid w:val="0"/>
              <w:rPr>
                <w:lang w:val="en-US"/>
              </w:rPr>
            </w:pPr>
            <w:r>
              <w:rPr>
                <w:lang w:val="en-US"/>
              </w:rPr>
              <w:t>2013-02-06</w:t>
            </w:r>
          </w:p>
        </w:tc>
        <w:tc>
          <w:tcPr>
            <w:tcW w:w="1021" w:type="dxa"/>
            <w:tcBorders>
              <w:top w:val="single" w:sz="4" w:space="0" w:color="000000"/>
              <w:left w:val="single" w:sz="4" w:space="0" w:color="000000"/>
              <w:bottom w:val="single" w:sz="4" w:space="0" w:color="000000"/>
            </w:tcBorders>
          </w:tcPr>
          <w:p w14:paraId="335F67CF" w14:textId="77777777" w:rsidR="00B13453" w:rsidRDefault="00B13453" w:rsidP="00CF1E7F">
            <w:pPr>
              <w:pStyle w:val="TabellRad"/>
              <w:snapToGrid w:val="0"/>
              <w:jc w:val="center"/>
              <w:rPr>
                <w:lang w:val="en-US"/>
              </w:rPr>
            </w:pPr>
            <w:r>
              <w:rPr>
                <w:lang w:val="en-US"/>
              </w:rPr>
              <w:t>PA8</w:t>
            </w:r>
          </w:p>
        </w:tc>
        <w:tc>
          <w:tcPr>
            <w:tcW w:w="2040" w:type="dxa"/>
            <w:tcBorders>
              <w:top w:val="single" w:sz="4" w:space="0" w:color="000000"/>
              <w:left w:val="single" w:sz="4" w:space="0" w:color="000000"/>
              <w:bottom w:val="single" w:sz="4" w:space="0" w:color="000000"/>
            </w:tcBorders>
          </w:tcPr>
          <w:p w14:paraId="335F67D0" w14:textId="77777777" w:rsidR="00B13453" w:rsidRDefault="00B13453" w:rsidP="00C97261">
            <w:pPr>
              <w:pStyle w:val="TabellRad"/>
              <w:snapToGrid w:val="0"/>
              <w:rPr>
                <w:lang w:val="en-US"/>
              </w:rPr>
            </w:pPr>
            <w:r>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335F67D1" w14:textId="77777777" w:rsidR="00B3592E" w:rsidRDefault="00B13453" w:rsidP="00492839">
            <w:pPr>
              <w:pStyle w:val="TabellRad"/>
              <w:tabs>
                <w:tab w:val="left" w:pos="454"/>
              </w:tabs>
              <w:spacing w:before="0" w:after="0"/>
              <w:rPr>
                <w:lang w:val="en-US"/>
              </w:rPr>
            </w:pPr>
            <w:r>
              <w:rPr>
                <w:lang w:val="en-US"/>
              </w:rPr>
              <w:t>Add Document Hierarchy and final chapter</w:t>
            </w:r>
          </w:p>
        </w:tc>
      </w:tr>
      <w:tr w:rsidR="00B3592E" w:rsidRPr="00166711" w14:paraId="335F67D8" w14:textId="77777777" w:rsidTr="00C97261">
        <w:trPr>
          <w:cantSplit/>
        </w:trPr>
        <w:tc>
          <w:tcPr>
            <w:tcW w:w="1472" w:type="dxa"/>
            <w:tcBorders>
              <w:top w:val="single" w:sz="4" w:space="0" w:color="000000"/>
              <w:left w:val="single" w:sz="4" w:space="0" w:color="000000"/>
              <w:bottom w:val="single" w:sz="4" w:space="0" w:color="000000"/>
            </w:tcBorders>
          </w:tcPr>
          <w:p w14:paraId="335F67D3" w14:textId="77777777" w:rsidR="00B3592E" w:rsidRDefault="00B3592E" w:rsidP="00C97261">
            <w:pPr>
              <w:pStyle w:val="TabellRad"/>
              <w:snapToGrid w:val="0"/>
              <w:rPr>
                <w:lang w:val="en-US"/>
              </w:rPr>
            </w:pPr>
            <w:r>
              <w:rPr>
                <w:lang w:val="en-US"/>
              </w:rPr>
              <w:t>2013-02-07</w:t>
            </w:r>
          </w:p>
        </w:tc>
        <w:tc>
          <w:tcPr>
            <w:tcW w:w="1021" w:type="dxa"/>
            <w:tcBorders>
              <w:top w:val="single" w:sz="4" w:space="0" w:color="000000"/>
              <w:left w:val="single" w:sz="4" w:space="0" w:color="000000"/>
              <w:bottom w:val="single" w:sz="4" w:space="0" w:color="000000"/>
            </w:tcBorders>
          </w:tcPr>
          <w:p w14:paraId="335F67D4" w14:textId="77777777" w:rsidR="00B3592E" w:rsidRDefault="00B3592E" w:rsidP="00CF1E7F">
            <w:pPr>
              <w:pStyle w:val="TabellRad"/>
              <w:snapToGrid w:val="0"/>
              <w:jc w:val="center"/>
              <w:rPr>
                <w:lang w:val="en-US"/>
              </w:rPr>
            </w:pPr>
            <w:r>
              <w:rPr>
                <w:lang w:val="en-US"/>
              </w:rPr>
              <w:t>PA9</w:t>
            </w:r>
          </w:p>
        </w:tc>
        <w:tc>
          <w:tcPr>
            <w:tcW w:w="2040" w:type="dxa"/>
            <w:tcBorders>
              <w:top w:val="single" w:sz="4" w:space="0" w:color="000000"/>
              <w:left w:val="single" w:sz="4" w:space="0" w:color="000000"/>
              <w:bottom w:val="single" w:sz="4" w:space="0" w:color="000000"/>
            </w:tcBorders>
          </w:tcPr>
          <w:p w14:paraId="335F67D5" w14:textId="77777777" w:rsidR="00B3592E" w:rsidRDefault="00B3592E" w:rsidP="00C97261">
            <w:pPr>
              <w:pStyle w:val="TabellRad"/>
              <w:snapToGrid w:val="0"/>
              <w:rPr>
                <w:lang w:val="en-US"/>
              </w:rPr>
            </w:pPr>
            <w:r>
              <w:rPr>
                <w:lang w:val="en-US"/>
              </w:rPr>
              <w:t>Jan Säll</w:t>
            </w:r>
          </w:p>
        </w:tc>
        <w:tc>
          <w:tcPr>
            <w:tcW w:w="5385" w:type="dxa"/>
            <w:tcBorders>
              <w:top w:val="single" w:sz="4" w:space="0" w:color="000000"/>
              <w:left w:val="single" w:sz="4" w:space="0" w:color="000000"/>
              <w:bottom w:val="single" w:sz="4" w:space="0" w:color="000000"/>
              <w:right w:val="single" w:sz="4" w:space="0" w:color="000000"/>
            </w:tcBorders>
          </w:tcPr>
          <w:p w14:paraId="335F67D6" w14:textId="77777777" w:rsidR="00B3592E" w:rsidRDefault="00B3592E" w:rsidP="00492839">
            <w:pPr>
              <w:pStyle w:val="TabellRad"/>
              <w:tabs>
                <w:tab w:val="left" w:pos="454"/>
              </w:tabs>
              <w:spacing w:before="0" w:after="0"/>
              <w:rPr>
                <w:lang w:val="en-US"/>
              </w:rPr>
            </w:pPr>
            <w:r>
              <w:rPr>
                <w:lang w:val="en-US"/>
              </w:rPr>
              <w:t>Added HostUpdate and ContactUpdate test</w:t>
            </w:r>
          </w:p>
          <w:p w14:paraId="335F67D7" w14:textId="77777777" w:rsidR="00B3592E" w:rsidRDefault="00B3592E" w:rsidP="00B3592E">
            <w:pPr>
              <w:pStyle w:val="TabellRad"/>
              <w:tabs>
                <w:tab w:val="left" w:pos="454"/>
              </w:tabs>
              <w:spacing w:before="0" w:after="0"/>
              <w:rPr>
                <w:lang w:val="en-US"/>
              </w:rPr>
            </w:pPr>
            <w:r>
              <w:rPr>
                <w:lang w:val="en-US"/>
              </w:rPr>
              <w:t>Changed ContactName to ContactId</w:t>
            </w:r>
          </w:p>
        </w:tc>
      </w:tr>
      <w:tr w:rsidR="00267811" w:rsidRPr="00166711" w14:paraId="335F67DD" w14:textId="77777777" w:rsidTr="00C97261">
        <w:trPr>
          <w:cantSplit/>
        </w:trPr>
        <w:tc>
          <w:tcPr>
            <w:tcW w:w="1472" w:type="dxa"/>
            <w:tcBorders>
              <w:top w:val="single" w:sz="4" w:space="0" w:color="000000"/>
              <w:left w:val="single" w:sz="4" w:space="0" w:color="000000"/>
              <w:bottom w:val="single" w:sz="4" w:space="0" w:color="000000"/>
            </w:tcBorders>
          </w:tcPr>
          <w:p w14:paraId="335F67D9" w14:textId="77777777" w:rsidR="00267811" w:rsidRDefault="00267811" w:rsidP="00C97261">
            <w:pPr>
              <w:pStyle w:val="TabellRad"/>
              <w:snapToGrid w:val="0"/>
              <w:rPr>
                <w:lang w:val="en-US"/>
              </w:rPr>
            </w:pPr>
            <w:r>
              <w:rPr>
                <w:lang w:val="en-US"/>
              </w:rPr>
              <w:t>2013-02-18</w:t>
            </w:r>
          </w:p>
        </w:tc>
        <w:tc>
          <w:tcPr>
            <w:tcW w:w="1021" w:type="dxa"/>
            <w:tcBorders>
              <w:top w:val="single" w:sz="4" w:space="0" w:color="000000"/>
              <w:left w:val="single" w:sz="4" w:space="0" w:color="000000"/>
              <w:bottom w:val="single" w:sz="4" w:space="0" w:color="000000"/>
            </w:tcBorders>
          </w:tcPr>
          <w:p w14:paraId="335F67DA" w14:textId="77777777" w:rsidR="00267811" w:rsidRDefault="00267811" w:rsidP="00CF1E7F">
            <w:pPr>
              <w:pStyle w:val="TabellRad"/>
              <w:snapToGrid w:val="0"/>
              <w:jc w:val="center"/>
              <w:rPr>
                <w:lang w:val="en-US"/>
              </w:rPr>
            </w:pPr>
            <w:r>
              <w:rPr>
                <w:lang w:val="en-US"/>
              </w:rPr>
              <w:t>PA10</w:t>
            </w:r>
          </w:p>
        </w:tc>
        <w:tc>
          <w:tcPr>
            <w:tcW w:w="2040" w:type="dxa"/>
            <w:tcBorders>
              <w:top w:val="single" w:sz="4" w:space="0" w:color="000000"/>
              <w:left w:val="single" w:sz="4" w:space="0" w:color="000000"/>
              <w:bottom w:val="single" w:sz="4" w:space="0" w:color="000000"/>
            </w:tcBorders>
          </w:tcPr>
          <w:p w14:paraId="335F67DB" w14:textId="77777777" w:rsidR="00267811" w:rsidRDefault="00267811" w:rsidP="00C97261">
            <w:pPr>
              <w:pStyle w:val="TabellRad"/>
              <w:snapToGrid w:val="0"/>
              <w:rPr>
                <w:lang w:val="en-US"/>
              </w:rPr>
            </w:pPr>
            <w:r>
              <w:rPr>
                <w:lang w:val="en-US"/>
              </w:rPr>
              <w:t>Jan Säll</w:t>
            </w:r>
          </w:p>
        </w:tc>
        <w:tc>
          <w:tcPr>
            <w:tcW w:w="5385" w:type="dxa"/>
            <w:tcBorders>
              <w:top w:val="single" w:sz="4" w:space="0" w:color="000000"/>
              <w:left w:val="single" w:sz="4" w:space="0" w:color="000000"/>
              <w:bottom w:val="single" w:sz="4" w:space="0" w:color="000000"/>
              <w:right w:val="single" w:sz="4" w:space="0" w:color="000000"/>
            </w:tcBorders>
          </w:tcPr>
          <w:p w14:paraId="335F67DC" w14:textId="77777777" w:rsidR="00267811" w:rsidRDefault="00267811" w:rsidP="0042561C">
            <w:pPr>
              <w:pStyle w:val="TabellRad"/>
              <w:tabs>
                <w:tab w:val="left" w:pos="454"/>
              </w:tabs>
              <w:spacing w:before="0" w:after="0"/>
              <w:rPr>
                <w:lang w:val="en-US"/>
              </w:rPr>
            </w:pPr>
            <w:r>
              <w:rPr>
                <w:lang w:val="en-US"/>
              </w:rPr>
              <w:t xml:space="preserve">Fix miss in Extensions for Host Create in EppDomCreate02, and Miss if Keype input parameter in EppDomCreate03 </w:t>
            </w:r>
            <w:r w:rsidR="0042561C">
              <w:rPr>
                <w:lang w:val="en-US"/>
              </w:rPr>
              <w:t>a</w:t>
            </w:r>
            <w:r>
              <w:rPr>
                <w:lang w:val="en-US"/>
              </w:rPr>
              <w:t>nd removed update in EppDomCreate03 (adding secdns records in create)</w:t>
            </w:r>
          </w:p>
        </w:tc>
      </w:tr>
      <w:tr w:rsidR="001D007E" w:rsidRPr="00250B1C" w14:paraId="335F67E2" w14:textId="77777777" w:rsidTr="00C97261">
        <w:trPr>
          <w:cantSplit/>
        </w:trPr>
        <w:tc>
          <w:tcPr>
            <w:tcW w:w="1472" w:type="dxa"/>
            <w:tcBorders>
              <w:top w:val="single" w:sz="4" w:space="0" w:color="000000"/>
              <w:left w:val="single" w:sz="4" w:space="0" w:color="000000"/>
              <w:bottom w:val="single" w:sz="4" w:space="0" w:color="000000"/>
            </w:tcBorders>
          </w:tcPr>
          <w:p w14:paraId="335F67DE" w14:textId="77777777" w:rsidR="001D007E" w:rsidRDefault="001D007E" w:rsidP="00C97261">
            <w:pPr>
              <w:pStyle w:val="TabellRad"/>
              <w:snapToGrid w:val="0"/>
              <w:rPr>
                <w:lang w:val="en-US"/>
              </w:rPr>
            </w:pPr>
            <w:r>
              <w:rPr>
                <w:lang w:val="en-US"/>
              </w:rPr>
              <w:t>2013-03-04</w:t>
            </w:r>
          </w:p>
        </w:tc>
        <w:tc>
          <w:tcPr>
            <w:tcW w:w="1021" w:type="dxa"/>
            <w:tcBorders>
              <w:top w:val="single" w:sz="4" w:space="0" w:color="000000"/>
              <w:left w:val="single" w:sz="4" w:space="0" w:color="000000"/>
              <w:bottom w:val="single" w:sz="4" w:space="0" w:color="000000"/>
            </w:tcBorders>
          </w:tcPr>
          <w:p w14:paraId="335F67DF" w14:textId="77777777" w:rsidR="001D007E" w:rsidRDefault="001D007E" w:rsidP="00CF1E7F">
            <w:pPr>
              <w:pStyle w:val="TabellRad"/>
              <w:snapToGrid w:val="0"/>
              <w:jc w:val="center"/>
              <w:rPr>
                <w:lang w:val="en-US"/>
              </w:rPr>
            </w:pPr>
            <w:r>
              <w:rPr>
                <w:lang w:val="en-US"/>
              </w:rPr>
              <w:t>PA11</w:t>
            </w:r>
          </w:p>
        </w:tc>
        <w:tc>
          <w:tcPr>
            <w:tcW w:w="2040" w:type="dxa"/>
            <w:tcBorders>
              <w:top w:val="single" w:sz="4" w:space="0" w:color="000000"/>
              <w:left w:val="single" w:sz="4" w:space="0" w:color="000000"/>
              <w:bottom w:val="single" w:sz="4" w:space="0" w:color="000000"/>
            </w:tcBorders>
          </w:tcPr>
          <w:p w14:paraId="335F67E0" w14:textId="77777777" w:rsidR="001D007E" w:rsidRDefault="001D007E" w:rsidP="00C97261">
            <w:pPr>
              <w:pStyle w:val="TabellRad"/>
              <w:snapToGrid w:val="0"/>
              <w:rPr>
                <w:lang w:val="en-US"/>
              </w:rPr>
            </w:pPr>
            <w:r>
              <w:rPr>
                <w:lang w:val="en-US"/>
              </w:rPr>
              <w:t>Rickard Bellgrim</w:t>
            </w:r>
          </w:p>
        </w:tc>
        <w:tc>
          <w:tcPr>
            <w:tcW w:w="5385" w:type="dxa"/>
            <w:tcBorders>
              <w:top w:val="single" w:sz="4" w:space="0" w:color="000000"/>
              <w:left w:val="single" w:sz="4" w:space="0" w:color="000000"/>
              <w:bottom w:val="single" w:sz="4" w:space="0" w:color="000000"/>
              <w:right w:val="single" w:sz="4" w:space="0" w:color="000000"/>
            </w:tcBorders>
          </w:tcPr>
          <w:p w14:paraId="335F67E1" w14:textId="77777777" w:rsidR="001D007E" w:rsidRDefault="001D007E" w:rsidP="00492839">
            <w:pPr>
              <w:pStyle w:val="TabellRad"/>
              <w:tabs>
                <w:tab w:val="left" w:pos="454"/>
              </w:tabs>
              <w:spacing w:before="0" w:after="0"/>
              <w:rPr>
                <w:lang w:val="en-US"/>
              </w:rPr>
            </w:pPr>
            <w:r>
              <w:rPr>
                <w:lang w:val="en-US"/>
              </w:rPr>
              <w:t>DNS must return NXDOMAIN</w:t>
            </w:r>
          </w:p>
        </w:tc>
      </w:tr>
      <w:tr w:rsidR="00731EC7" w:rsidRPr="00166711" w14:paraId="335F67E9" w14:textId="77777777" w:rsidTr="00C97261">
        <w:trPr>
          <w:cantSplit/>
        </w:trPr>
        <w:tc>
          <w:tcPr>
            <w:tcW w:w="1472" w:type="dxa"/>
            <w:tcBorders>
              <w:top w:val="single" w:sz="4" w:space="0" w:color="000000"/>
              <w:left w:val="single" w:sz="4" w:space="0" w:color="000000"/>
              <w:bottom w:val="single" w:sz="4" w:space="0" w:color="000000"/>
            </w:tcBorders>
          </w:tcPr>
          <w:p w14:paraId="335F67E3" w14:textId="77777777" w:rsidR="00731EC7" w:rsidRDefault="006C3658" w:rsidP="00C97261">
            <w:pPr>
              <w:pStyle w:val="TabellRad"/>
              <w:snapToGrid w:val="0"/>
              <w:rPr>
                <w:lang w:val="en-US"/>
              </w:rPr>
            </w:pPr>
            <w:r>
              <w:rPr>
                <w:lang w:val="en-US"/>
              </w:rPr>
              <w:t>2013-04</w:t>
            </w:r>
            <w:r w:rsidR="00731EC7">
              <w:rPr>
                <w:lang w:val="en-US"/>
              </w:rPr>
              <w:t>-08</w:t>
            </w:r>
          </w:p>
        </w:tc>
        <w:tc>
          <w:tcPr>
            <w:tcW w:w="1021" w:type="dxa"/>
            <w:tcBorders>
              <w:top w:val="single" w:sz="4" w:space="0" w:color="000000"/>
              <w:left w:val="single" w:sz="4" w:space="0" w:color="000000"/>
              <w:bottom w:val="single" w:sz="4" w:space="0" w:color="000000"/>
            </w:tcBorders>
          </w:tcPr>
          <w:p w14:paraId="335F67E4" w14:textId="77777777" w:rsidR="00731EC7" w:rsidRDefault="00731EC7" w:rsidP="00CF1E7F">
            <w:pPr>
              <w:pStyle w:val="TabellRad"/>
              <w:snapToGrid w:val="0"/>
              <w:jc w:val="center"/>
              <w:rPr>
                <w:lang w:val="en-US"/>
              </w:rPr>
            </w:pPr>
            <w:r>
              <w:rPr>
                <w:lang w:val="en-US"/>
              </w:rPr>
              <w:t>PB1</w:t>
            </w:r>
          </w:p>
        </w:tc>
        <w:tc>
          <w:tcPr>
            <w:tcW w:w="2040" w:type="dxa"/>
            <w:tcBorders>
              <w:top w:val="single" w:sz="4" w:space="0" w:color="000000"/>
              <w:left w:val="single" w:sz="4" w:space="0" w:color="000000"/>
              <w:bottom w:val="single" w:sz="4" w:space="0" w:color="000000"/>
            </w:tcBorders>
          </w:tcPr>
          <w:p w14:paraId="335F67E5" w14:textId="77777777" w:rsidR="00731EC7" w:rsidRDefault="00731EC7" w:rsidP="00C97261">
            <w:pPr>
              <w:pStyle w:val="TabellRad"/>
              <w:snapToGrid w:val="0"/>
              <w:rPr>
                <w:lang w:val="en-US"/>
              </w:rPr>
            </w:pPr>
            <w:r>
              <w:rPr>
                <w:lang w:val="en-US"/>
              </w:rPr>
              <w:t>Jan Säll</w:t>
            </w:r>
          </w:p>
          <w:p w14:paraId="335F67E6" w14:textId="77777777" w:rsidR="00062D33" w:rsidRDefault="00062D33" w:rsidP="00C97261">
            <w:pPr>
              <w:pStyle w:val="TabellRad"/>
              <w:snapToGrid w:val="0"/>
              <w:rPr>
                <w:lang w:val="en-US"/>
              </w:rPr>
            </w:pPr>
            <w:r>
              <w:rPr>
                <w:lang w:val="en-US"/>
              </w:rPr>
              <w:t>Lennart Bonnevier</w:t>
            </w:r>
          </w:p>
        </w:tc>
        <w:tc>
          <w:tcPr>
            <w:tcW w:w="5385" w:type="dxa"/>
            <w:tcBorders>
              <w:top w:val="single" w:sz="4" w:space="0" w:color="000000"/>
              <w:left w:val="single" w:sz="4" w:space="0" w:color="000000"/>
              <w:bottom w:val="single" w:sz="4" w:space="0" w:color="000000"/>
              <w:right w:val="single" w:sz="4" w:space="0" w:color="000000"/>
            </w:tcBorders>
          </w:tcPr>
          <w:p w14:paraId="335F67E7" w14:textId="77777777" w:rsidR="00731EC7" w:rsidRDefault="00731EC7" w:rsidP="00492839">
            <w:pPr>
              <w:pStyle w:val="TabellRad"/>
              <w:tabs>
                <w:tab w:val="left" w:pos="454"/>
              </w:tabs>
              <w:spacing w:before="0" w:after="0"/>
              <w:rPr>
                <w:lang w:val="en-US"/>
              </w:rPr>
            </w:pPr>
            <w:r>
              <w:rPr>
                <w:lang w:val="en-US"/>
              </w:rPr>
              <w:t>Added test</w:t>
            </w:r>
            <w:r w:rsidR="006C3658">
              <w:rPr>
                <w:lang w:val="en-US"/>
              </w:rPr>
              <w:t xml:space="preserve"> </w:t>
            </w:r>
            <w:r>
              <w:rPr>
                <w:lang w:val="en-US"/>
              </w:rPr>
              <w:t>case EPPDomUpdate01 for check of 60 minutes update, and changed domain create test to check for visibility within 24 hours</w:t>
            </w:r>
          </w:p>
          <w:p w14:paraId="335F67E8" w14:textId="77777777" w:rsidR="00731EC7" w:rsidRDefault="00731EC7" w:rsidP="0042561C">
            <w:pPr>
              <w:pStyle w:val="TabellRad"/>
              <w:tabs>
                <w:tab w:val="left" w:pos="454"/>
              </w:tabs>
              <w:spacing w:before="0" w:after="0"/>
              <w:rPr>
                <w:lang w:val="en-US"/>
              </w:rPr>
            </w:pPr>
            <w:r>
              <w:rPr>
                <w:lang w:val="en-US"/>
              </w:rPr>
              <w:t>Also added new fields</w:t>
            </w:r>
            <w:r w:rsidR="0042561C">
              <w:rPr>
                <w:lang w:val="en-US"/>
              </w:rPr>
              <w:t xml:space="preserve"> a</w:t>
            </w:r>
            <w:r>
              <w:rPr>
                <w:lang w:val="en-US"/>
              </w:rPr>
              <w:t xml:space="preserve">nd that </w:t>
            </w:r>
            <w:r w:rsidR="0042561C">
              <w:rPr>
                <w:lang w:val="en-US"/>
              </w:rPr>
              <w:t>both 1000 and 1001 are acceptable</w:t>
            </w:r>
            <w:r>
              <w:rPr>
                <w:lang w:val="en-US"/>
              </w:rPr>
              <w:t xml:space="preserve"> return code</w:t>
            </w:r>
            <w:r w:rsidR="0042561C">
              <w:rPr>
                <w:lang w:val="en-US"/>
              </w:rPr>
              <w:t>s.</w:t>
            </w:r>
          </w:p>
        </w:tc>
      </w:tr>
      <w:tr w:rsidR="00062D33" w14:paraId="335F67EE" w14:textId="77777777" w:rsidTr="00062D33">
        <w:trPr>
          <w:cantSplit/>
        </w:trPr>
        <w:tc>
          <w:tcPr>
            <w:tcW w:w="1472" w:type="dxa"/>
            <w:tcBorders>
              <w:top w:val="single" w:sz="4" w:space="0" w:color="000000"/>
              <w:left w:val="single" w:sz="4" w:space="0" w:color="000000"/>
              <w:bottom w:val="single" w:sz="4" w:space="0" w:color="000000"/>
            </w:tcBorders>
          </w:tcPr>
          <w:p w14:paraId="335F67EA" w14:textId="77777777" w:rsidR="00062D33" w:rsidRDefault="00062D33" w:rsidP="00062D33">
            <w:pPr>
              <w:pStyle w:val="TabellRad"/>
              <w:snapToGrid w:val="0"/>
              <w:rPr>
                <w:lang w:val="en-US"/>
              </w:rPr>
            </w:pPr>
            <w:r>
              <w:rPr>
                <w:lang w:val="en-US"/>
              </w:rPr>
              <w:t>2013-04-08</w:t>
            </w:r>
          </w:p>
        </w:tc>
        <w:tc>
          <w:tcPr>
            <w:tcW w:w="1021" w:type="dxa"/>
            <w:tcBorders>
              <w:top w:val="single" w:sz="4" w:space="0" w:color="000000"/>
              <w:left w:val="single" w:sz="4" w:space="0" w:color="000000"/>
              <w:bottom w:val="single" w:sz="4" w:space="0" w:color="000000"/>
            </w:tcBorders>
          </w:tcPr>
          <w:p w14:paraId="335F67EB" w14:textId="77777777" w:rsidR="00062D33" w:rsidRDefault="00062D33" w:rsidP="00062D33">
            <w:pPr>
              <w:pStyle w:val="TabellRad"/>
              <w:snapToGrid w:val="0"/>
              <w:jc w:val="center"/>
              <w:rPr>
                <w:lang w:val="en-US"/>
              </w:rPr>
            </w:pPr>
            <w:r>
              <w:rPr>
                <w:lang w:val="en-US"/>
              </w:rPr>
              <w:t>B</w:t>
            </w:r>
          </w:p>
        </w:tc>
        <w:tc>
          <w:tcPr>
            <w:tcW w:w="2040" w:type="dxa"/>
            <w:tcBorders>
              <w:top w:val="single" w:sz="4" w:space="0" w:color="000000"/>
              <w:left w:val="single" w:sz="4" w:space="0" w:color="000000"/>
              <w:bottom w:val="single" w:sz="4" w:space="0" w:color="000000"/>
            </w:tcBorders>
          </w:tcPr>
          <w:p w14:paraId="335F67EC" w14:textId="77777777" w:rsidR="00062D33" w:rsidRDefault="00062D33" w:rsidP="00062D33">
            <w:pPr>
              <w:pStyle w:val="TabellRad"/>
              <w:snapToGrid w:val="0"/>
              <w:rPr>
                <w:lang w:val="en-US"/>
              </w:rPr>
            </w:pPr>
            <w:r>
              <w:rPr>
                <w:lang w:val="en-US"/>
              </w:rPr>
              <w:t>Staffan Hagnell</w:t>
            </w:r>
          </w:p>
        </w:tc>
        <w:tc>
          <w:tcPr>
            <w:tcW w:w="5385" w:type="dxa"/>
            <w:tcBorders>
              <w:top w:val="single" w:sz="4" w:space="0" w:color="000000"/>
              <w:left w:val="single" w:sz="4" w:space="0" w:color="000000"/>
              <w:bottom w:val="single" w:sz="4" w:space="0" w:color="000000"/>
              <w:right w:val="single" w:sz="4" w:space="0" w:color="000000"/>
            </w:tcBorders>
          </w:tcPr>
          <w:p w14:paraId="335F67ED" w14:textId="77777777" w:rsidR="00062D33" w:rsidRDefault="00062D33" w:rsidP="00062D33">
            <w:pPr>
              <w:pStyle w:val="TabellRad"/>
              <w:tabs>
                <w:tab w:val="left" w:pos="454"/>
              </w:tabs>
              <w:spacing w:before="0" w:after="0"/>
              <w:rPr>
                <w:lang w:val="en-US"/>
              </w:rPr>
            </w:pPr>
            <w:r>
              <w:rPr>
                <w:lang w:val="en-US"/>
              </w:rPr>
              <w:t>Delivery D2 for production</w:t>
            </w:r>
          </w:p>
        </w:tc>
      </w:tr>
      <w:tr w:rsidR="00ED2713" w14:paraId="335F67F3" w14:textId="77777777" w:rsidTr="00062D33">
        <w:trPr>
          <w:cantSplit/>
        </w:trPr>
        <w:tc>
          <w:tcPr>
            <w:tcW w:w="1472" w:type="dxa"/>
            <w:tcBorders>
              <w:top w:val="single" w:sz="4" w:space="0" w:color="000000"/>
              <w:left w:val="single" w:sz="4" w:space="0" w:color="000000"/>
              <w:bottom w:val="single" w:sz="4" w:space="0" w:color="000000"/>
            </w:tcBorders>
          </w:tcPr>
          <w:p w14:paraId="335F67EF" w14:textId="77777777" w:rsidR="00ED2713" w:rsidRDefault="00ED2713" w:rsidP="00062D33">
            <w:pPr>
              <w:pStyle w:val="TabellRad"/>
              <w:snapToGrid w:val="0"/>
              <w:rPr>
                <w:lang w:val="en-US"/>
              </w:rPr>
            </w:pPr>
            <w:r>
              <w:rPr>
                <w:lang w:val="en-US"/>
              </w:rPr>
              <w:t>2013-05-03</w:t>
            </w:r>
          </w:p>
        </w:tc>
        <w:tc>
          <w:tcPr>
            <w:tcW w:w="1021" w:type="dxa"/>
            <w:tcBorders>
              <w:top w:val="single" w:sz="4" w:space="0" w:color="000000"/>
              <w:left w:val="single" w:sz="4" w:space="0" w:color="000000"/>
              <w:bottom w:val="single" w:sz="4" w:space="0" w:color="000000"/>
            </w:tcBorders>
          </w:tcPr>
          <w:p w14:paraId="335F67F0" w14:textId="77777777" w:rsidR="00ED2713" w:rsidRDefault="00ED2713" w:rsidP="00062D33">
            <w:pPr>
              <w:pStyle w:val="TabellRad"/>
              <w:snapToGrid w:val="0"/>
              <w:jc w:val="center"/>
              <w:rPr>
                <w:lang w:val="en-US"/>
              </w:rPr>
            </w:pPr>
            <w:r>
              <w:rPr>
                <w:lang w:val="en-US"/>
              </w:rPr>
              <w:t>C</w:t>
            </w:r>
          </w:p>
        </w:tc>
        <w:tc>
          <w:tcPr>
            <w:tcW w:w="2040" w:type="dxa"/>
            <w:tcBorders>
              <w:top w:val="single" w:sz="4" w:space="0" w:color="000000"/>
              <w:left w:val="single" w:sz="4" w:space="0" w:color="000000"/>
              <w:bottom w:val="single" w:sz="4" w:space="0" w:color="000000"/>
            </w:tcBorders>
          </w:tcPr>
          <w:p w14:paraId="335F67F1" w14:textId="77777777" w:rsidR="00ED2713" w:rsidRDefault="00ED2713" w:rsidP="00062D33">
            <w:pPr>
              <w:pStyle w:val="TabellRad"/>
              <w:snapToGrid w:val="0"/>
              <w:rPr>
                <w:lang w:val="en-US"/>
              </w:rPr>
            </w:pPr>
            <w:r w:rsidRPr="00ED2713">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335F67F2" w14:textId="77777777" w:rsidR="00ED2713" w:rsidRDefault="00ED2713" w:rsidP="00062D33">
            <w:pPr>
              <w:pStyle w:val="TabellRad"/>
              <w:tabs>
                <w:tab w:val="left" w:pos="454"/>
              </w:tabs>
              <w:spacing w:before="0" w:after="0"/>
              <w:rPr>
                <w:lang w:val="en-US"/>
              </w:rPr>
            </w:pPr>
            <w:r>
              <w:rPr>
                <w:lang w:val="en-US"/>
              </w:rPr>
              <w:t>Released</w:t>
            </w:r>
          </w:p>
        </w:tc>
      </w:tr>
      <w:tr w:rsidR="00A02932" w:rsidRPr="00166711" w14:paraId="335F67FA" w14:textId="77777777" w:rsidTr="00062D33">
        <w:trPr>
          <w:cantSplit/>
        </w:trPr>
        <w:tc>
          <w:tcPr>
            <w:tcW w:w="1472" w:type="dxa"/>
            <w:tcBorders>
              <w:top w:val="single" w:sz="4" w:space="0" w:color="000000"/>
              <w:left w:val="single" w:sz="4" w:space="0" w:color="000000"/>
              <w:bottom w:val="single" w:sz="4" w:space="0" w:color="000000"/>
            </w:tcBorders>
          </w:tcPr>
          <w:p w14:paraId="335F67F4" w14:textId="77777777" w:rsidR="00A02932" w:rsidRDefault="00A02932" w:rsidP="00062D33">
            <w:pPr>
              <w:pStyle w:val="TabellRad"/>
              <w:snapToGrid w:val="0"/>
              <w:rPr>
                <w:lang w:val="en-US"/>
              </w:rPr>
            </w:pPr>
            <w:r>
              <w:rPr>
                <w:lang w:val="en-US"/>
              </w:rPr>
              <w:t>2013-06-17</w:t>
            </w:r>
          </w:p>
        </w:tc>
        <w:tc>
          <w:tcPr>
            <w:tcW w:w="1021" w:type="dxa"/>
            <w:tcBorders>
              <w:top w:val="single" w:sz="4" w:space="0" w:color="000000"/>
              <w:left w:val="single" w:sz="4" w:space="0" w:color="000000"/>
              <w:bottom w:val="single" w:sz="4" w:space="0" w:color="000000"/>
            </w:tcBorders>
          </w:tcPr>
          <w:p w14:paraId="335F67F5" w14:textId="77777777" w:rsidR="00A02932" w:rsidRDefault="00A02932" w:rsidP="00062D33">
            <w:pPr>
              <w:pStyle w:val="TabellRad"/>
              <w:snapToGrid w:val="0"/>
              <w:jc w:val="center"/>
              <w:rPr>
                <w:lang w:val="en-US"/>
              </w:rPr>
            </w:pPr>
            <w:r>
              <w:rPr>
                <w:lang w:val="en-US"/>
              </w:rPr>
              <w:t>PD1</w:t>
            </w:r>
          </w:p>
        </w:tc>
        <w:tc>
          <w:tcPr>
            <w:tcW w:w="2040" w:type="dxa"/>
            <w:tcBorders>
              <w:top w:val="single" w:sz="4" w:space="0" w:color="000000"/>
              <w:left w:val="single" w:sz="4" w:space="0" w:color="000000"/>
              <w:bottom w:val="single" w:sz="4" w:space="0" w:color="000000"/>
            </w:tcBorders>
          </w:tcPr>
          <w:p w14:paraId="335F67F6" w14:textId="77777777" w:rsidR="00A02932" w:rsidRPr="00ED2713" w:rsidRDefault="00A02932" w:rsidP="00062D33">
            <w:pPr>
              <w:pStyle w:val="TabellRad"/>
              <w:snapToGrid w:val="0"/>
              <w:rPr>
                <w:lang w:val="en-US"/>
              </w:rPr>
            </w:pPr>
            <w:r>
              <w:rPr>
                <w:lang w:val="en-US"/>
              </w:rPr>
              <w:t>Jan Säll</w:t>
            </w:r>
          </w:p>
        </w:tc>
        <w:tc>
          <w:tcPr>
            <w:tcW w:w="5385" w:type="dxa"/>
            <w:tcBorders>
              <w:top w:val="single" w:sz="4" w:space="0" w:color="000000"/>
              <w:left w:val="single" w:sz="4" w:space="0" w:color="000000"/>
              <w:bottom w:val="single" w:sz="4" w:space="0" w:color="000000"/>
              <w:right w:val="single" w:sz="4" w:space="0" w:color="000000"/>
            </w:tcBorders>
          </w:tcPr>
          <w:p w14:paraId="335F67F7" w14:textId="77777777" w:rsidR="006E21D7" w:rsidRDefault="006E21D7" w:rsidP="006E21D7">
            <w:pPr>
              <w:pStyle w:val="TabellRad"/>
              <w:tabs>
                <w:tab w:val="left" w:pos="454"/>
              </w:tabs>
              <w:spacing w:before="0" w:after="0"/>
              <w:rPr>
                <w:lang w:val="en-US"/>
              </w:rPr>
            </w:pPr>
            <w:r>
              <w:rPr>
                <w:lang w:val="en-US"/>
              </w:rPr>
              <w:t>Added EppExtensions as a Test Case</w:t>
            </w:r>
          </w:p>
          <w:p w14:paraId="335F67F8" w14:textId="77777777" w:rsidR="006E21D7" w:rsidRDefault="006E21D7" w:rsidP="006E21D7">
            <w:pPr>
              <w:pStyle w:val="TabellRad"/>
              <w:tabs>
                <w:tab w:val="left" w:pos="454"/>
              </w:tabs>
              <w:spacing w:before="0" w:after="0"/>
              <w:rPr>
                <w:lang w:val="en-US"/>
              </w:rPr>
            </w:pPr>
            <w:r>
              <w:rPr>
                <w:lang w:val="en-US"/>
              </w:rPr>
              <w:t>Also removed a reference to not testing Host Update and Contact Update.</w:t>
            </w:r>
          </w:p>
          <w:p w14:paraId="335F67F9" w14:textId="77777777" w:rsidR="00A02932" w:rsidRDefault="006E21D7" w:rsidP="006E21D7">
            <w:pPr>
              <w:pStyle w:val="TabellRad"/>
              <w:tabs>
                <w:tab w:val="left" w:pos="454"/>
              </w:tabs>
              <w:spacing w:before="0" w:after="0"/>
              <w:rPr>
                <w:lang w:val="en-US"/>
              </w:rPr>
            </w:pPr>
            <w:r>
              <w:rPr>
                <w:lang w:val="en-US"/>
              </w:rPr>
              <w:t>Changed EppDomainCreate02 to use an existing domain for subordinate nameservers testing.</w:t>
            </w:r>
          </w:p>
        </w:tc>
      </w:tr>
      <w:tr w:rsidR="00C01BC1" w:rsidRPr="00166711" w14:paraId="335F67FF" w14:textId="77777777" w:rsidTr="00062D33">
        <w:trPr>
          <w:cantSplit/>
        </w:trPr>
        <w:tc>
          <w:tcPr>
            <w:tcW w:w="1472" w:type="dxa"/>
            <w:tcBorders>
              <w:top w:val="single" w:sz="4" w:space="0" w:color="000000"/>
              <w:left w:val="single" w:sz="4" w:space="0" w:color="000000"/>
              <w:bottom w:val="single" w:sz="4" w:space="0" w:color="000000"/>
            </w:tcBorders>
          </w:tcPr>
          <w:p w14:paraId="335F67FB" w14:textId="77777777" w:rsidR="00C01BC1" w:rsidRDefault="00C01BC1" w:rsidP="00062D33">
            <w:pPr>
              <w:pStyle w:val="TabellRad"/>
              <w:snapToGrid w:val="0"/>
              <w:rPr>
                <w:lang w:val="en-US"/>
              </w:rPr>
            </w:pPr>
            <w:r>
              <w:rPr>
                <w:lang w:val="en-US"/>
              </w:rPr>
              <w:t>2013-06-26</w:t>
            </w:r>
          </w:p>
        </w:tc>
        <w:tc>
          <w:tcPr>
            <w:tcW w:w="1021" w:type="dxa"/>
            <w:tcBorders>
              <w:top w:val="single" w:sz="4" w:space="0" w:color="000000"/>
              <w:left w:val="single" w:sz="4" w:space="0" w:color="000000"/>
              <w:bottom w:val="single" w:sz="4" w:space="0" w:color="000000"/>
            </w:tcBorders>
          </w:tcPr>
          <w:p w14:paraId="335F67FC" w14:textId="77777777" w:rsidR="00C01BC1" w:rsidRDefault="00C01BC1" w:rsidP="00062D33">
            <w:pPr>
              <w:pStyle w:val="TabellRad"/>
              <w:snapToGrid w:val="0"/>
              <w:jc w:val="center"/>
              <w:rPr>
                <w:lang w:val="en-US"/>
              </w:rPr>
            </w:pPr>
            <w:r>
              <w:rPr>
                <w:lang w:val="en-US"/>
              </w:rPr>
              <w:t>PD2</w:t>
            </w:r>
          </w:p>
        </w:tc>
        <w:tc>
          <w:tcPr>
            <w:tcW w:w="2040" w:type="dxa"/>
            <w:tcBorders>
              <w:top w:val="single" w:sz="4" w:space="0" w:color="000000"/>
              <w:left w:val="single" w:sz="4" w:space="0" w:color="000000"/>
              <w:bottom w:val="single" w:sz="4" w:space="0" w:color="000000"/>
            </w:tcBorders>
          </w:tcPr>
          <w:p w14:paraId="335F67FD" w14:textId="77777777" w:rsidR="00C01BC1" w:rsidRDefault="00C01BC1" w:rsidP="005651F1">
            <w:pPr>
              <w:pStyle w:val="TabellRad"/>
              <w:snapToGrid w:val="0"/>
              <w:rPr>
                <w:lang w:val="en-US"/>
              </w:rPr>
            </w:pPr>
            <w:r>
              <w:rPr>
                <w:lang w:val="en-US"/>
              </w:rPr>
              <w:t>Jan S</w:t>
            </w:r>
            <w:r w:rsidR="005651F1">
              <w:rPr>
                <w:lang w:val="en-US"/>
              </w:rPr>
              <w:t>ä</w:t>
            </w:r>
            <w:r>
              <w:rPr>
                <w:lang w:val="en-US"/>
              </w:rPr>
              <w:t>ll</w:t>
            </w:r>
          </w:p>
        </w:tc>
        <w:tc>
          <w:tcPr>
            <w:tcW w:w="5385" w:type="dxa"/>
            <w:tcBorders>
              <w:top w:val="single" w:sz="4" w:space="0" w:color="000000"/>
              <w:left w:val="single" w:sz="4" w:space="0" w:color="000000"/>
              <w:bottom w:val="single" w:sz="4" w:space="0" w:color="000000"/>
              <w:right w:val="single" w:sz="4" w:space="0" w:color="000000"/>
            </w:tcBorders>
          </w:tcPr>
          <w:p w14:paraId="335F67FE" w14:textId="77777777" w:rsidR="00C01BC1" w:rsidRDefault="00C01BC1" w:rsidP="006E21D7">
            <w:pPr>
              <w:pStyle w:val="TabellRad"/>
              <w:tabs>
                <w:tab w:val="left" w:pos="454"/>
              </w:tabs>
              <w:spacing w:before="0" w:after="0"/>
              <w:rPr>
                <w:lang w:val="en-US"/>
              </w:rPr>
            </w:pPr>
            <w:r>
              <w:rPr>
                <w:lang w:val="en-US"/>
              </w:rPr>
              <w:t>Added text about Non use of Host Objects</w:t>
            </w:r>
          </w:p>
        </w:tc>
      </w:tr>
      <w:tr w:rsidR="005651F1" w:rsidRPr="00166711" w14:paraId="335F6805" w14:textId="77777777" w:rsidTr="00062D33">
        <w:trPr>
          <w:cantSplit/>
        </w:trPr>
        <w:tc>
          <w:tcPr>
            <w:tcW w:w="1472" w:type="dxa"/>
            <w:tcBorders>
              <w:top w:val="single" w:sz="4" w:space="0" w:color="000000"/>
              <w:left w:val="single" w:sz="4" w:space="0" w:color="000000"/>
              <w:bottom w:val="single" w:sz="4" w:space="0" w:color="000000"/>
            </w:tcBorders>
          </w:tcPr>
          <w:p w14:paraId="335F6800" w14:textId="77777777" w:rsidR="005651F1" w:rsidRDefault="005651F1" w:rsidP="00062D33">
            <w:pPr>
              <w:pStyle w:val="TabellRad"/>
              <w:snapToGrid w:val="0"/>
              <w:rPr>
                <w:lang w:val="en-US"/>
              </w:rPr>
            </w:pPr>
            <w:r>
              <w:rPr>
                <w:lang w:val="en-US"/>
              </w:rPr>
              <w:t>2013-06-26</w:t>
            </w:r>
          </w:p>
        </w:tc>
        <w:tc>
          <w:tcPr>
            <w:tcW w:w="1021" w:type="dxa"/>
            <w:tcBorders>
              <w:top w:val="single" w:sz="4" w:space="0" w:color="000000"/>
              <w:left w:val="single" w:sz="4" w:space="0" w:color="000000"/>
              <w:bottom w:val="single" w:sz="4" w:space="0" w:color="000000"/>
            </w:tcBorders>
          </w:tcPr>
          <w:p w14:paraId="335F6801" w14:textId="77777777" w:rsidR="005651F1" w:rsidRDefault="005651F1" w:rsidP="00062D33">
            <w:pPr>
              <w:pStyle w:val="TabellRad"/>
              <w:snapToGrid w:val="0"/>
              <w:jc w:val="center"/>
              <w:rPr>
                <w:lang w:val="en-US"/>
              </w:rPr>
            </w:pPr>
            <w:r>
              <w:rPr>
                <w:lang w:val="en-US"/>
              </w:rPr>
              <w:t>PD3</w:t>
            </w:r>
          </w:p>
        </w:tc>
        <w:tc>
          <w:tcPr>
            <w:tcW w:w="2040" w:type="dxa"/>
            <w:tcBorders>
              <w:top w:val="single" w:sz="4" w:space="0" w:color="000000"/>
              <w:left w:val="single" w:sz="4" w:space="0" w:color="000000"/>
              <w:bottom w:val="single" w:sz="4" w:space="0" w:color="000000"/>
            </w:tcBorders>
          </w:tcPr>
          <w:p w14:paraId="335F6802" w14:textId="77777777" w:rsidR="005651F1" w:rsidRDefault="005651F1" w:rsidP="00062D33">
            <w:pPr>
              <w:pStyle w:val="TabellRad"/>
              <w:snapToGrid w:val="0"/>
              <w:rPr>
                <w:lang w:val="en-US"/>
              </w:rPr>
            </w:pPr>
            <w:r>
              <w:rPr>
                <w:lang w:val="en-US"/>
              </w:rPr>
              <w:t>Jan Säll</w:t>
            </w:r>
          </w:p>
        </w:tc>
        <w:tc>
          <w:tcPr>
            <w:tcW w:w="5385" w:type="dxa"/>
            <w:tcBorders>
              <w:top w:val="single" w:sz="4" w:space="0" w:color="000000"/>
              <w:left w:val="single" w:sz="4" w:space="0" w:color="000000"/>
              <w:bottom w:val="single" w:sz="4" w:space="0" w:color="000000"/>
              <w:right w:val="single" w:sz="4" w:space="0" w:color="000000"/>
            </w:tcBorders>
          </w:tcPr>
          <w:p w14:paraId="335F6803" w14:textId="77777777" w:rsidR="005651F1" w:rsidRDefault="005651F1" w:rsidP="006E21D7">
            <w:pPr>
              <w:pStyle w:val="TabellRad"/>
              <w:tabs>
                <w:tab w:val="left" w:pos="454"/>
              </w:tabs>
              <w:spacing w:before="0" w:after="0"/>
              <w:rPr>
                <w:lang w:val="en-US"/>
              </w:rPr>
            </w:pPr>
            <w:r>
              <w:rPr>
                <w:lang w:val="en-US"/>
              </w:rPr>
              <w:t>Added missing 12.8 section</w:t>
            </w:r>
          </w:p>
          <w:p w14:paraId="335F6804" w14:textId="77777777" w:rsidR="005651F1" w:rsidRDefault="002005F7" w:rsidP="006E21D7">
            <w:pPr>
              <w:pStyle w:val="TabellRad"/>
              <w:tabs>
                <w:tab w:val="left" w:pos="454"/>
              </w:tabs>
              <w:spacing w:before="0" w:after="0"/>
              <w:rPr>
                <w:lang w:val="en-US"/>
              </w:rPr>
            </w:pPr>
            <w:r>
              <w:rPr>
                <w:lang w:val="en-US"/>
              </w:rPr>
              <w:t>Changed outcome on Ep</w:t>
            </w:r>
            <w:r w:rsidR="005651F1">
              <w:rPr>
                <w:lang w:val="en-US"/>
              </w:rPr>
              <w:t>pExtensions to not give warning.</w:t>
            </w:r>
          </w:p>
        </w:tc>
      </w:tr>
      <w:tr w:rsidR="00A64FD1" w:rsidRPr="00166711" w14:paraId="335F680A" w14:textId="77777777" w:rsidTr="00062D33">
        <w:trPr>
          <w:cantSplit/>
        </w:trPr>
        <w:tc>
          <w:tcPr>
            <w:tcW w:w="1472" w:type="dxa"/>
            <w:tcBorders>
              <w:top w:val="single" w:sz="4" w:space="0" w:color="000000"/>
              <w:left w:val="single" w:sz="4" w:space="0" w:color="000000"/>
              <w:bottom w:val="single" w:sz="4" w:space="0" w:color="000000"/>
            </w:tcBorders>
          </w:tcPr>
          <w:p w14:paraId="335F6806" w14:textId="77777777" w:rsidR="00A64FD1" w:rsidRDefault="00A64FD1" w:rsidP="00062D33">
            <w:pPr>
              <w:pStyle w:val="TabellRad"/>
              <w:snapToGrid w:val="0"/>
              <w:rPr>
                <w:lang w:val="en-US"/>
              </w:rPr>
            </w:pPr>
            <w:r>
              <w:rPr>
                <w:lang w:val="en-US"/>
              </w:rPr>
              <w:lastRenderedPageBreak/>
              <w:t>2013-07-01</w:t>
            </w:r>
          </w:p>
        </w:tc>
        <w:tc>
          <w:tcPr>
            <w:tcW w:w="1021" w:type="dxa"/>
            <w:tcBorders>
              <w:top w:val="single" w:sz="4" w:space="0" w:color="000000"/>
              <w:left w:val="single" w:sz="4" w:space="0" w:color="000000"/>
              <w:bottom w:val="single" w:sz="4" w:space="0" w:color="000000"/>
            </w:tcBorders>
          </w:tcPr>
          <w:p w14:paraId="335F6807" w14:textId="77777777" w:rsidR="00A64FD1" w:rsidRDefault="00A64FD1" w:rsidP="00062D33">
            <w:pPr>
              <w:pStyle w:val="TabellRad"/>
              <w:snapToGrid w:val="0"/>
              <w:jc w:val="center"/>
              <w:rPr>
                <w:lang w:val="en-US"/>
              </w:rPr>
            </w:pPr>
            <w:r>
              <w:rPr>
                <w:lang w:val="en-US"/>
              </w:rPr>
              <w:t>PD4</w:t>
            </w:r>
          </w:p>
        </w:tc>
        <w:tc>
          <w:tcPr>
            <w:tcW w:w="2040" w:type="dxa"/>
            <w:tcBorders>
              <w:top w:val="single" w:sz="4" w:space="0" w:color="000000"/>
              <w:left w:val="single" w:sz="4" w:space="0" w:color="000000"/>
              <w:bottom w:val="single" w:sz="4" w:space="0" w:color="000000"/>
            </w:tcBorders>
          </w:tcPr>
          <w:p w14:paraId="335F6808" w14:textId="77777777" w:rsidR="00A64FD1" w:rsidRPr="00A64FD1" w:rsidRDefault="00A64FD1" w:rsidP="00062D33">
            <w:pPr>
              <w:pStyle w:val="TabellRad"/>
              <w:snapToGrid w:val="0"/>
            </w:pPr>
            <w:r>
              <w:rPr>
                <w:lang w:val="en-US"/>
              </w:rPr>
              <w:t>Mattias P</w:t>
            </w:r>
            <w:r>
              <w:t>äivärinta, Jan Sandström</w:t>
            </w:r>
          </w:p>
        </w:tc>
        <w:tc>
          <w:tcPr>
            <w:tcW w:w="5385" w:type="dxa"/>
            <w:tcBorders>
              <w:top w:val="single" w:sz="4" w:space="0" w:color="000000"/>
              <w:left w:val="single" w:sz="4" w:space="0" w:color="000000"/>
              <w:bottom w:val="single" w:sz="4" w:space="0" w:color="000000"/>
              <w:right w:val="single" w:sz="4" w:space="0" w:color="000000"/>
            </w:tcBorders>
          </w:tcPr>
          <w:p w14:paraId="335F6809" w14:textId="77777777" w:rsidR="00C00F0D" w:rsidRDefault="00874E30" w:rsidP="00874E30">
            <w:pPr>
              <w:pStyle w:val="TabellRad"/>
              <w:tabs>
                <w:tab w:val="left" w:pos="454"/>
              </w:tabs>
              <w:spacing w:before="0" w:after="0"/>
              <w:rPr>
                <w:lang w:val="en-US"/>
              </w:rPr>
            </w:pPr>
            <w:r>
              <w:rPr>
                <w:lang w:val="en-US"/>
              </w:rPr>
              <w:t>Updated requirements for EppExtensions, f</w:t>
            </w:r>
            <w:r w:rsidR="00A64FD1">
              <w:rPr>
                <w:lang w:val="en-US"/>
              </w:rPr>
              <w:t>ixed expected result in 4.8.1, updated language in entire document</w:t>
            </w:r>
            <w:r w:rsidR="001A3DFD">
              <w:rPr>
                <w:lang w:val="en-US"/>
              </w:rPr>
              <w:t>.</w:t>
            </w:r>
          </w:p>
        </w:tc>
      </w:tr>
      <w:tr w:rsidR="00C00F0D" w:rsidRPr="00166711" w14:paraId="335F6810" w14:textId="77777777" w:rsidTr="00062D33">
        <w:trPr>
          <w:cantSplit/>
        </w:trPr>
        <w:tc>
          <w:tcPr>
            <w:tcW w:w="1472" w:type="dxa"/>
            <w:tcBorders>
              <w:top w:val="single" w:sz="4" w:space="0" w:color="000000"/>
              <w:left w:val="single" w:sz="4" w:space="0" w:color="000000"/>
              <w:bottom w:val="single" w:sz="4" w:space="0" w:color="000000"/>
            </w:tcBorders>
          </w:tcPr>
          <w:p w14:paraId="335F680B" w14:textId="77777777" w:rsidR="00C00F0D" w:rsidRDefault="00C00F0D" w:rsidP="00062D33">
            <w:pPr>
              <w:pStyle w:val="TabellRad"/>
              <w:snapToGrid w:val="0"/>
              <w:rPr>
                <w:lang w:val="en-US"/>
              </w:rPr>
            </w:pPr>
            <w:r>
              <w:rPr>
                <w:lang w:val="en-US"/>
              </w:rPr>
              <w:t>2013-07-03</w:t>
            </w:r>
          </w:p>
        </w:tc>
        <w:tc>
          <w:tcPr>
            <w:tcW w:w="1021" w:type="dxa"/>
            <w:tcBorders>
              <w:top w:val="single" w:sz="4" w:space="0" w:color="000000"/>
              <w:left w:val="single" w:sz="4" w:space="0" w:color="000000"/>
              <w:bottom w:val="single" w:sz="4" w:space="0" w:color="000000"/>
            </w:tcBorders>
          </w:tcPr>
          <w:p w14:paraId="335F680C" w14:textId="77777777" w:rsidR="00C00F0D" w:rsidRDefault="00C00F0D" w:rsidP="00062D33">
            <w:pPr>
              <w:pStyle w:val="TabellRad"/>
              <w:snapToGrid w:val="0"/>
              <w:jc w:val="center"/>
              <w:rPr>
                <w:lang w:val="en-US"/>
              </w:rPr>
            </w:pPr>
            <w:r>
              <w:rPr>
                <w:lang w:val="en-US"/>
              </w:rPr>
              <w:t>D</w:t>
            </w:r>
          </w:p>
        </w:tc>
        <w:tc>
          <w:tcPr>
            <w:tcW w:w="2040" w:type="dxa"/>
            <w:tcBorders>
              <w:top w:val="single" w:sz="4" w:space="0" w:color="000000"/>
              <w:left w:val="single" w:sz="4" w:space="0" w:color="000000"/>
              <w:bottom w:val="single" w:sz="4" w:space="0" w:color="000000"/>
            </w:tcBorders>
          </w:tcPr>
          <w:p w14:paraId="335F680D" w14:textId="77777777" w:rsidR="00C00F0D" w:rsidRDefault="00C00F0D" w:rsidP="00062D33">
            <w:pPr>
              <w:pStyle w:val="TabellRad"/>
              <w:snapToGrid w:val="0"/>
              <w:rPr>
                <w:lang w:val="en-US"/>
              </w:rPr>
            </w:pPr>
            <w:r w:rsidRPr="00C00F0D">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335F680E" w14:textId="77777777" w:rsidR="00C00F0D" w:rsidRDefault="00C00F0D" w:rsidP="00874E30">
            <w:pPr>
              <w:pStyle w:val="TabellRad"/>
              <w:tabs>
                <w:tab w:val="left" w:pos="454"/>
              </w:tabs>
              <w:spacing w:before="0" w:after="0"/>
              <w:rPr>
                <w:lang w:val="en-US"/>
              </w:rPr>
            </w:pPr>
            <w:r>
              <w:rPr>
                <w:lang w:val="en-US"/>
              </w:rPr>
              <w:t xml:space="preserve">Updated requirement of </w:t>
            </w:r>
            <w:r w:rsidRPr="00C00F0D">
              <w:rPr>
                <w:lang w:val="en-US"/>
              </w:rPr>
              <w:t>EPPExtensions</w:t>
            </w:r>
            <w:r>
              <w:rPr>
                <w:lang w:val="en-US"/>
              </w:rPr>
              <w:t>.</w:t>
            </w:r>
          </w:p>
          <w:p w14:paraId="335F680F" w14:textId="77777777" w:rsidR="00C00F0D" w:rsidRDefault="00C00F0D" w:rsidP="00874E30">
            <w:pPr>
              <w:pStyle w:val="TabellRad"/>
              <w:tabs>
                <w:tab w:val="left" w:pos="454"/>
              </w:tabs>
              <w:spacing w:before="0" w:after="0"/>
              <w:rPr>
                <w:lang w:val="en-US"/>
              </w:rPr>
            </w:pPr>
            <w:r>
              <w:rPr>
                <w:lang w:val="en-US"/>
              </w:rPr>
              <w:t>Released.</w:t>
            </w:r>
          </w:p>
        </w:tc>
      </w:tr>
      <w:tr w:rsidR="00E51CF8" w:rsidRPr="00166711" w14:paraId="335F6816" w14:textId="77777777" w:rsidTr="00062D33">
        <w:trPr>
          <w:cantSplit/>
        </w:trPr>
        <w:tc>
          <w:tcPr>
            <w:tcW w:w="1472" w:type="dxa"/>
            <w:tcBorders>
              <w:top w:val="single" w:sz="4" w:space="0" w:color="000000"/>
              <w:left w:val="single" w:sz="4" w:space="0" w:color="000000"/>
              <w:bottom w:val="single" w:sz="4" w:space="0" w:color="000000"/>
            </w:tcBorders>
          </w:tcPr>
          <w:p w14:paraId="335F6811" w14:textId="77777777" w:rsidR="00E51CF8" w:rsidRDefault="00E51CF8" w:rsidP="00062D33">
            <w:pPr>
              <w:pStyle w:val="TabellRad"/>
              <w:snapToGrid w:val="0"/>
              <w:rPr>
                <w:lang w:val="en-US"/>
              </w:rPr>
            </w:pPr>
            <w:r>
              <w:rPr>
                <w:lang w:val="en-US"/>
              </w:rPr>
              <w:t>2013-07-08</w:t>
            </w:r>
          </w:p>
        </w:tc>
        <w:tc>
          <w:tcPr>
            <w:tcW w:w="1021" w:type="dxa"/>
            <w:tcBorders>
              <w:top w:val="single" w:sz="4" w:space="0" w:color="000000"/>
              <w:left w:val="single" w:sz="4" w:space="0" w:color="000000"/>
              <w:bottom w:val="single" w:sz="4" w:space="0" w:color="000000"/>
            </w:tcBorders>
          </w:tcPr>
          <w:p w14:paraId="335F6812" w14:textId="77777777" w:rsidR="00E51CF8" w:rsidRDefault="00E51CF8" w:rsidP="00062D33">
            <w:pPr>
              <w:pStyle w:val="TabellRad"/>
              <w:snapToGrid w:val="0"/>
              <w:jc w:val="center"/>
              <w:rPr>
                <w:lang w:val="en-US"/>
              </w:rPr>
            </w:pPr>
            <w:r>
              <w:rPr>
                <w:lang w:val="en-US"/>
              </w:rPr>
              <w:t>E</w:t>
            </w:r>
          </w:p>
        </w:tc>
        <w:tc>
          <w:tcPr>
            <w:tcW w:w="2040" w:type="dxa"/>
            <w:tcBorders>
              <w:top w:val="single" w:sz="4" w:space="0" w:color="000000"/>
              <w:left w:val="single" w:sz="4" w:space="0" w:color="000000"/>
              <w:bottom w:val="single" w:sz="4" w:space="0" w:color="000000"/>
            </w:tcBorders>
          </w:tcPr>
          <w:p w14:paraId="335F6813" w14:textId="77777777" w:rsidR="00E51CF8" w:rsidRPr="00C00F0D" w:rsidRDefault="00E51CF8" w:rsidP="00062D33">
            <w:pPr>
              <w:pStyle w:val="TabellRad"/>
              <w:snapToGrid w:val="0"/>
              <w:rPr>
                <w:lang w:val="en-US"/>
              </w:rPr>
            </w:pPr>
            <w:r w:rsidRPr="00E51CF8">
              <w:rPr>
                <w:lang w:val="en-US"/>
              </w:rPr>
              <w:t>Mats Dufberg</w:t>
            </w:r>
          </w:p>
        </w:tc>
        <w:tc>
          <w:tcPr>
            <w:tcW w:w="5385" w:type="dxa"/>
            <w:tcBorders>
              <w:top w:val="single" w:sz="4" w:space="0" w:color="000000"/>
              <w:left w:val="single" w:sz="4" w:space="0" w:color="000000"/>
              <w:bottom w:val="single" w:sz="4" w:space="0" w:color="000000"/>
              <w:right w:val="single" w:sz="4" w:space="0" w:color="000000"/>
            </w:tcBorders>
          </w:tcPr>
          <w:p w14:paraId="335F6814" w14:textId="77777777" w:rsidR="00E51CF8" w:rsidRDefault="00E51CF8" w:rsidP="00874E30">
            <w:pPr>
              <w:pStyle w:val="TabellRad"/>
              <w:tabs>
                <w:tab w:val="left" w:pos="454"/>
              </w:tabs>
              <w:spacing w:before="0" w:after="0"/>
              <w:rPr>
                <w:lang w:val="en-US"/>
              </w:rPr>
            </w:pPr>
            <w:r>
              <w:rPr>
                <w:lang w:val="en-US"/>
              </w:rPr>
              <w:t>Updated requirements of EPPExtensions.</w:t>
            </w:r>
          </w:p>
          <w:p w14:paraId="335F6815" w14:textId="77777777" w:rsidR="00E51CF8" w:rsidRDefault="00E51CF8" w:rsidP="00874E30">
            <w:pPr>
              <w:pStyle w:val="TabellRad"/>
              <w:tabs>
                <w:tab w:val="left" w:pos="454"/>
              </w:tabs>
              <w:spacing w:before="0" w:after="0"/>
              <w:rPr>
                <w:lang w:val="en-US"/>
              </w:rPr>
            </w:pPr>
            <w:r>
              <w:rPr>
                <w:lang w:val="en-US"/>
              </w:rPr>
              <w:t>Released.</w:t>
            </w:r>
          </w:p>
        </w:tc>
      </w:tr>
      <w:tr w:rsidR="002879B0" w:rsidRPr="00BD1CA1" w14:paraId="335F681B" w14:textId="77777777" w:rsidTr="00062D33">
        <w:trPr>
          <w:cantSplit/>
        </w:trPr>
        <w:tc>
          <w:tcPr>
            <w:tcW w:w="1472" w:type="dxa"/>
            <w:tcBorders>
              <w:top w:val="single" w:sz="4" w:space="0" w:color="000000"/>
              <w:left w:val="single" w:sz="4" w:space="0" w:color="000000"/>
              <w:bottom w:val="single" w:sz="4" w:space="0" w:color="000000"/>
            </w:tcBorders>
          </w:tcPr>
          <w:p w14:paraId="335F6817" w14:textId="5E0EEA3A" w:rsidR="002879B0" w:rsidRDefault="002879B0" w:rsidP="00062D33">
            <w:pPr>
              <w:pStyle w:val="TabellRad"/>
              <w:snapToGrid w:val="0"/>
              <w:rPr>
                <w:lang w:val="en-US"/>
              </w:rPr>
            </w:pPr>
            <w:r>
              <w:rPr>
                <w:lang w:val="en-US"/>
              </w:rPr>
              <w:t>2013-07-2</w:t>
            </w:r>
            <w:r w:rsidR="003258D4">
              <w:rPr>
                <w:lang w:val="en-US"/>
              </w:rPr>
              <w:t>5</w:t>
            </w:r>
          </w:p>
        </w:tc>
        <w:tc>
          <w:tcPr>
            <w:tcW w:w="1021" w:type="dxa"/>
            <w:tcBorders>
              <w:top w:val="single" w:sz="4" w:space="0" w:color="000000"/>
              <w:left w:val="single" w:sz="4" w:space="0" w:color="000000"/>
              <w:bottom w:val="single" w:sz="4" w:space="0" w:color="000000"/>
            </w:tcBorders>
          </w:tcPr>
          <w:p w14:paraId="335F6818" w14:textId="16559F90" w:rsidR="002879B0" w:rsidRDefault="002879B0" w:rsidP="00062D33">
            <w:pPr>
              <w:pStyle w:val="TabellRad"/>
              <w:snapToGrid w:val="0"/>
              <w:jc w:val="center"/>
              <w:rPr>
                <w:lang w:val="en-US"/>
              </w:rPr>
            </w:pPr>
            <w:r>
              <w:rPr>
                <w:lang w:val="en-US"/>
              </w:rPr>
              <w:t>F</w:t>
            </w:r>
          </w:p>
        </w:tc>
        <w:tc>
          <w:tcPr>
            <w:tcW w:w="2040" w:type="dxa"/>
            <w:tcBorders>
              <w:top w:val="single" w:sz="4" w:space="0" w:color="000000"/>
              <w:left w:val="single" w:sz="4" w:space="0" w:color="000000"/>
              <w:bottom w:val="single" w:sz="4" w:space="0" w:color="000000"/>
            </w:tcBorders>
          </w:tcPr>
          <w:p w14:paraId="335F6819" w14:textId="6DD70B16" w:rsidR="002879B0" w:rsidRPr="00E51CF8" w:rsidRDefault="002879B0" w:rsidP="00062D33">
            <w:pPr>
              <w:pStyle w:val="TabellRad"/>
              <w:snapToGrid w:val="0"/>
              <w:rPr>
                <w:lang w:val="en-US"/>
              </w:rPr>
            </w:pPr>
            <w:r w:rsidRPr="002879B0">
              <w:rPr>
                <w:lang w:val="en-US"/>
              </w:rPr>
              <w:t>Mats Dufberg</w:t>
            </w:r>
            <w:r w:rsidR="003258D4">
              <w:rPr>
                <w:lang w:val="en-US"/>
              </w:rPr>
              <w:t>, Mårten Frosth</w:t>
            </w:r>
          </w:p>
        </w:tc>
        <w:tc>
          <w:tcPr>
            <w:tcW w:w="5385" w:type="dxa"/>
            <w:tcBorders>
              <w:top w:val="single" w:sz="4" w:space="0" w:color="000000"/>
              <w:left w:val="single" w:sz="4" w:space="0" w:color="000000"/>
              <w:bottom w:val="single" w:sz="4" w:space="0" w:color="000000"/>
              <w:right w:val="single" w:sz="4" w:space="0" w:color="000000"/>
            </w:tcBorders>
          </w:tcPr>
          <w:p w14:paraId="335F681A" w14:textId="77777777" w:rsidR="002879B0" w:rsidRDefault="002879B0" w:rsidP="00874E30">
            <w:pPr>
              <w:pStyle w:val="TabellRad"/>
              <w:tabs>
                <w:tab w:val="left" w:pos="454"/>
              </w:tabs>
              <w:spacing w:before="0" w:after="0"/>
              <w:rPr>
                <w:lang w:val="en-US"/>
              </w:rPr>
            </w:pPr>
            <w:r>
              <w:rPr>
                <w:lang w:val="en-US"/>
              </w:rPr>
              <w:t xml:space="preserve">Corrected typo in </w:t>
            </w:r>
            <w:r>
              <w:t>EPPDomainCreate</w:t>
            </w:r>
            <w:r w:rsidRPr="002879B0">
              <w:t>02</w:t>
            </w:r>
            <w:r>
              <w:t>.</w:t>
            </w:r>
          </w:p>
        </w:tc>
      </w:tr>
      <w:tr w:rsidR="00BD3893" w:rsidRPr="00BD1CA1" w14:paraId="335F6825" w14:textId="77777777" w:rsidTr="00062D33">
        <w:trPr>
          <w:cantSplit/>
        </w:trPr>
        <w:tc>
          <w:tcPr>
            <w:tcW w:w="1472" w:type="dxa"/>
            <w:tcBorders>
              <w:top w:val="single" w:sz="4" w:space="0" w:color="000000"/>
              <w:left w:val="single" w:sz="4" w:space="0" w:color="000000"/>
              <w:bottom w:val="single" w:sz="4" w:space="0" w:color="000000"/>
            </w:tcBorders>
          </w:tcPr>
          <w:p w14:paraId="335F6821" w14:textId="77777777" w:rsidR="00BD3893" w:rsidRDefault="00BD3893" w:rsidP="00062D33">
            <w:pPr>
              <w:pStyle w:val="TabellRad"/>
              <w:snapToGrid w:val="0"/>
              <w:rPr>
                <w:lang w:val="en-US"/>
              </w:rPr>
            </w:pPr>
            <w:r>
              <w:rPr>
                <w:lang w:val="en-US"/>
              </w:rPr>
              <w:t>2013-07-30</w:t>
            </w:r>
          </w:p>
        </w:tc>
        <w:tc>
          <w:tcPr>
            <w:tcW w:w="1021" w:type="dxa"/>
            <w:tcBorders>
              <w:top w:val="single" w:sz="4" w:space="0" w:color="000000"/>
              <w:left w:val="single" w:sz="4" w:space="0" w:color="000000"/>
              <w:bottom w:val="single" w:sz="4" w:space="0" w:color="000000"/>
            </w:tcBorders>
          </w:tcPr>
          <w:p w14:paraId="335F6822" w14:textId="1148CC44" w:rsidR="00BD3893" w:rsidRDefault="00227537" w:rsidP="00227537">
            <w:pPr>
              <w:pStyle w:val="TabellRad"/>
              <w:snapToGrid w:val="0"/>
              <w:jc w:val="center"/>
              <w:rPr>
                <w:lang w:val="en-US"/>
              </w:rPr>
            </w:pPr>
            <w:r>
              <w:rPr>
                <w:lang w:val="en-US"/>
              </w:rPr>
              <w:t>G</w:t>
            </w:r>
          </w:p>
        </w:tc>
        <w:tc>
          <w:tcPr>
            <w:tcW w:w="2040" w:type="dxa"/>
            <w:tcBorders>
              <w:top w:val="single" w:sz="4" w:space="0" w:color="000000"/>
              <w:left w:val="single" w:sz="4" w:space="0" w:color="000000"/>
              <w:bottom w:val="single" w:sz="4" w:space="0" w:color="000000"/>
            </w:tcBorders>
          </w:tcPr>
          <w:p w14:paraId="335F6823" w14:textId="77777777" w:rsidR="00BD3893" w:rsidRDefault="00BD3893" w:rsidP="00062D33">
            <w:pPr>
              <w:pStyle w:val="TabellRad"/>
              <w:snapToGrid w:val="0"/>
              <w:rPr>
                <w:lang w:val="en-US"/>
              </w:rPr>
            </w:pPr>
            <w:r>
              <w:rPr>
                <w:lang w:val="en-US"/>
              </w:rPr>
              <w:t>Mårten Frosth</w:t>
            </w:r>
          </w:p>
        </w:tc>
        <w:tc>
          <w:tcPr>
            <w:tcW w:w="5385" w:type="dxa"/>
            <w:tcBorders>
              <w:top w:val="single" w:sz="4" w:space="0" w:color="000000"/>
              <w:left w:val="single" w:sz="4" w:space="0" w:color="000000"/>
              <w:bottom w:val="single" w:sz="4" w:space="0" w:color="000000"/>
              <w:right w:val="single" w:sz="4" w:space="0" w:color="000000"/>
            </w:tcBorders>
          </w:tcPr>
          <w:p w14:paraId="335F6824" w14:textId="77777777" w:rsidR="00BD3893" w:rsidRDefault="00BD3893" w:rsidP="00874E30">
            <w:pPr>
              <w:pStyle w:val="TabellRad"/>
              <w:tabs>
                <w:tab w:val="left" w:pos="454"/>
              </w:tabs>
              <w:spacing w:before="0" w:after="0"/>
              <w:rPr>
                <w:lang w:val="en-US"/>
              </w:rPr>
            </w:pPr>
            <w:r>
              <w:rPr>
                <w:lang w:val="en-US"/>
              </w:rPr>
              <w:t>Minor corrections to EPPDomCreate02.</w:t>
            </w:r>
          </w:p>
        </w:tc>
      </w:tr>
      <w:tr w:rsidR="00DD3B61" w:rsidRPr="00166711" w14:paraId="335F6834" w14:textId="77777777" w:rsidTr="00062D33">
        <w:trPr>
          <w:cantSplit/>
        </w:trPr>
        <w:tc>
          <w:tcPr>
            <w:tcW w:w="1472" w:type="dxa"/>
            <w:tcBorders>
              <w:top w:val="single" w:sz="4" w:space="0" w:color="000000"/>
              <w:left w:val="single" w:sz="4" w:space="0" w:color="000000"/>
              <w:bottom w:val="single" w:sz="4" w:space="0" w:color="000000"/>
            </w:tcBorders>
          </w:tcPr>
          <w:p w14:paraId="335F6830" w14:textId="076445B1" w:rsidR="00DD3B61" w:rsidRDefault="003258D4" w:rsidP="00062D33">
            <w:pPr>
              <w:pStyle w:val="TabellRad"/>
              <w:snapToGrid w:val="0"/>
              <w:rPr>
                <w:lang w:val="en-US"/>
              </w:rPr>
            </w:pPr>
            <w:r>
              <w:rPr>
                <w:lang w:val="en-US"/>
              </w:rPr>
              <w:t>2013-09-19</w:t>
            </w:r>
          </w:p>
        </w:tc>
        <w:tc>
          <w:tcPr>
            <w:tcW w:w="1021" w:type="dxa"/>
            <w:tcBorders>
              <w:top w:val="single" w:sz="4" w:space="0" w:color="000000"/>
              <w:left w:val="single" w:sz="4" w:space="0" w:color="000000"/>
              <w:bottom w:val="single" w:sz="4" w:space="0" w:color="000000"/>
            </w:tcBorders>
          </w:tcPr>
          <w:p w14:paraId="335F6831" w14:textId="37249A00" w:rsidR="00DD3B61" w:rsidRDefault="00DD3B61" w:rsidP="00227537">
            <w:pPr>
              <w:pStyle w:val="TabellRad"/>
              <w:snapToGrid w:val="0"/>
              <w:jc w:val="center"/>
              <w:rPr>
                <w:lang w:val="en-US"/>
              </w:rPr>
            </w:pPr>
            <w:r>
              <w:rPr>
                <w:lang w:val="en-US"/>
              </w:rPr>
              <w:t>H</w:t>
            </w:r>
          </w:p>
        </w:tc>
        <w:tc>
          <w:tcPr>
            <w:tcW w:w="2040" w:type="dxa"/>
            <w:tcBorders>
              <w:top w:val="single" w:sz="4" w:space="0" w:color="000000"/>
              <w:left w:val="single" w:sz="4" w:space="0" w:color="000000"/>
              <w:bottom w:val="single" w:sz="4" w:space="0" w:color="000000"/>
            </w:tcBorders>
          </w:tcPr>
          <w:p w14:paraId="335F6832" w14:textId="5B50C182" w:rsidR="00DD3B61" w:rsidRPr="00E43E95" w:rsidRDefault="00DD3B61" w:rsidP="00DD3B61">
            <w:pPr>
              <w:pStyle w:val="TabellRad"/>
              <w:snapToGrid w:val="0"/>
              <w:rPr>
                <w:rPrChange w:id="6" w:author="Författare">
                  <w:rPr>
                    <w:lang w:val="en-US"/>
                  </w:rPr>
                </w:rPrChange>
              </w:rPr>
            </w:pPr>
            <w:r w:rsidRPr="00E43E95">
              <w:rPr>
                <w:rPrChange w:id="7" w:author="Författare">
                  <w:rPr>
                    <w:lang w:val="en-US"/>
                  </w:rPr>
                </w:rPrChange>
              </w:rPr>
              <w:t>Jan Sandström</w:t>
            </w:r>
            <w:r w:rsidR="003258D4" w:rsidRPr="00E43E95">
              <w:rPr>
                <w:rPrChange w:id="8" w:author="Författare">
                  <w:rPr>
                    <w:lang w:val="en-US"/>
                  </w:rPr>
                </w:rPrChange>
              </w:rPr>
              <w:t>, Mattias Päivärinta, Mats Dufberg</w:t>
            </w:r>
          </w:p>
        </w:tc>
        <w:tc>
          <w:tcPr>
            <w:tcW w:w="5385" w:type="dxa"/>
            <w:tcBorders>
              <w:top w:val="single" w:sz="4" w:space="0" w:color="000000"/>
              <w:left w:val="single" w:sz="4" w:space="0" w:color="000000"/>
              <w:bottom w:val="single" w:sz="4" w:space="0" w:color="000000"/>
              <w:right w:val="single" w:sz="4" w:space="0" w:color="000000"/>
            </w:tcBorders>
          </w:tcPr>
          <w:p w14:paraId="1F0D74BA" w14:textId="6243D1CB" w:rsidR="003258D4" w:rsidRDefault="003258D4" w:rsidP="00874E30">
            <w:pPr>
              <w:pStyle w:val="TabellRad"/>
              <w:tabs>
                <w:tab w:val="left" w:pos="454"/>
              </w:tabs>
              <w:spacing w:before="0" w:after="0"/>
              <w:rPr>
                <w:lang w:val="en-US"/>
              </w:rPr>
            </w:pPr>
            <w:r>
              <w:rPr>
                <w:lang w:val="en-US"/>
              </w:rPr>
              <w:t>Edited and clarified input sections for DomCreate and DomUpdate test cases regarding glue records and name servers.</w:t>
            </w:r>
          </w:p>
          <w:p w14:paraId="45108A56" w14:textId="77777777" w:rsidR="00DD3B61" w:rsidRDefault="00DD3B61" w:rsidP="00874E30">
            <w:pPr>
              <w:pStyle w:val="TabellRad"/>
              <w:tabs>
                <w:tab w:val="left" w:pos="454"/>
              </w:tabs>
              <w:spacing w:before="0" w:after="0"/>
              <w:rPr>
                <w:lang w:val="en-US"/>
              </w:rPr>
            </w:pPr>
            <w:r>
              <w:rPr>
                <w:lang w:val="en-US"/>
              </w:rPr>
              <w:t>Edited Outcome and Steps for EppDomCreat</w:t>
            </w:r>
            <w:r w:rsidR="00EC718C">
              <w:rPr>
                <w:lang w:val="en-US"/>
              </w:rPr>
              <w:t>e</w:t>
            </w:r>
            <w:r>
              <w:rPr>
                <w:lang w:val="en-US"/>
              </w:rPr>
              <w:t>02 regarding prerequisite conditions.</w:t>
            </w:r>
          </w:p>
          <w:p w14:paraId="295C1110" w14:textId="77777777" w:rsidR="003258D4" w:rsidRDefault="003258D4" w:rsidP="00874E30">
            <w:pPr>
              <w:pStyle w:val="TabellRad"/>
              <w:tabs>
                <w:tab w:val="left" w:pos="454"/>
              </w:tabs>
              <w:spacing w:before="0" w:after="0"/>
              <w:rPr>
                <w:lang w:val="en-US"/>
              </w:rPr>
            </w:pPr>
            <w:r>
              <w:rPr>
                <w:lang w:val="en-US"/>
              </w:rPr>
              <w:t>Textual updates in several places.</w:t>
            </w:r>
          </w:p>
          <w:p w14:paraId="4EC0E7E9" w14:textId="77777777" w:rsidR="003258D4" w:rsidRDefault="003258D4" w:rsidP="003258D4">
            <w:pPr>
              <w:pStyle w:val="TabellRad"/>
              <w:tabs>
                <w:tab w:val="left" w:pos="454"/>
              </w:tabs>
              <w:spacing w:before="0" w:after="0"/>
              <w:rPr>
                <w:lang w:val="en-US" w:eastAsia="en-US"/>
              </w:rPr>
            </w:pPr>
            <w:r>
              <w:rPr>
                <w:lang w:val="en-US"/>
              </w:rPr>
              <w:t xml:space="preserve">Added </w:t>
            </w:r>
            <w:r w:rsidRPr="00592328">
              <w:rPr>
                <w:i/>
                <w:lang w:val="en-US" w:eastAsia="en-US"/>
              </w:rPr>
              <w:t>WhoisIPv4Port43</w:t>
            </w:r>
            <w:r>
              <w:rPr>
                <w:i/>
                <w:lang w:val="en-US" w:eastAsia="en-US"/>
              </w:rPr>
              <w:t xml:space="preserve"> </w:t>
            </w:r>
            <w:r>
              <w:rPr>
                <w:lang w:val="en-US" w:eastAsia="en-US"/>
              </w:rPr>
              <w:t>to input table in 15.3.</w:t>
            </w:r>
          </w:p>
          <w:p w14:paraId="2EF612AA" w14:textId="77777777" w:rsidR="003258D4" w:rsidRDefault="003258D4" w:rsidP="003258D4">
            <w:pPr>
              <w:pStyle w:val="TabellRad"/>
              <w:tabs>
                <w:tab w:val="left" w:pos="454"/>
              </w:tabs>
              <w:spacing w:before="0" w:after="0"/>
              <w:rPr>
                <w:lang w:val="en-US" w:eastAsia="en-US"/>
              </w:rPr>
            </w:pPr>
            <w:r>
              <w:rPr>
                <w:lang w:val="en-US" w:eastAsia="en-US"/>
              </w:rPr>
              <w:t>Expanded text in 4.1.</w:t>
            </w:r>
          </w:p>
          <w:p w14:paraId="335F6833" w14:textId="0540814C" w:rsidR="003258D4" w:rsidRDefault="003258D4" w:rsidP="003258D4">
            <w:pPr>
              <w:pStyle w:val="TabellRad"/>
              <w:tabs>
                <w:tab w:val="left" w:pos="454"/>
              </w:tabs>
              <w:spacing w:before="0" w:after="0"/>
              <w:rPr>
                <w:lang w:val="en-US"/>
              </w:rPr>
            </w:pPr>
            <w:r>
              <w:rPr>
                <w:lang w:val="en-US"/>
              </w:rPr>
              <w:t>Updated language regarding DNSSEC in EppDomCreate03 and EppDomUpdate01</w:t>
            </w:r>
            <w:r w:rsidR="007D2E29">
              <w:rPr>
                <w:lang w:val="en-US"/>
              </w:rPr>
              <w:t>.</w:t>
            </w:r>
          </w:p>
        </w:tc>
      </w:tr>
      <w:tr w:rsidR="00617D1A" w:rsidRPr="00055A39" w14:paraId="1DFF5F45" w14:textId="77777777" w:rsidTr="00062D33">
        <w:trPr>
          <w:cantSplit/>
          <w:ins w:id="9" w:author="Författare"/>
        </w:trPr>
        <w:tc>
          <w:tcPr>
            <w:tcW w:w="1472" w:type="dxa"/>
            <w:tcBorders>
              <w:top w:val="single" w:sz="4" w:space="0" w:color="000000"/>
              <w:left w:val="single" w:sz="4" w:space="0" w:color="000000"/>
              <w:bottom w:val="single" w:sz="4" w:space="0" w:color="000000"/>
            </w:tcBorders>
          </w:tcPr>
          <w:p w14:paraId="21F77DE6" w14:textId="77777777" w:rsidR="00617D1A" w:rsidRDefault="009F59FA" w:rsidP="00062D33">
            <w:pPr>
              <w:pStyle w:val="TabellRad"/>
              <w:snapToGrid w:val="0"/>
              <w:rPr>
                <w:ins w:id="10" w:author="Författare"/>
                <w:lang w:val="en-US"/>
              </w:rPr>
            </w:pPr>
            <w:ins w:id="11" w:author="Författare">
              <w:r>
                <w:rPr>
                  <w:lang w:val="en-US"/>
                </w:rPr>
                <w:t>2014-10-10</w:t>
              </w:r>
            </w:ins>
          </w:p>
        </w:tc>
        <w:tc>
          <w:tcPr>
            <w:tcW w:w="1021" w:type="dxa"/>
            <w:tcBorders>
              <w:top w:val="single" w:sz="4" w:space="0" w:color="000000"/>
              <w:left w:val="single" w:sz="4" w:space="0" w:color="000000"/>
              <w:bottom w:val="single" w:sz="4" w:space="0" w:color="000000"/>
            </w:tcBorders>
          </w:tcPr>
          <w:p w14:paraId="2EA5B560" w14:textId="77777777" w:rsidR="00617D1A" w:rsidRDefault="00617D1A" w:rsidP="00227537">
            <w:pPr>
              <w:pStyle w:val="TabellRad"/>
              <w:snapToGrid w:val="0"/>
              <w:jc w:val="center"/>
              <w:rPr>
                <w:ins w:id="12" w:author="Författare"/>
                <w:lang w:val="en-US"/>
              </w:rPr>
            </w:pPr>
            <w:ins w:id="13" w:author="Författare">
              <w:r>
                <w:rPr>
                  <w:lang w:val="en-US"/>
                </w:rPr>
                <w:t>I</w:t>
              </w:r>
            </w:ins>
          </w:p>
        </w:tc>
        <w:tc>
          <w:tcPr>
            <w:tcW w:w="2040" w:type="dxa"/>
            <w:tcBorders>
              <w:top w:val="single" w:sz="4" w:space="0" w:color="000000"/>
              <w:left w:val="single" w:sz="4" w:space="0" w:color="000000"/>
              <w:bottom w:val="single" w:sz="4" w:space="0" w:color="000000"/>
            </w:tcBorders>
          </w:tcPr>
          <w:p w14:paraId="262BFA88" w14:textId="77777777" w:rsidR="00617D1A" w:rsidRPr="00AC4A71" w:rsidRDefault="00617D1A" w:rsidP="00DD3B61">
            <w:pPr>
              <w:pStyle w:val="TabellRad"/>
              <w:snapToGrid w:val="0"/>
              <w:rPr>
                <w:ins w:id="14" w:author="Författare"/>
              </w:rPr>
            </w:pPr>
            <w:ins w:id="15" w:author="Författare">
              <w:r>
                <w:t>Jan Sandström, Mats Dufberg</w:t>
              </w:r>
            </w:ins>
          </w:p>
        </w:tc>
        <w:tc>
          <w:tcPr>
            <w:tcW w:w="5385" w:type="dxa"/>
            <w:tcBorders>
              <w:top w:val="single" w:sz="4" w:space="0" w:color="000000"/>
              <w:left w:val="single" w:sz="4" w:space="0" w:color="000000"/>
              <w:bottom w:val="single" w:sz="4" w:space="0" w:color="000000"/>
              <w:right w:val="single" w:sz="4" w:space="0" w:color="000000"/>
            </w:tcBorders>
          </w:tcPr>
          <w:p w14:paraId="0036FCA7" w14:textId="77777777" w:rsidR="00617D1A" w:rsidRDefault="00617D1A" w:rsidP="00874E30">
            <w:pPr>
              <w:pStyle w:val="TabellRad"/>
              <w:tabs>
                <w:tab w:val="left" w:pos="454"/>
              </w:tabs>
              <w:spacing w:before="0" w:after="0"/>
              <w:rPr>
                <w:ins w:id="16" w:author="Författare"/>
                <w:lang w:val="en-US"/>
              </w:rPr>
            </w:pPr>
            <w:ins w:id="17" w:author="Författare">
              <w:r w:rsidRPr="00055A39">
                <w:rPr>
                  <w:lang w:val="en-US"/>
                </w:rPr>
                <w:t>Adjusting uppercase formatting for consistency.</w:t>
              </w:r>
            </w:ins>
          </w:p>
          <w:p w14:paraId="58874834" w14:textId="77777777" w:rsidR="009F59FA" w:rsidRDefault="009F59FA" w:rsidP="00874E30">
            <w:pPr>
              <w:pStyle w:val="TabellRad"/>
              <w:tabs>
                <w:tab w:val="left" w:pos="454"/>
              </w:tabs>
              <w:spacing w:before="0" w:after="0"/>
              <w:rPr>
                <w:ins w:id="18" w:author="Författare"/>
                <w:lang w:val="en-US"/>
              </w:rPr>
            </w:pPr>
            <w:ins w:id="19" w:author="Författare">
              <w:r>
                <w:rPr>
                  <w:lang w:val="en-US"/>
                </w:rPr>
                <w:t>Corrected errors regarding update command in EPPConUpdate01.</w:t>
              </w:r>
            </w:ins>
          </w:p>
          <w:p w14:paraId="58E9D78F" w14:textId="77777777" w:rsidR="009F59FA" w:rsidRDefault="009F59FA" w:rsidP="00874E30">
            <w:pPr>
              <w:pStyle w:val="TabellRad"/>
              <w:tabs>
                <w:tab w:val="left" w:pos="454"/>
              </w:tabs>
              <w:spacing w:before="0" w:after="0"/>
              <w:rPr>
                <w:ins w:id="20" w:author="Författare"/>
                <w:lang w:val="en-US"/>
              </w:rPr>
            </w:pPr>
            <w:ins w:id="21" w:author="Författare">
              <w:r>
                <w:rPr>
                  <w:lang w:val="en-US"/>
                </w:rPr>
                <w:t xml:space="preserve">Corrected typo in </w:t>
              </w:r>
              <w:r w:rsidRPr="002E2AFD">
                <w:rPr>
                  <w:lang w:val="en-US" w:eastAsia="en-US"/>
                </w:rPr>
                <w:t>EPPDomCreate02</w:t>
              </w:r>
              <w:r>
                <w:rPr>
                  <w:lang w:val="en-US" w:eastAsia="en-US"/>
                </w:rPr>
                <w:t>.</w:t>
              </w:r>
            </w:ins>
          </w:p>
        </w:tc>
      </w:tr>
    </w:tbl>
    <w:p w14:paraId="335F6845" w14:textId="77777777" w:rsidR="00D7192E" w:rsidRDefault="00D7192E">
      <w:pPr>
        <w:suppressAutoHyphens w:val="0"/>
        <w:spacing w:after="200" w:line="276" w:lineRule="auto"/>
        <w:rPr>
          <w:rFonts w:asciiTheme="majorHAnsi" w:hAnsiTheme="majorHAnsi"/>
          <w:sz w:val="32"/>
          <w:lang w:val="en-US"/>
        </w:rPr>
      </w:pPr>
      <w:r>
        <w:rPr>
          <w:rFonts w:asciiTheme="majorHAnsi" w:hAnsiTheme="majorHAnsi"/>
          <w:sz w:val="32"/>
          <w:lang w:val="en-US"/>
        </w:rPr>
        <w:br w:type="page"/>
      </w:r>
    </w:p>
    <w:p w14:paraId="335F6846" w14:textId="77777777" w:rsidR="00930BC8" w:rsidRPr="002E2AFD" w:rsidRDefault="002E0765">
      <w:pPr>
        <w:pStyle w:val="Innehll1"/>
        <w:tabs>
          <w:tab w:val="right" w:leader="dot" w:pos="9911"/>
        </w:tabs>
        <w:rPr>
          <w:lang w:val="en-US"/>
        </w:rPr>
      </w:pPr>
      <w:r w:rsidRPr="002E2AFD">
        <w:rPr>
          <w:lang w:val="en-US"/>
        </w:rPr>
        <w:lastRenderedPageBreak/>
        <w:t xml:space="preserve">List of </w:t>
      </w:r>
      <w:r w:rsidR="00930BC8" w:rsidRPr="002E2AFD">
        <w:rPr>
          <w:lang w:val="en-US"/>
        </w:rPr>
        <w:t>Contents</w:t>
      </w:r>
    </w:p>
    <w:p w14:paraId="335F6847" w14:textId="77777777" w:rsidR="00930BC8" w:rsidRPr="002E2AFD" w:rsidRDefault="00930BC8">
      <w:pPr>
        <w:pStyle w:val="Innehll1"/>
        <w:tabs>
          <w:tab w:val="right" w:leader="dot" w:pos="9911"/>
        </w:tabs>
        <w:rPr>
          <w:lang w:val="en-US"/>
        </w:rPr>
      </w:pPr>
    </w:p>
    <w:p w14:paraId="162A5A2D" w14:textId="77777777" w:rsidR="003258D4" w:rsidRDefault="00735D57">
      <w:pPr>
        <w:pStyle w:val="Innehll1"/>
        <w:tabs>
          <w:tab w:val="left" w:pos="405"/>
          <w:tab w:val="right" w:leader="dot" w:pos="9911"/>
        </w:tabs>
        <w:rPr>
          <w:rFonts w:eastAsiaTheme="minorEastAsia" w:cstheme="minorBidi"/>
          <w:b w:val="0"/>
          <w:bCs w:val="0"/>
          <w:caps w:val="0"/>
          <w:noProof/>
          <w:sz w:val="24"/>
          <w:szCs w:val="24"/>
          <w:lang w:val="en-US" w:eastAsia="ja-JP"/>
        </w:rPr>
      </w:pPr>
      <w:r w:rsidRPr="002E2AFD">
        <w:rPr>
          <w:lang w:val="en-US"/>
        </w:rPr>
        <w:fldChar w:fldCharType="begin"/>
      </w:r>
      <w:r w:rsidR="00930BC8" w:rsidRPr="002E2AFD">
        <w:rPr>
          <w:lang w:val="en-US"/>
        </w:rPr>
        <w:instrText xml:space="preserve"> TOC \o "1-3" \h \z \u </w:instrText>
      </w:r>
      <w:r w:rsidRPr="002E2AFD">
        <w:rPr>
          <w:lang w:val="en-US"/>
        </w:rPr>
        <w:fldChar w:fldCharType="separate"/>
      </w:r>
      <w:r w:rsidR="003258D4">
        <w:rPr>
          <w:noProof/>
        </w:rPr>
        <w:t>1.</w:t>
      </w:r>
      <w:r w:rsidR="003258D4">
        <w:rPr>
          <w:rFonts w:eastAsiaTheme="minorEastAsia" w:cstheme="minorBidi"/>
          <w:b w:val="0"/>
          <w:bCs w:val="0"/>
          <w:caps w:val="0"/>
          <w:noProof/>
          <w:sz w:val="24"/>
          <w:szCs w:val="24"/>
          <w:lang w:val="en-US" w:eastAsia="ja-JP"/>
        </w:rPr>
        <w:tab/>
      </w:r>
      <w:r w:rsidR="003258D4">
        <w:rPr>
          <w:noProof/>
        </w:rPr>
        <w:t>Introduction</w:t>
      </w:r>
      <w:r w:rsidR="003258D4">
        <w:rPr>
          <w:noProof/>
        </w:rPr>
        <w:tab/>
      </w:r>
      <w:r w:rsidR="003258D4">
        <w:rPr>
          <w:noProof/>
        </w:rPr>
        <w:fldChar w:fldCharType="begin"/>
      </w:r>
      <w:r w:rsidR="003258D4">
        <w:rPr>
          <w:noProof/>
        </w:rPr>
        <w:instrText xml:space="preserve"> PAGEREF _Toc241221859 \h </w:instrText>
      </w:r>
      <w:r w:rsidR="003258D4">
        <w:rPr>
          <w:noProof/>
        </w:rPr>
      </w:r>
      <w:r w:rsidR="003258D4">
        <w:rPr>
          <w:noProof/>
        </w:rPr>
        <w:fldChar w:fldCharType="separate"/>
      </w:r>
      <w:r w:rsidR="00E43E95">
        <w:rPr>
          <w:noProof/>
        </w:rPr>
        <w:t>7</w:t>
      </w:r>
      <w:r w:rsidR="003258D4">
        <w:rPr>
          <w:noProof/>
        </w:rPr>
        <w:fldChar w:fldCharType="end"/>
      </w:r>
    </w:p>
    <w:p w14:paraId="71D233B5"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1.1</w:t>
      </w:r>
      <w:r>
        <w:rPr>
          <w:rFonts w:eastAsiaTheme="minorEastAsia" w:cstheme="minorBidi"/>
          <w:smallCaps w:val="0"/>
          <w:noProof/>
          <w:sz w:val="24"/>
          <w:szCs w:val="24"/>
          <w:lang w:val="en-US" w:eastAsia="ja-JP"/>
        </w:rPr>
        <w:tab/>
      </w:r>
      <w:r>
        <w:rPr>
          <w:noProof/>
        </w:rPr>
        <w:t>Scope</w:t>
      </w:r>
      <w:r>
        <w:rPr>
          <w:noProof/>
        </w:rPr>
        <w:tab/>
      </w:r>
      <w:r>
        <w:rPr>
          <w:noProof/>
        </w:rPr>
        <w:fldChar w:fldCharType="begin"/>
      </w:r>
      <w:r>
        <w:rPr>
          <w:noProof/>
        </w:rPr>
        <w:instrText xml:space="preserve"> PAGEREF _Toc241221860 \h </w:instrText>
      </w:r>
      <w:r>
        <w:rPr>
          <w:noProof/>
        </w:rPr>
      </w:r>
      <w:r>
        <w:rPr>
          <w:noProof/>
        </w:rPr>
        <w:fldChar w:fldCharType="separate"/>
      </w:r>
      <w:r w:rsidR="00E43E95">
        <w:rPr>
          <w:noProof/>
        </w:rPr>
        <w:t>7</w:t>
      </w:r>
      <w:r>
        <w:rPr>
          <w:noProof/>
        </w:rPr>
        <w:fldChar w:fldCharType="end"/>
      </w:r>
    </w:p>
    <w:p w14:paraId="28168BE9"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1.2</w:t>
      </w:r>
      <w:r>
        <w:rPr>
          <w:rFonts w:eastAsiaTheme="minorEastAsia" w:cstheme="minorBidi"/>
          <w:smallCaps w:val="0"/>
          <w:noProof/>
          <w:sz w:val="24"/>
          <w:szCs w:val="24"/>
          <w:lang w:val="en-US" w:eastAsia="ja-JP"/>
        </w:rPr>
        <w:tab/>
      </w:r>
      <w:r>
        <w:rPr>
          <w:noProof/>
        </w:rPr>
        <w:t>References</w:t>
      </w:r>
      <w:r>
        <w:rPr>
          <w:noProof/>
        </w:rPr>
        <w:tab/>
      </w:r>
      <w:r>
        <w:rPr>
          <w:noProof/>
        </w:rPr>
        <w:fldChar w:fldCharType="begin"/>
      </w:r>
      <w:r>
        <w:rPr>
          <w:noProof/>
        </w:rPr>
        <w:instrText xml:space="preserve"> PAGEREF _Toc241221861 \h </w:instrText>
      </w:r>
      <w:r>
        <w:rPr>
          <w:noProof/>
        </w:rPr>
      </w:r>
      <w:r>
        <w:rPr>
          <w:noProof/>
        </w:rPr>
        <w:fldChar w:fldCharType="separate"/>
      </w:r>
      <w:r w:rsidR="00E43E95">
        <w:rPr>
          <w:noProof/>
        </w:rPr>
        <w:t>7</w:t>
      </w:r>
      <w:r>
        <w:rPr>
          <w:noProof/>
        </w:rPr>
        <w:fldChar w:fldCharType="end"/>
      </w:r>
    </w:p>
    <w:p w14:paraId="04022584" w14:textId="77777777" w:rsidR="003258D4" w:rsidRDefault="003258D4">
      <w:pPr>
        <w:pStyle w:val="Innehll3"/>
        <w:tabs>
          <w:tab w:val="left" w:pos="1117"/>
          <w:tab w:val="right" w:leader="dot" w:pos="9911"/>
        </w:tabs>
        <w:rPr>
          <w:rFonts w:eastAsiaTheme="minorEastAsia" w:cstheme="minorBidi"/>
          <w:i w:val="0"/>
          <w:iCs w:val="0"/>
          <w:noProof/>
          <w:sz w:val="24"/>
          <w:szCs w:val="24"/>
          <w:lang w:val="en-US" w:eastAsia="ja-JP"/>
        </w:rPr>
      </w:pPr>
      <w:r>
        <w:rPr>
          <w:noProof/>
        </w:rPr>
        <w:t>1.2.1</w:t>
      </w:r>
      <w:r>
        <w:rPr>
          <w:rFonts w:eastAsiaTheme="minorEastAsia" w:cstheme="minorBidi"/>
          <w:i w:val="0"/>
          <w:iCs w:val="0"/>
          <w:noProof/>
          <w:sz w:val="24"/>
          <w:szCs w:val="24"/>
          <w:lang w:val="en-US" w:eastAsia="ja-JP"/>
        </w:rPr>
        <w:tab/>
      </w:r>
      <w:r>
        <w:rPr>
          <w:noProof/>
        </w:rPr>
        <w:t>External</w:t>
      </w:r>
      <w:r>
        <w:rPr>
          <w:noProof/>
        </w:rPr>
        <w:tab/>
      </w:r>
      <w:r>
        <w:rPr>
          <w:noProof/>
        </w:rPr>
        <w:fldChar w:fldCharType="begin"/>
      </w:r>
      <w:r>
        <w:rPr>
          <w:noProof/>
        </w:rPr>
        <w:instrText xml:space="preserve"> PAGEREF _Toc241221862 \h </w:instrText>
      </w:r>
      <w:r>
        <w:rPr>
          <w:noProof/>
        </w:rPr>
      </w:r>
      <w:r>
        <w:rPr>
          <w:noProof/>
        </w:rPr>
        <w:fldChar w:fldCharType="separate"/>
      </w:r>
      <w:r w:rsidR="00E43E95">
        <w:rPr>
          <w:noProof/>
        </w:rPr>
        <w:t>7</w:t>
      </w:r>
      <w:r>
        <w:rPr>
          <w:noProof/>
        </w:rPr>
        <w:fldChar w:fldCharType="end"/>
      </w:r>
    </w:p>
    <w:p w14:paraId="6165F173" w14:textId="77777777" w:rsidR="003258D4" w:rsidRDefault="003258D4">
      <w:pPr>
        <w:pStyle w:val="Innehll3"/>
        <w:tabs>
          <w:tab w:val="left" w:pos="1117"/>
          <w:tab w:val="right" w:leader="dot" w:pos="9911"/>
        </w:tabs>
        <w:rPr>
          <w:rFonts w:eastAsiaTheme="minorEastAsia" w:cstheme="minorBidi"/>
          <w:i w:val="0"/>
          <w:iCs w:val="0"/>
          <w:noProof/>
          <w:sz w:val="24"/>
          <w:szCs w:val="24"/>
          <w:lang w:val="en-US" w:eastAsia="ja-JP"/>
        </w:rPr>
      </w:pPr>
      <w:r>
        <w:rPr>
          <w:noProof/>
        </w:rPr>
        <w:t>1.2.2</w:t>
      </w:r>
      <w:r>
        <w:rPr>
          <w:rFonts w:eastAsiaTheme="minorEastAsia" w:cstheme="minorBidi"/>
          <w:i w:val="0"/>
          <w:iCs w:val="0"/>
          <w:noProof/>
          <w:sz w:val="24"/>
          <w:szCs w:val="24"/>
          <w:lang w:val="en-US" w:eastAsia="ja-JP"/>
        </w:rPr>
        <w:tab/>
      </w:r>
      <w:r>
        <w:rPr>
          <w:noProof/>
        </w:rPr>
        <w:t>Internal</w:t>
      </w:r>
      <w:r>
        <w:rPr>
          <w:noProof/>
        </w:rPr>
        <w:tab/>
      </w:r>
      <w:r>
        <w:rPr>
          <w:noProof/>
        </w:rPr>
        <w:fldChar w:fldCharType="begin"/>
      </w:r>
      <w:r>
        <w:rPr>
          <w:noProof/>
        </w:rPr>
        <w:instrText xml:space="preserve"> PAGEREF _Toc241221863 \h </w:instrText>
      </w:r>
      <w:r>
        <w:rPr>
          <w:noProof/>
        </w:rPr>
      </w:r>
      <w:r>
        <w:rPr>
          <w:noProof/>
        </w:rPr>
        <w:fldChar w:fldCharType="separate"/>
      </w:r>
      <w:r w:rsidR="00E43E95">
        <w:rPr>
          <w:noProof/>
        </w:rPr>
        <w:t>7</w:t>
      </w:r>
      <w:r>
        <w:rPr>
          <w:noProof/>
        </w:rPr>
        <w:fldChar w:fldCharType="end"/>
      </w:r>
    </w:p>
    <w:p w14:paraId="1EECA0F8" w14:textId="77777777" w:rsidR="003258D4" w:rsidRDefault="003258D4">
      <w:pPr>
        <w:pStyle w:val="Innehll3"/>
        <w:tabs>
          <w:tab w:val="left" w:pos="1117"/>
          <w:tab w:val="right" w:leader="dot" w:pos="9911"/>
        </w:tabs>
        <w:rPr>
          <w:rFonts w:eastAsiaTheme="minorEastAsia" w:cstheme="minorBidi"/>
          <w:i w:val="0"/>
          <w:iCs w:val="0"/>
          <w:noProof/>
          <w:sz w:val="24"/>
          <w:szCs w:val="24"/>
          <w:lang w:val="en-US" w:eastAsia="ja-JP"/>
        </w:rPr>
      </w:pPr>
      <w:r>
        <w:rPr>
          <w:noProof/>
        </w:rPr>
        <w:t>1.2.3</w:t>
      </w:r>
      <w:r>
        <w:rPr>
          <w:rFonts w:eastAsiaTheme="minorEastAsia" w:cstheme="minorBidi"/>
          <w:i w:val="0"/>
          <w:iCs w:val="0"/>
          <w:noProof/>
          <w:sz w:val="24"/>
          <w:szCs w:val="24"/>
          <w:lang w:val="en-US" w:eastAsia="ja-JP"/>
        </w:rPr>
        <w:tab/>
      </w:r>
      <w:r>
        <w:rPr>
          <w:noProof/>
        </w:rPr>
        <w:t>Document Hierarchy</w:t>
      </w:r>
      <w:r>
        <w:rPr>
          <w:noProof/>
        </w:rPr>
        <w:tab/>
      </w:r>
      <w:r>
        <w:rPr>
          <w:noProof/>
        </w:rPr>
        <w:fldChar w:fldCharType="begin"/>
      </w:r>
      <w:r>
        <w:rPr>
          <w:noProof/>
        </w:rPr>
        <w:instrText xml:space="preserve"> PAGEREF _Toc241221864 \h </w:instrText>
      </w:r>
      <w:r>
        <w:rPr>
          <w:noProof/>
        </w:rPr>
      </w:r>
      <w:r>
        <w:rPr>
          <w:noProof/>
        </w:rPr>
        <w:fldChar w:fldCharType="separate"/>
      </w:r>
      <w:r w:rsidR="00E43E95">
        <w:rPr>
          <w:noProof/>
        </w:rPr>
        <w:t>7</w:t>
      </w:r>
      <w:r>
        <w:rPr>
          <w:noProof/>
        </w:rPr>
        <w:fldChar w:fldCharType="end"/>
      </w:r>
    </w:p>
    <w:p w14:paraId="76E81BEA"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1.3</w:t>
      </w:r>
      <w:r>
        <w:rPr>
          <w:rFonts w:eastAsiaTheme="minorEastAsia" w:cstheme="minorBidi"/>
          <w:smallCaps w:val="0"/>
          <w:noProof/>
          <w:sz w:val="24"/>
          <w:szCs w:val="24"/>
          <w:lang w:val="en-US" w:eastAsia="ja-JP"/>
        </w:rPr>
        <w:tab/>
      </w:r>
      <w:r>
        <w:rPr>
          <w:noProof/>
        </w:rPr>
        <w:t>Context</w:t>
      </w:r>
      <w:r>
        <w:rPr>
          <w:noProof/>
        </w:rPr>
        <w:tab/>
      </w:r>
      <w:r>
        <w:rPr>
          <w:noProof/>
        </w:rPr>
        <w:fldChar w:fldCharType="begin"/>
      </w:r>
      <w:r>
        <w:rPr>
          <w:noProof/>
        </w:rPr>
        <w:instrText xml:space="preserve"> PAGEREF _Toc241221865 \h </w:instrText>
      </w:r>
      <w:r>
        <w:rPr>
          <w:noProof/>
        </w:rPr>
      </w:r>
      <w:r>
        <w:rPr>
          <w:noProof/>
        </w:rPr>
        <w:fldChar w:fldCharType="separate"/>
      </w:r>
      <w:r w:rsidR="00E43E95">
        <w:rPr>
          <w:noProof/>
        </w:rPr>
        <w:t>7</w:t>
      </w:r>
      <w:r>
        <w:rPr>
          <w:noProof/>
        </w:rPr>
        <w:fldChar w:fldCharType="end"/>
      </w:r>
    </w:p>
    <w:p w14:paraId="4183C756"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1.4</w:t>
      </w:r>
      <w:r>
        <w:rPr>
          <w:rFonts w:eastAsiaTheme="minorEastAsia" w:cstheme="minorBidi"/>
          <w:smallCaps w:val="0"/>
          <w:noProof/>
          <w:sz w:val="24"/>
          <w:szCs w:val="24"/>
          <w:lang w:val="en-US" w:eastAsia="ja-JP"/>
        </w:rPr>
        <w:tab/>
      </w:r>
      <w:r>
        <w:rPr>
          <w:noProof/>
        </w:rPr>
        <w:t>Notation for description</w:t>
      </w:r>
      <w:r>
        <w:rPr>
          <w:noProof/>
        </w:rPr>
        <w:tab/>
      </w:r>
      <w:r>
        <w:rPr>
          <w:noProof/>
        </w:rPr>
        <w:fldChar w:fldCharType="begin"/>
      </w:r>
      <w:r>
        <w:rPr>
          <w:noProof/>
        </w:rPr>
        <w:instrText xml:space="preserve"> PAGEREF _Toc241221866 \h </w:instrText>
      </w:r>
      <w:r>
        <w:rPr>
          <w:noProof/>
        </w:rPr>
      </w:r>
      <w:r>
        <w:rPr>
          <w:noProof/>
        </w:rPr>
        <w:fldChar w:fldCharType="separate"/>
      </w:r>
      <w:r w:rsidR="00E43E95">
        <w:rPr>
          <w:noProof/>
        </w:rPr>
        <w:t>8</w:t>
      </w:r>
      <w:r>
        <w:rPr>
          <w:noProof/>
        </w:rPr>
        <w:fldChar w:fldCharType="end"/>
      </w:r>
    </w:p>
    <w:p w14:paraId="7782F44C" w14:textId="77777777" w:rsidR="003258D4" w:rsidRDefault="003258D4">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2.</w:t>
      </w:r>
      <w:r>
        <w:rPr>
          <w:rFonts w:eastAsiaTheme="minorEastAsia" w:cstheme="minorBidi"/>
          <w:b w:val="0"/>
          <w:bCs w:val="0"/>
          <w:caps w:val="0"/>
          <w:noProof/>
          <w:sz w:val="24"/>
          <w:szCs w:val="24"/>
          <w:lang w:val="en-US" w:eastAsia="ja-JP"/>
        </w:rPr>
        <w:tab/>
      </w:r>
      <w:r>
        <w:rPr>
          <w:noProof/>
        </w:rPr>
        <w:t>EPP Conn Test</w:t>
      </w:r>
      <w:r>
        <w:rPr>
          <w:noProof/>
        </w:rPr>
        <w:tab/>
      </w:r>
      <w:r>
        <w:rPr>
          <w:noProof/>
        </w:rPr>
        <w:fldChar w:fldCharType="begin"/>
      </w:r>
      <w:r>
        <w:rPr>
          <w:noProof/>
        </w:rPr>
        <w:instrText xml:space="preserve"> PAGEREF _Toc241221867 \h </w:instrText>
      </w:r>
      <w:r>
        <w:rPr>
          <w:noProof/>
        </w:rPr>
      </w:r>
      <w:r>
        <w:rPr>
          <w:noProof/>
        </w:rPr>
        <w:fldChar w:fldCharType="separate"/>
      </w:r>
      <w:r w:rsidR="00E43E95">
        <w:rPr>
          <w:noProof/>
        </w:rPr>
        <w:t>9</w:t>
      </w:r>
      <w:r>
        <w:rPr>
          <w:noProof/>
        </w:rPr>
        <w:fldChar w:fldCharType="end"/>
      </w:r>
    </w:p>
    <w:p w14:paraId="75E30171"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2.1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_Toc241221868 \h </w:instrText>
      </w:r>
      <w:r>
        <w:rPr>
          <w:noProof/>
        </w:rPr>
      </w:r>
      <w:r>
        <w:rPr>
          <w:noProof/>
        </w:rPr>
        <w:fldChar w:fldCharType="separate"/>
      </w:r>
      <w:r w:rsidR="00E43E95">
        <w:rPr>
          <w:noProof/>
        </w:rPr>
        <w:t>9</w:t>
      </w:r>
      <w:r>
        <w:rPr>
          <w:noProof/>
        </w:rPr>
        <w:fldChar w:fldCharType="end"/>
      </w:r>
    </w:p>
    <w:p w14:paraId="20BB3361"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2.2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_Toc241221869 \h </w:instrText>
      </w:r>
      <w:r>
        <w:rPr>
          <w:noProof/>
        </w:rPr>
      </w:r>
      <w:r>
        <w:rPr>
          <w:noProof/>
        </w:rPr>
        <w:fldChar w:fldCharType="separate"/>
      </w:r>
      <w:r w:rsidR="00E43E95">
        <w:rPr>
          <w:noProof/>
        </w:rPr>
        <w:t>9</w:t>
      </w:r>
      <w:r>
        <w:rPr>
          <w:noProof/>
        </w:rPr>
        <w:fldChar w:fldCharType="end"/>
      </w:r>
    </w:p>
    <w:p w14:paraId="48AED64C"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2.3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_Toc241221870 \h </w:instrText>
      </w:r>
      <w:r>
        <w:rPr>
          <w:noProof/>
        </w:rPr>
      </w:r>
      <w:r>
        <w:rPr>
          <w:noProof/>
        </w:rPr>
        <w:fldChar w:fldCharType="separate"/>
      </w:r>
      <w:r w:rsidR="00E43E95">
        <w:rPr>
          <w:noProof/>
        </w:rPr>
        <w:t>9</w:t>
      </w:r>
      <w:r>
        <w:rPr>
          <w:noProof/>
        </w:rPr>
        <w:fldChar w:fldCharType="end"/>
      </w:r>
    </w:p>
    <w:p w14:paraId="765FF514"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2.4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_Toc241221871 \h </w:instrText>
      </w:r>
      <w:r>
        <w:rPr>
          <w:noProof/>
        </w:rPr>
      </w:r>
      <w:r>
        <w:rPr>
          <w:noProof/>
        </w:rPr>
        <w:fldChar w:fldCharType="separate"/>
      </w:r>
      <w:r w:rsidR="00E43E95">
        <w:rPr>
          <w:noProof/>
        </w:rPr>
        <w:t>9</w:t>
      </w:r>
      <w:r>
        <w:rPr>
          <w:noProof/>
        </w:rPr>
        <w:fldChar w:fldCharType="end"/>
      </w:r>
    </w:p>
    <w:p w14:paraId="5A49E771"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2.5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_Toc241221872 \h </w:instrText>
      </w:r>
      <w:r>
        <w:rPr>
          <w:noProof/>
        </w:rPr>
      </w:r>
      <w:r>
        <w:rPr>
          <w:noProof/>
        </w:rPr>
        <w:fldChar w:fldCharType="separate"/>
      </w:r>
      <w:r w:rsidR="00E43E95">
        <w:rPr>
          <w:noProof/>
        </w:rPr>
        <w:t>10</w:t>
      </w:r>
      <w:r>
        <w:rPr>
          <w:noProof/>
        </w:rPr>
        <w:fldChar w:fldCharType="end"/>
      </w:r>
    </w:p>
    <w:p w14:paraId="6040B889"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2.6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_Toc241221873 \h </w:instrText>
      </w:r>
      <w:r>
        <w:rPr>
          <w:noProof/>
        </w:rPr>
      </w:r>
      <w:r>
        <w:rPr>
          <w:noProof/>
        </w:rPr>
        <w:fldChar w:fldCharType="separate"/>
      </w:r>
      <w:r w:rsidR="00E43E95">
        <w:rPr>
          <w:noProof/>
        </w:rPr>
        <w:t>10</w:t>
      </w:r>
      <w:r>
        <w:rPr>
          <w:noProof/>
        </w:rPr>
        <w:fldChar w:fldCharType="end"/>
      </w:r>
    </w:p>
    <w:p w14:paraId="2DF43B7C"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2.7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_Toc241221874 \h </w:instrText>
      </w:r>
      <w:r>
        <w:rPr>
          <w:noProof/>
        </w:rPr>
      </w:r>
      <w:r>
        <w:rPr>
          <w:noProof/>
        </w:rPr>
        <w:fldChar w:fldCharType="separate"/>
      </w:r>
      <w:r w:rsidR="00E43E95">
        <w:rPr>
          <w:noProof/>
        </w:rPr>
        <w:t>10</w:t>
      </w:r>
      <w:r>
        <w:rPr>
          <w:noProof/>
        </w:rPr>
        <w:fldChar w:fldCharType="end"/>
      </w:r>
    </w:p>
    <w:p w14:paraId="0D9AC41D"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2.8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_Toc241221875 \h </w:instrText>
      </w:r>
      <w:r>
        <w:rPr>
          <w:noProof/>
        </w:rPr>
      </w:r>
      <w:r>
        <w:rPr>
          <w:noProof/>
        </w:rPr>
        <w:fldChar w:fldCharType="separate"/>
      </w:r>
      <w:r w:rsidR="00E43E95">
        <w:rPr>
          <w:noProof/>
        </w:rPr>
        <w:t>10</w:t>
      </w:r>
      <w:r>
        <w:rPr>
          <w:noProof/>
        </w:rPr>
        <w:fldChar w:fldCharType="end"/>
      </w:r>
    </w:p>
    <w:p w14:paraId="05624BA1" w14:textId="77777777" w:rsidR="003258D4" w:rsidRDefault="003258D4">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3.</w:t>
      </w:r>
      <w:r>
        <w:rPr>
          <w:rFonts w:eastAsiaTheme="minorEastAsia" w:cstheme="minorBidi"/>
          <w:b w:val="0"/>
          <w:bCs w:val="0"/>
          <w:caps w:val="0"/>
          <w:noProof/>
          <w:sz w:val="24"/>
          <w:szCs w:val="24"/>
          <w:lang w:val="en-US" w:eastAsia="ja-JP"/>
        </w:rPr>
        <w:tab/>
      </w:r>
      <w:r>
        <w:rPr>
          <w:noProof/>
        </w:rPr>
        <w:t>EPP Domain Create 01</w:t>
      </w:r>
      <w:r>
        <w:rPr>
          <w:noProof/>
        </w:rPr>
        <w:tab/>
      </w:r>
      <w:r>
        <w:rPr>
          <w:noProof/>
        </w:rPr>
        <w:fldChar w:fldCharType="begin"/>
      </w:r>
      <w:r>
        <w:rPr>
          <w:noProof/>
        </w:rPr>
        <w:instrText xml:space="preserve"> PAGEREF _Toc241221876 \h </w:instrText>
      </w:r>
      <w:r>
        <w:rPr>
          <w:noProof/>
        </w:rPr>
      </w:r>
      <w:r>
        <w:rPr>
          <w:noProof/>
        </w:rPr>
        <w:fldChar w:fldCharType="separate"/>
      </w:r>
      <w:r w:rsidR="00E43E95">
        <w:rPr>
          <w:noProof/>
        </w:rPr>
        <w:t>11</w:t>
      </w:r>
      <w:r>
        <w:rPr>
          <w:noProof/>
        </w:rPr>
        <w:fldChar w:fldCharType="end"/>
      </w:r>
    </w:p>
    <w:p w14:paraId="26FC10B8"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3.1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_Toc241221877 \h </w:instrText>
      </w:r>
      <w:r>
        <w:rPr>
          <w:noProof/>
        </w:rPr>
      </w:r>
      <w:r>
        <w:rPr>
          <w:noProof/>
        </w:rPr>
        <w:fldChar w:fldCharType="separate"/>
      </w:r>
      <w:r w:rsidR="00E43E95">
        <w:rPr>
          <w:noProof/>
        </w:rPr>
        <w:t>11</w:t>
      </w:r>
      <w:r>
        <w:rPr>
          <w:noProof/>
        </w:rPr>
        <w:fldChar w:fldCharType="end"/>
      </w:r>
    </w:p>
    <w:p w14:paraId="2F1A2349"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3.2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_Toc241221878 \h </w:instrText>
      </w:r>
      <w:r>
        <w:rPr>
          <w:noProof/>
        </w:rPr>
      </w:r>
      <w:r>
        <w:rPr>
          <w:noProof/>
        </w:rPr>
        <w:fldChar w:fldCharType="separate"/>
      </w:r>
      <w:r w:rsidR="00E43E95">
        <w:rPr>
          <w:noProof/>
        </w:rPr>
        <w:t>11</w:t>
      </w:r>
      <w:r>
        <w:rPr>
          <w:noProof/>
        </w:rPr>
        <w:fldChar w:fldCharType="end"/>
      </w:r>
    </w:p>
    <w:p w14:paraId="18C86317"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3.3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_Toc241221879 \h </w:instrText>
      </w:r>
      <w:r>
        <w:rPr>
          <w:noProof/>
        </w:rPr>
      </w:r>
      <w:r>
        <w:rPr>
          <w:noProof/>
        </w:rPr>
        <w:fldChar w:fldCharType="separate"/>
      </w:r>
      <w:r w:rsidR="00E43E95">
        <w:rPr>
          <w:noProof/>
        </w:rPr>
        <w:t>11</w:t>
      </w:r>
      <w:r>
        <w:rPr>
          <w:noProof/>
        </w:rPr>
        <w:fldChar w:fldCharType="end"/>
      </w:r>
    </w:p>
    <w:p w14:paraId="5A8E2C57"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3.4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_Toc241221880 \h </w:instrText>
      </w:r>
      <w:r>
        <w:rPr>
          <w:noProof/>
        </w:rPr>
      </w:r>
      <w:r>
        <w:rPr>
          <w:noProof/>
        </w:rPr>
        <w:fldChar w:fldCharType="separate"/>
      </w:r>
      <w:r w:rsidR="00E43E95">
        <w:rPr>
          <w:noProof/>
        </w:rPr>
        <w:t>12</w:t>
      </w:r>
      <w:r>
        <w:rPr>
          <w:noProof/>
        </w:rPr>
        <w:fldChar w:fldCharType="end"/>
      </w:r>
    </w:p>
    <w:p w14:paraId="1B47EE48"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3.5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_Toc241221881 \h </w:instrText>
      </w:r>
      <w:r>
        <w:rPr>
          <w:noProof/>
        </w:rPr>
      </w:r>
      <w:r>
        <w:rPr>
          <w:noProof/>
        </w:rPr>
        <w:fldChar w:fldCharType="separate"/>
      </w:r>
      <w:r w:rsidR="00E43E95">
        <w:rPr>
          <w:noProof/>
        </w:rPr>
        <w:t>12</w:t>
      </w:r>
      <w:r>
        <w:rPr>
          <w:noProof/>
        </w:rPr>
        <w:fldChar w:fldCharType="end"/>
      </w:r>
    </w:p>
    <w:p w14:paraId="318D107B"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3.6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_Toc241221882 \h </w:instrText>
      </w:r>
      <w:r>
        <w:rPr>
          <w:noProof/>
        </w:rPr>
      </w:r>
      <w:r>
        <w:rPr>
          <w:noProof/>
        </w:rPr>
        <w:fldChar w:fldCharType="separate"/>
      </w:r>
      <w:r w:rsidR="00E43E95">
        <w:rPr>
          <w:noProof/>
        </w:rPr>
        <w:t>12</w:t>
      </w:r>
      <w:r>
        <w:rPr>
          <w:noProof/>
        </w:rPr>
        <w:fldChar w:fldCharType="end"/>
      </w:r>
    </w:p>
    <w:p w14:paraId="0BBE0DBD"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3.7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_Toc241221883 \h </w:instrText>
      </w:r>
      <w:r>
        <w:rPr>
          <w:noProof/>
        </w:rPr>
      </w:r>
      <w:r>
        <w:rPr>
          <w:noProof/>
        </w:rPr>
        <w:fldChar w:fldCharType="separate"/>
      </w:r>
      <w:r w:rsidR="00E43E95">
        <w:rPr>
          <w:noProof/>
        </w:rPr>
        <w:t>12</w:t>
      </w:r>
      <w:r>
        <w:rPr>
          <w:noProof/>
        </w:rPr>
        <w:fldChar w:fldCharType="end"/>
      </w:r>
    </w:p>
    <w:p w14:paraId="1521B0FA"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3.8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_Toc241221884 \h </w:instrText>
      </w:r>
      <w:r>
        <w:rPr>
          <w:noProof/>
        </w:rPr>
      </w:r>
      <w:r>
        <w:rPr>
          <w:noProof/>
        </w:rPr>
        <w:fldChar w:fldCharType="separate"/>
      </w:r>
      <w:r w:rsidR="00E43E95">
        <w:rPr>
          <w:noProof/>
        </w:rPr>
        <w:t>12</w:t>
      </w:r>
      <w:r>
        <w:rPr>
          <w:noProof/>
        </w:rPr>
        <w:fldChar w:fldCharType="end"/>
      </w:r>
    </w:p>
    <w:p w14:paraId="488F2BD4" w14:textId="77777777" w:rsidR="003258D4" w:rsidRDefault="003258D4">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4.</w:t>
      </w:r>
      <w:r>
        <w:rPr>
          <w:rFonts w:eastAsiaTheme="minorEastAsia" w:cstheme="minorBidi"/>
          <w:b w:val="0"/>
          <w:bCs w:val="0"/>
          <w:caps w:val="0"/>
          <w:noProof/>
          <w:sz w:val="24"/>
          <w:szCs w:val="24"/>
          <w:lang w:val="en-US" w:eastAsia="ja-JP"/>
        </w:rPr>
        <w:tab/>
      </w:r>
      <w:r>
        <w:rPr>
          <w:noProof/>
        </w:rPr>
        <w:t>EPP Domain Create 02</w:t>
      </w:r>
      <w:r>
        <w:rPr>
          <w:noProof/>
        </w:rPr>
        <w:tab/>
      </w:r>
      <w:r>
        <w:rPr>
          <w:noProof/>
        </w:rPr>
        <w:fldChar w:fldCharType="begin"/>
      </w:r>
      <w:r>
        <w:rPr>
          <w:noProof/>
        </w:rPr>
        <w:instrText xml:space="preserve"> PAGEREF _Toc241221885 \h </w:instrText>
      </w:r>
      <w:r>
        <w:rPr>
          <w:noProof/>
        </w:rPr>
      </w:r>
      <w:r>
        <w:rPr>
          <w:noProof/>
        </w:rPr>
        <w:fldChar w:fldCharType="separate"/>
      </w:r>
      <w:r w:rsidR="00E43E95">
        <w:rPr>
          <w:noProof/>
        </w:rPr>
        <w:t>14</w:t>
      </w:r>
      <w:r>
        <w:rPr>
          <w:noProof/>
        </w:rPr>
        <w:fldChar w:fldCharType="end"/>
      </w:r>
    </w:p>
    <w:p w14:paraId="37914905"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4.1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_Toc241221886 \h </w:instrText>
      </w:r>
      <w:r>
        <w:rPr>
          <w:noProof/>
        </w:rPr>
      </w:r>
      <w:r>
        <w:rPr>
          <w:noProof/>
        </w:rPr>
        <w:fldChar w:fldCharType="separate"/>
      </w:r>
      <w:r w:rsidR="00E43E95">
        <w:rPr>
          <w:noProof/>
        </w:rPr>
        <w:t>14</w:t>
      </w:r>
      <w:r>
        <w:rPr>
          <w:noProof/>
        </w:rPr>
        <w:fldChar w:fldCharType="end"/>
      </w:r>
    </w:p>
    <w:p w14:paraId="5BAB18F6"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4.2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_Toc241221887 \h </w:instrText>
      </w:r>
      <w:r>
        <w:rPr>
          <w:noProof/>
        </w:rPr>
      </w:r>
      <w:r>
        <w:rPr>
          <w:noProof/>
        </w:rPr>
        <w:fldChar w:fldCharType="separate"/>
      </w:r>
      <w:r w:rsidR="00E43E95">
        <w:rPr>
          <w:noProof/>
        </w:rPr>
        <w:t>14</w:t>
      </w:r>
      <w:r>
        <w:rPr>
          <w:noProof/>
        </w:rPr>
        <w:fldChar w:fldCharType="end"/>
      </w:r>
    </w:p>
    <w:p w14:paraId="4DE96E88"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4.3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_Toc241221888 \h </w:instrText>
      </w:r>
      <w:r>
        <w:rPr>
          <w:noProof/>
        </w:rPr>
      </w:r>
      <w:r>
        <w:rPr>
          <w:noProof/>
        </w:rPr>
        <w:fldChar w:fldCharType="separate"/>
      </w:r>
      <w:r w:rsidR="00E43E95">
        <w:rPr>
          <w:noProof/>
        </w:rPr>
        <w:t>14</w:t>
      </w:r>
      <w:r>
        <w:rPr>
          <w:noProof/>
        </w:rPr>
        <w:fldChar w:fldCharType="end"/>
      </w:r>
    </w:p>
    <w:p w14:paraId="0F423718"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4.4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_Toc241221889 \h </w:instrText>
      </w:r>
      <w:r>
        <w:rPr>
          <w:noProof/>
        </w:rPr>
      </w:r>
      <w:r>
        <w:rPr>
          <w:noProof/>
        </w:rPr>
        <w:fldChar w:fldCharType="separate"/>
      </w:r>
      <w:r w:rsidR="00E43E95">
        <w:rPr>
          <w:noProof/>
        </w:rPr>
        <w:t>15</w:t>
      </w:r>
      <w:r>
        <w:rPr>
          <w:noProof/>
        </w:rPr>
        <w:fldChar w:fldCharType="end"/>
      </w:r>
    </w:p>
    <w:p w14:paraId="7A484578"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4.5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_Toc241221890 \h </w:instrText>
      </w:r>
      <w:r>
        <w:rPr>
          <w:noProof/>
        </w:rPr>
      </w:r>
      <w:r>
        <w:rPr>
          <w:noProof/>
        </w:rPr>
        <w:fldChar w:fldCharType="separate"/>
      </w:r>
      <w:r w:rsidR="00E43E95">
        <w:rPr>
          <w:noProof/>
        </w:rPr>
        <w:t>15</w:t>
      </w:r>
      <w:r>
        <w:rPr>
          <w:noProof/>
        </w:rPr>
        <w:fldChar w:fldCharType="end"/>
      </w:r>
    </w:p>
    <w:p w14:paraId="419DFDD0"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4.6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_Toc241221891 \h </w:instrText>
      </w:r>
      <w:r>
        <w:rPr>
          <w:noProof/>
        </w:rPr>
      </w:r>
      <w:r>
        <w:rPr>
          <w:noProof/>
        </w:rPr>
        <w:fldChar w:fldCharType="separate"/>
      </w:r>
      <w:r w:rsidR="00E43E95">
        <w:rPr>
          <w:noProof/>
        </w:rPr>
        <w:t>15</w:t>
      </w:r>
      <w:r>
        <w:rPr>
          <w:noProof/>
        </w:rPr>
        <w:fldChar w:fldCharType="end"/>
      </w:r>
    </w:p>
    <w:p w14:paraId="651ED9B8"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4.7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_Toc241221892 \h </w:instrText>
      </w:r>
      <w:r>
        <w:rPr>
          <w:noProof/>
        </w:rPr>
      </w:r>
      <w:r>
        <w:rPr>
          <w:noProof/>
        </w:rPr>
        <w:fldChar w:fldCharType="separate"/>
      </w:r>
      <w:r w:rsidR="00E43E95">
        <w:rPr>
          <w:noProof/>
        </w:rPr>
        <w:t>15</w:t>
      </w:r>
      <w:r>
        <w:rPr>
          <w:noProof/>
        </w:rPr>
        <w:fldChar w:fldCharType="end"/>
      </w:r>
    </w:p>
    <w:p w14:paraId="6B935AC8"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4.8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_Toc241221893 \h </w:instrText>
      </w:r>
      <w:r>
        <w:rPr>
          <w:noProof/>
        </w:rPr>
      </w:r>
      <w:r>
        <w:rPr>
          <w:noProof/>
        </w:rPr>
        <w:fldChar w:fldCharType="separate"/>
      </w:r>
      <w:r w:rsidR="00E43E95">
        <w:rPr>
          <w:noProof/>
        </w:rPr>
        <w:t>16</w:t>
      </w:r>
      <w:r>
        <w:rPr>
          <w:noProof/>
        </w:rPr>
        <w:fldChar w:fldCharType="end"/>
      </w:r>
    </w:p>
    <w:p w14:paraId="0F0E9CED" w14:textId="77777777" w:rsidR="003258D4" w:rsidRDefault="003258D4">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5.</w:t>
      </w:r>
      <w:r>
        <w:rPr>
          <w:rFonts w:eastAsiaTheme="minorEastAsia" w:cstheme="minorBidi"/>
          <w:b w:val="0"/>
          <w:bCs w:val="0"/>
          <w:caps w:val="0"/>
          <w:noProof/>
          <w:sz w:val="24"/>
          <w:szCs w:val="24"/>
          <w:lang w:val="en-US" w:eastAsia="ja-JP"/>
        </w:rPr>
        <w:tab/>
      </w:r>
      <w:r>
        <w:rPr>
          <w:noProof/>
        </w:rPr>
        <w:t>EPP Domain Create 03</w:t>
      </w:r>
      <w:r>
        <w:rPr>
          <w:noProof/>
        </w:rPr>
        <w:tab/>
      </w:r>
      <w:r>
        <w:rPr>
          <w:noProof/>
        </w:rPr>
        <w:fldChar w:fldCharType="begin"/>
      </w:r>
      <w:r>
        <w:rPr>
          <w:noProof/>
        </w:rPr>
        <w:instrText xml:space="preserve"> PAGEREF _Toc241221894 \h </w:instrText>
      </w:r>
      <w:r>
        <w:rPr>
          <w:noProof/>
        </w:rPr>
      </w:r>
      <w:r>
        <w:rPr>
          <w:noProof/>
        </w:rPr>
        <w:fldChar w:fldCharType="separate"/>
      </w:r>
      <w:r w:rsidR="00E43E95">
        <w:rPr>
          <w:noProof/>
        </w:rPr>
        <w:t>17</w:t>
      </w:r>
      <w:r>
        <w:rPr>
          <w:noProof/>
        </w:rPr>
        <w:fldChar w:fldCharType="end"/>
      </w:r>
    </w:p>
    <w:p w14:paraId="3EA6E3B9"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5.1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_Toc241221895 \h </w:instrText>
      </w:r>
      <w:r>
        <w:rPr>
          <w:noProof/>
        </w:rPr>
      </w:r>
      <w:r>
        <w:rPr>
          <w:noProof/>
        </w:rPr>
        <w:fldChar w:fldCharType="separate"/>
      </w:r>
      <w:r w:rsidR="00E43E95">
        <w:rPr>
          <w:noProof/>
        </w:rPr>
        <w:t>17</w:t>
      </w:r>
      <w:r>
        <w:rPr>
          <w:noProof/>
        </w:rPr>
        <w:fldChar w:fldCharType="end"/>
      </w:r>
    </w:p>
    <w:p w14:paraId="237B0FD1"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5.2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_Toc241221896 \h </w:instrText>
      </w:r>
      <w:r>
        <w:rPr>
          <w:noProof/>
        </w:rPr>
      </w:r>
      <w:r>
        <w:rPr>
          <w:noProof/>
        </w:rPr>
        <w:fldChar w:fldCharType="separate"/>
      </w:r>
      <w:r w:rsidR="00E43E95">
        <w:rPr>
          <w:noProof/>
        </w:rPr>
        <w:t>17</w:t>
      </w:r>
      <w:r>
        <w:rPr>
          <w:noProof/>
        </w:rPr>
        <w:fldChar w:fldCharType="end"/>
      </w:r>
    </w:p>
    <w:p w14:paraId="431A9613"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5.3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_Toc241221897 \h </w:instrText>
      </w:r>
      <w:r>
        <w:rPr>
          <w:noProof/>
        </w:rPr>
      </w:r>
      <w:r>
        <w:rPr>
          <w:noProof/>
        </w:rPr>
        <w:fldChar w:fldCharType="separate"/>
      </w:r>
      <w:r w:rsidR="00E43E95">
        <w:rPr>
          <w:noProof/>
        </w:rPr>
        <w:t>17</w:t>
      </w:r>
      <w:r>
        <w:rPr>
          <w:noProof/>
        </w:rPr>
        <w:fldChar w:fldCharType="end"/>
      </w:r>
    </w:p>
    <w:p w14:paraId="6DFC25E0"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5.4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_Toc241221898 \h </w:instrText>
      </w:r>
      <w:r>
        <w:rPr>
          <w:noProof/>
        </w:rPr>
      </w:r>
      <w:r>
        <w:rPr>
          <w:noProof/>
        </w:rPr>
        <w:fldChar w:fldCharType="separate"/>
      </w:r>
      <w:r w:rsidR="00E43E95">
        <w:rPr>
          <w:noProof/>
        </w:rPr>
        <w:t>18</w:t>
      </w:r>
      <w:r>
        <w:rPr>
          <w:noProof/>
        </w:rPr>
        <w:fldChar w:fldCharType="end"/>
      </w:r>
    </w:p>
    <w:p w14:paraId="7D45ED72"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5.5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_Toc241221899 \h </w:instrText>
      </w:r>
      <w:r>
        <w:rPr>
          <w:noProof/>
        </w:rPr>
      </w:r>
      <w:r>
        <w:rPr>
          <w:noProof/>
        </w:rPr>
        <w:fldChar w:fldCharType="separate"/>
      </w:r>
      <w:r w:rsidR="00E43E95">
        <w:rPr>
          <w:noProof/>
        </w:rPr>
        <w:t>18</w:t>
      </w:r>
      <w:r>
        <w:rPr>
          <w:noProof/>
        </w:rPr>
        <w:fldChar w:fldCharType="end"/>
      </w:r>
    </w:p>
    <w:p w14:paraId="7EB31DFB"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5.6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_Toc241221900 \h </w:instrText>
      </w:r>
      <w:r>
        <w:rPr>
          <w:noProof/>
        </w:rPr>
      </w:r>
      <w:r>
        <w:rPr>
          <w:noProof/>
        </w:rPr>
        <w:fldChar w:fldCharType="separate"/>
      </w:r>
      <w:r w:rsidR="00E43E95">
        <w:rPr>
          <w:noProof/>
        </w:rPr>
        <w:t>18</w:t>
      </w:r>
      <w:r>
        <w:rPr>
          <w:noProof/>
        </w:rPr>
        <w:fldChar w:fldCharType="end"/>
      </w:r>
    </w:p>
    <w:p w14:paraId="389211DB"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5.7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_Toc241221901 \h </w:instrText>
      </w:r>
      <w:r>
        <w:rPr>
          <w:noProof/>
        </w:rPr>
      </w:r>
      <w:r>
        <w:rPr>
          <w:noProof/>
        </w:rPr>
        <w:fldChar w:fldCharType="separate"/>
      </w:r>
      <w:r w:rsidR="00E43E95">
        <w:rPr>
          <w:noProof/>
        </w:rPr>
        <w:t>18</w:t>
      </w:r>
      <w:r>
        <w:rPr>
          <w:noProof/>
        </w:rPr>
        <w:fldChar w:fldCharType="end"/>
      </w:r>
    </w:p>
    <w:p w14:paraId="56C3D925"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5.8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_Toc241221902 \h </w:instrText>
      </w:r>
      <w:r>
        <w:rPr>
          <w:noProof/>
        </w:rPr>
      </w:r>
      <w:r>
        <w:rPr>
          <w:noProof/>
        </w:rPr>
        <w:fldChar w:fldCharType="separate"/>
      </w:r>
      <w:r w:rsidR="00E43E95">
        <w:rPr>
          <w:noProof/>
        </w:rPr>
        <w:t>18</w:t>
      </w:r>
      <w:r>
        <w:rPr>
          <w:noProof/>
        </w:rPr>
        <w:fldChar w:fldCharType="end"/>
      </w:r>
    </w:p>
    <w:p w14:paraId="326E516F" w14:textId="77777777" w:rsidR="003258D4" w:rsidRDefault="003258D4">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6.</w:t>
      </w:r>
      <w:r>
        <w:rPr>
          <w:rFonts w:eastAsiaTheme="minorEastAsia" w:cstheme="minorBidi"/>
          <w:b w:val="0"/>
          <w:bCs w:val="0"/>
          <w:caps w:val="0"/>
          <w:noProof/>
          <w:sz w:val="24"/>
          <w:szCs w:val="24"/>
          <w:lang w:val="en-US" w:eastAsia="ja-JP"/>
        </w:rPr>
        <w:tab/>
      </w:r>
      <w:r>
        <w:rPr>
          <w:noProof/>
        </w:rPr>
        <w:t>EPP Domain Renew 01</w:t>
      </w:r>
      <w:r>
        <w:rPr>
          <w:noProof/>
        </w:rPr>
        <w:tab/>
      </w:r>
      <w:r>
        <w:rPr>
          <w:noProof/>
        </w:rPr>
        <w:fldChar w:fldCharType="begin"/>
      </w:r>
      <w:r>
        <w:rPr>
          <w:noProof/>
        </w:rPr>
        <w:instrText xml:space="preserve"> PAGEREF _Toc241221903 \h </w:instrText>
      </w:r>
      <w:r>
        <w:rPr>
          <w:noProof/>
        </w:rPr>
      </w:r>
      <w:r>
        <w:rPr>
          <w:noProof/>
        </w:rPr>
        <w:fldChar w:fldCharType="separate"/>
      </w:r>
      <w:r w:rsidR="00E43E95">
        <w:rPr>
          <w:noProof/>
        </w:rPr>
        <w:t>20</w:t>
      </w:r>
      <w:r>
        <w:rPr>
          <w:noProof/>
        </w:rPr>
        <w:fldChar w:fldCharType="end"/>
      </w:r>
    </w:p>
    <w:p w14:paraId="4D36E5DE"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6.1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_Toc241221904 \h </w:instrText>
      </w:r>
      <w:r>
        <w:rPr>
          <w:noProof/>
        </w:rPr>
      </w:r>
      <w:r>
        <w:rPr>
          <w:noProof/>
        </w:rPr>
        <w:fldChar w:fldCharType="separate"/>
      </w:r>
      <w:r w:rsidR="00E43E95">
        <w:rPr>
          <w:noProof/>
        </w:rPr>
        <w:t>20</w:t>
      </w:r>
      <w:r>
        <w:rPr>
          <w:noProof/>
        </w:rPr>
        <w:fldChar w:fldCharType="end"/>
      </w:r>
    </w:p>
    <w:p w14:paraId="4E1D479F"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6.2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_Toc241221905 \h </w:instrText>
      </w:r>
      <w:r>
        <w:rPr>
          <w:noProof/>
        </w:rPr>
      </w:r>
      <w:r>
        <w:rPr>
          <w:noProof/>
        </w:rPr>
        <w:fldChar w:fldCharType="separate"/>
      </w:r>
      <w:r w:rsidR="00E43E95">
        <w:rPr>
          <w:noProof/>
        </w:rPr>
        <w:t>20</w:t>
      </w:r>
      <w:r>
        <w:rPr>
          <w:noProof/>
        </w:rPr>
        <w:fldChar w:fldCharType="end"/>
      </w:r>
    </w:p>
    <w:p w14:paraId="54516DA9"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6.3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_Toc241221906 \h </w:instrText>
      </w:r>
      <w:r>
        <w:rPr>
          <w:noProof/>
        </w:rPr>
      </w:r>
      <w:r>
        <w:rPr>
          <w:noProof/>
        </w:rPr>
        <w:fldChar w:fldCharType="separate"/>
      </w:r>
      <w:r w:rsidR="00E43E95">
        <w:rPr>
          <w:noProof/>
        </w:rPr>
        <w:t>20</w:t>
      </w:r>
      <w:r>
        <w:rPr>
          <w:noProof/>
        </w:rPr>
        <w:fldChar w:fldCharType="end"/>
      </w:r>
    </w:p>
    <w:p w14:paraId="52E8D07F"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6.4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_Toc241221907 \h </w:instrText>
      </w:r>
      <w:r>
        <w:rPr>
          <w:noProof/>
        </w:rPr>
      </w:r>
      <w:r>
        <w:rPr>
          <w:noProof/>
        </w:rPr>
        <w:fldChar w:fldCharType="separate"/>
      </w:r>
      <w:r w:rsidR="00E43E95">
        <w:rPr>
          <w:noProof/>
        </w:rPr>
        <w:t>20</w:t>
      </w:r>
      <w:r>
        <w:rPr>
          <w:noProof/>
        </w:rPr>
        <w:fldChar w:fldCharType="end"/>
      </w:r>
    </w:p>
    <w:p w14:paraId="48938BC0"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6.5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_Toc241221908 \h </w:instrText>
      </w:r>
      <w:r>
        <w:rPr>
          <w:noProof/>
        </w:rPr>
      </w:r>
      <w:r>
        <w:rPr>
          <w:noProof/>
        </w:rPr>
        <w:fldChar w:fldCharType="separate"/>
      </w:r>
      <w:r w:rsidR="00E43E95">
        <w:rPr>
          <w:noProof/>
        </w:rPr>
        <w:t>20</w:t>
      </w:r>
      <w:r>
        <w:rPr>
          <w:noProof/>
        </w:rPr>
        <w:fldChar w:fldCharType="end"/>
      </w:r>
    </w:p>
    <w:p w14:paraId="5F652901"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6.6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_Toc241221909 \h </w:instrText>
      </w:r>
      <w:r>
        <w:rPr>
          <w:noProof/>
        </w:rPr>
      </w:r>
      <w:r>
        <w:rPr>
          <w:noProof/>
        </w:rPr>
        <w:fldChar w:fldCharType="separate"/>
      </w:r>
      <w:r w:rsidR="00E43E95">
        <w:rPr>
          <w:noProof/>
        </w:rPr>
        <w:t>20</w:t>
      </w:r>
      <w:r>
        <w:rPr>
          <w:noProof/>
        </w:rPr>
        <w:fldChar w:fldCharType="end"/>
      </w:r>
    </w:p>
    <w:p w14:paraId="46E2E68D"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lastRenderedPageBreak/>
        <w:t>6.7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_Toc241221910 \h </w:instrText>
      </w:r>
      <w:r>
        <w:rPr>
          <w:noProof/>
        </w:rPr>
      </w:r>
      <w:r>
        <w:rPr>
          <w:noProof/>
        </w:rPr>
        <w:fldChar w:fldCharType="separate"/>
      </w:r>
      <w:r w:rsidR="00E43E95">
        <w:rPr>
          <w:noProof/>
        </w:rPr>
        <w:t>20</w:t>
      </w:r>
      <w:r>
        <w:rPr>
          <w:noProof/>
        </w:rPr>
        <w:fldChar w:fldCharType="end"/>
      </w:r>
    </w:p>
    <w:p w14:paraId="09B38B3D"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6.8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_Toc241221911 \h </w:instrText>
      </w:r>
      <w:r>
        <w:rPr>
          <w:noProof/>
        </w:rPr>
      </w:r>
      <w:r>
        <w:rPr>
          <w:noProof/>
        </w:rPr>
        <w:fldChar w:fldCharType="separate"/>
      </w:r>
      <w:r w:rsidR="00E43E95">
        <w:rPr>
          <w:noProof/>
        </w:rPr>
        <w:t>21</w:t>
      </w:r>
      <w:r>
        <w:rPr>
          <w:noProof/>
        </w:rPr>
        <w:fldChar w:fldCharType="end"/>
      </w:r>
    </w:p>
    <w:p w14:paraId="47F158BC" w14:textId="77777777" w:rsidR="003258D4" w:rsidRDefault="003258D4">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7.</w:t>
      </w:r>
      <w:r>
        <w:rPr>
          <w:rFonts w:eastAsiaTheme="minorEastAsia" w:cstheme="minorBidi"/>
          <w:b w:val="0"/>
          <w:bCs w:val="0"/>
          <w:caps w:val="0"/>
          <w:noProof/>
          <w:sz w:val="24"/>
          <w:szCs w:val="24"/>
          <w:lang w:val="en-US" w:eastAsia="ja-JP"/>
        </w:rPr>
        <w:tab/>
      </w:r>
      <w:r>
        <w:rPr>
          <w:noProof/>
        </w:rPr>
        <w:t>EPP Domain Transfer 01</w:t>
      </w:r>
      <w:r>
        <w:rPr>
          <w:noProof/>
        </w:rPr>
        <w:tab/>
      </w:r>
      <w:r>
        <w:rPr>
          <w:noProof/>
        </w:rPr>
        <w:fldChar w:fldCharType="begin"/>
      </w:r>
      <w:r>
        <w:rPr>
          <w:noProof/>
        </w:rPr>
        <w:instrText xml:space="preserve"> PAGEREF _Toc241221912 \h </w:instrText>
      </w:r>
      <w:r>
        <w:rPr>
          <w:noProof/>
        </w:rPr>
      </w:r>
      <w:r>
        <w:rPr>
          <w:noProof/>
        </w:rPr>
        <w:fldChar w:fldCharType="separate"/>
      </w:r>
      <w:r w:rsidR="00E43E95">
        <w:rPr>
          <w:noProof/>
        </w:rPr>
        <w:t>22</w:t>
      </w:r>
      <w:r>
        <w:rPr>
          <w:noProof/>
        </w:rPr>
        <w:fldChar w:fldCharType="end"/>
      </w:r>
    </w:p>
    <w:p w14:paraId="10E5F945"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7.1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_Toc241221913 \h </w:instrText>
      </w:r>
      <w:r>
        <w:rPr>
          <w:noProof/>
        </w:rPr>
      </w:r>
      <w:r>
        <w:rPr>
          <w:noProof/>
        </w:rPr>
        <w:fldChar w:fldCharType="separate"/>
      </w:r>
      <w:r w:rsidR="00E43E95">
        <w:rPr>
          <w:noProof/>
        </w:rPr>
        <w:t>22</w:t>
      </w:r>
      <w:r>
        <w:rPr>
          <w:noProof/>
        </w:rPr>
        <w:fldChar w:fldCharType="end"/>
      </w:r>
    </w:p>
    <w:p w14:paraId="61987ECB"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7.2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_Toc241221914 \h </w:instrText>
      </w:r>
      <w:r>
        <w:rPr>
          <w:noProof/>
        </w:rPr>
      </w:r>
      <w:r>
        <w:rPr>
          <w:noProof/>
        </w:rPr>
        <w:fldChar w:fldCharType="separate"/>
      </w:r>
      <w:r w:rsidR="00E43E95">
        <w:rPr>
          <w:noProof/>
        </w:rPr>
        <w:t>22</w:t>
      </w:r>
      <w:r>
        <w:rPr>
          <w:noProof/>
        </w:rPr>
        <w:fldChar w:fldCharType="end"/>
      </w:r>
    </w:p>
    <w:p w14:paraId="32450A76"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7.3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_Toc241221915 \h </w:instrText>
      </w:r>
      <w:r>
        <w:rPr>
          <w:noProof/>
        </w:rPr>
      </w:r>
      <w:r>
        <w:rPr>
          <w:noProof/>
        </w:rPr>
        <w:fldChar w:fldCharType="separate"/>
      </w:r>
      <w:r w:rsidR="00E43E95">
        <w:rPr>
          <w:noProof/>
        </w:rPr>
        <w:t>22</w:t>
      </w:r>
      <w:r>
        <w:rPr>
          <w:noProof/>
        </w:rPr>
        <w:fldChar w:fldCharType="end"/>
      </w:r>
    </w:p>
    <w:p w14:paraId="1DAF2D1B"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7.4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_Toc241221916 \h </w:instrText>
      </w:r>
      <w:r>
        <w:rPr>
          <w:noProof/>
        </w:rPr>
      </w:r>
      <w:r>
        <w:rPr>
          <w:noProof/>
        </w:rPr>
        <w:fldChar w:fldCharType="separate"/>
      </w:r>
      <w:r w:rsidR="00E43E95">
        <w:rPr>
          <w:noProof/>
        </w:rPr>
        <w:t>22</w:t>
      </w:r>
      <w:r>
        <w:rPr>
          <w:noProof/>
        </w:rPr>
        <w:fldChar w:fldCharType="end"/>
      </w:r>
    </w:p>
    <w:p w14:paraId="64622F49"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7.5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_Toc241221917 \h </w:instrText>
      </w:r>
      <w:r>
        <w:rPr>
          <w:noProof/>
        </w:rPr>
      </w:r>
      <w:r>
        <w:rPr>
          <w:noProof/>
        </w:rPr>
        <w:fldChar w:fldCharType="separate"/>
      </w:r>
      <w:r w:rsidR="00E43E95">
        <w:rPr>
          <w:noProof/>
        </w:rPr>
        <w:t>22</w:t>
      </w:r>
      <w:r>
        <w:rPr>
          <w:noProof/>
        </w:rPr>
        <w:fldChar w:fldCharType="end"/>
      </w:r>
    </w:p>
    <w:p w14:paraId="25BCF27E"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7.6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_Toc241221918 \h </w:instrText>
      </w:r>
      <w:r>
        <w:rPr>
          <w:noProof/>
        </w:rPr>
      </w:r>
      <w:r>
        <w:rPr>
          <w:noProof/>
        </w:rPr>
        <w:fldChar w:fldCharType="separate"/>
      </w:r>
      <w:r w:rsidR="00E43E95">
        <w:rPr>
          <w:noProof/>
        </w:rPr>
        <w:t>23</w:t>
      </w:r>
      <w:r>
        <w:rPr>
          <w:noProof/>
        </w:rPr>
        <w:fldChar w:fldCharType="end"/>
      </w:r>
    </w:p>
    <w:p w14:paraId="5CAF7F9F"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7.7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_Toc241221919 \h </w:instrText>
      </w:r>
      <w:r>
        <w:rPr>
          <w:noProof/>
        </w:rPr>
      </w:r>
      <w:r>
        <w:rPr>
          <w:noProof/>
        </w:rPr>
        <w:fldChar w:fldCharType="separate"/>
      </w:r>
      <w:r w:rsidR="00E43E95">
        <w:rPr>
          <w:noProof/>
        </w:rPr>
        <w:t>23</w:t>
      </w:r>
      <w:r>
        <w:rPr>
          <w:noProof/>
        </w:rPr>
        <w:fldChar w:fldCharType="end"/>
      </w:r>
    </w:p>
    <w:p w14:paraId="53BFEB46"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7.8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_Toc241221920 \h </w:instrText>
      </w:r>
      <w:r>
        <w:rPr>
          <w:noProof/>
        </w:rPr>
      </w:r>
      <w:r>
        <w:rPr>
          <w:noProof/>
        </w:rPr>
        <w:fldChar w:fldCharType="separate"/>
      </w:r>
      <w:r w:rsidR="00E43E95">
        <w:rPr>
          <w:noProof/>
        </w:rPr>
        <w:t>23</w:t>
      </w:r>
      <w:r>
        <w:rPr>
          <w:noProof/>
        </w:rPr>
        <w:fldChar w:fldCharType="end"/>
      </w:r>
    </w:p>
    <w:p w14:paraId="04B1C795" w14:textId="77777777" w:rsidR="003258D4" w:rsidRDefault="003258D4">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8.</w:t>
      </w:r>
      <w:r>
        <w:rPr>
          <w:rFonts w:eastAsiaTheme="minorEastAsia" w:cstheme="minorBidi"/>
          <w:b w:val="0"/>
          <w:bCs w:val="0"/>
          <w:caps w:val="0"/>
          <w:noProof/>
          <w:sz w:val="24"/>
          <w:szCs w:val="24"/>
          <w:lang w:val="en-US" w:eastAsia="ja-JP"/>
        </w:rPr>
        <w:tab/>
      </w:r>
      <w:r>
        <w:rPr>
          <w:noProof/>
        </w:rPr>
        <w:t>EPP Domain Transfer 02</w:t>
      </w:r>
      <w:r>
        <w:rPr>
          <w:noProof/>
        </w:rPr>
        <w:tab/>
      </w:r>
      <w:r>
        <w:rPr>
          <w:noProof/>
        </w:rPr>
        <w:fldChar w:fldCharType="begin"/>
      </w:r>
      <w:r>
        <w:rPr>
          <w:noProof/>
        </w:rPr>
        <w:instrText xml:space="preserve"> PAGEREF _Toc241221921 \h </w:instrText>
      </w:r>
      <w:r>
        <w:rPr>
          <w:noProof/>
        </w:rPr>
      </w:r>
      <w:r>
        <w:rPr>
          <w:noProof/>
        </w:rPr>
        <w:fldChar w:fldCharType="separate"/>
      </w:r>
      <w:r w:rsidR="00E43E95">
        <w:rPr>
          <w:noProof/>
        </w:rPr>
        <w:t>24</w:t>
      </w:r>
      <w:r>
        <w:rPr>
          <w:noProof/>
        </w:rPr>
        <w:fldChar w:fldCharType="end"/>
      </w:r>
    </w:p>
    <w:p w14:paraId="334248DD"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8.1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_Toc241221922 \h </w:instrText>
      </w:r>
      <w:r>
        <w:rPr>
          <w:noProof/>
        </w:rPr>
      </w:r>
      <w:r>
        <w:rPr>
          <w:noProof/>
        </w:rPr>
        <w:fldChar w:fldCharType="separate"/>
      </w:r>
      <w:r w:rsidR="00E43E95">
        <w:rPr>
          <w:noProof/>
        </w:rPr>
        <w:t>24</w:t>
      </w:r>
      <w:r>
        <w:rPr>
          <w:noProof/>
        </w:rPr>
        <w:fldChar w:fldCharType="end"/>
      </w:r>
    </w:p>
    <w:p w14:paraId="10F226CC"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8.2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_Toc241221923 \h </w:instrText>
      </w:r>
      <w:r>
        <w:rPr>
          <w:noProof/>
        </w:rPr>
      </w:r>
      <w:r>
        <w:rPr>
          <w:noProof/>
        </w:rPr>
        <w:fldChar w:fldCharType="separate"/>
      </w:r>
      <w:r w:rsidR="00E43E95">
        <w:rPr>
          <w:noProof/>
        </w:rPr>
        <w:t>24</w:t>
      </w:r>
      <w:r>
        <w:rPr>
          <w:noProof/>
        </w:rPr>
        <w:fldChar w:fldCharType="end"/>
      </w:r>
    </w:p>
    <w:p w14:paraId="34C711CA"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8.3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_Toc241221924 \h </w:instrText>
      </w:r>
      <w:r>
        <w:rPr>
          <w:noProof/>
        </w:rPr>
      </w:r>
      <w:r>
        <w:rPr>
          <w:noProof/>
        </w:rPr>
        <w:fldChar w:fldCharType="separate"/>
      </w:r>
      <w:r w:rsidR="00E43E95">
        <w:rPr>
          <w:noProof/>
        </w:rPr>
        <w:t>24</w:t>
      </w:r>
      <w:r>
        <w:rPr>
          <w:noProof/>
        </w:rPr>
        <w:fldChar w:fldCharType="end"/>
      </w:r>
    </w:p>
    <w:p w14:paraId="54023644"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8.4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_Toc241221925 \h </w:instrText>
      </w:r>
      <w:r>
        <w:rPr>
          <w:noProof/>
        </w:rPr>
      </w:r>
      <w:r>
        <w:rPr>
          <w:noProof/>
        </w:rPr>
        <w:fldChar w:fldCharType="separate"/>
      </w:r>
      <w:r w:rsidR="00E43E95">
        <w:rPr>
          <w:noProof/>
        </w:rPr>
        <w:t>24</w:t>
      </w:r>
      <w:r>
        <w:rPr>
          <w:noProof/>
        </w:rPr>
        <w:fldChar w:fldCharType="end"/>
      </w:r>
    </w:p>
    <w:p w14:paraId="73E8BE45"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8.5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_Toc241221926 \h </w:instrText>
      </w:r>
      <w:r>
        <w:rPr>
          <w:noProof/>
        </w:rPr>
      </w:r>
      <w:r>
        <w:rPr>
          <w:noProof/>
        </w:rPr>
        <w:fldChar w:fldCharType="separate"/>
      </w:r>
      <w:r w:rsidR="00E43E95">
        <w:rPr>
          <w:noProof/>
        </w:rPr>
        <w:t>24</w:t>
      </w:r>
      <w:r>
        <w:rPr>
          <w:noProof/>
        </w:rPr>
        <w:fldChar w:fldCharType="end"/>
      </w:r>
    </w:p>
    <w:p w14:paraId="42D848AA"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8.6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_Toc241221927 \h </w:instrText>
      </w:r>
      <w:r>
        <w:rPr>
          <w:noProof/>
        </w:rPr>
      </w:r>
      <w:r>
        <w:rPr>
          <w:noProof/>
        </w:rPr>
        <w:fldChar w:fldCharType="separate"/>
      </w:r>
      <w:r w:rsidR="00E43E95">
        <w:rPr>
          <w:noProof/>
        </w:rPr>
        <w:t>25</w:t>
      </w:r>
      <w:r>
        <w:rPr>
          <w:noProof/>
        </w:rPr>
        <w:fldChar w:fldCharType="end"/>
      </w:r>
    </w:p>
    <w:p w14:paraId="7E68754D"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8.7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_Toc241221928 \h </w:instrText>
      </w:r>
      <w:r>
        <w:rPr>
          <w:noProof/>
        </w:rPr>
      </w:r>
      <w:r>
        <w:rPr>
          <w:noProof/>
        </w:rPr>
        <w:fldChar w:fldCharType="separate"/>
      </w:r>
      <w:r w:rsidR="00E43E95">
        <w:rPr>
          <w:noProof/>
        </w:rPr>
        <w:t>25</w:t>
      </w:r>
      <w:r>
        <w:rPr>
          <w:noProof/>
        </w:rPr>
        <w:fldChar w:fldCharType="end"/>
      </w:r>
    </w:p>
    <w:p w14:paraId="0868F91F"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8.8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_Toc241221929 \h </w:instrText>
      </w:r>
      <w:r>
        <w:rPr>
          <w:noProof/>
        </w:rPr>
      </w:r>
      <w:r>
        <w:rPr>
          <w:noProof/>
        </w:rPr>
        <w:fldChar w:fldCharType="separate"/>
      </w:r>
      <w:r w:rsidR="00E43E95">
        <w:rPr>
          <w:noProof/>
        </w:rPr>
        <w:t>25</w:t>
      </w:r>
      <w:r>
        <w:rPr>
          <w:noProof/>
        </w:rPr>
        <w:fldChar w:fldCharType="end"/>
      </w:r>
    </w:p>
    <w:p w14:paraId="3E29CE56" w14:textId="77777777" w:rsidR="003258D4" w:rsidRDefault="003258D4">
      <w:pPr>
        <w:pStyle w:val="Innehll1"/>
        <w:tabs>
          <w:tab w:val="left" w:pos="405"/>
          <w:tab w:val="right" w:leader="dot" w:pos="9911"/>
        </w:tabs>
        <w:rPr>
          <w:rFonts w:eastAsiaTheme="minorEastAsia" w:cstheme="minorBidi"/>
          <w:b w:val="0"/>
          <w:bCs w:val="0"/>
          <w:caps w:val="0"/>
          <w:noProof/>
          <w:sz w:val="24"/>
          <w:szCs w:val="24"/>
          <w:lang w:val="en-US" w:eastAsia="ja-JP"/>
        </w:rPr>
      </w:pPr>
      <w:r>
        <w:rPr>
          <w:noProof/>
        </w:rPr>
        <w:t>9.</w:t>
      </w:r>
      <w:r>
        <w:rPr>
          <w:rFonts w:eastAsiaTheme="minorEastAsia" w:cstheme="minorBidi"/>
          <w:b w:val="0"/>
          <w:bCs w:val="0"/>
          <w:caps w:val="0"/>
          <w:noProof/>
          <w:sz w:val="24"/>
          <w:szCs w:val="24"/>
          <w:lang w:val="en-US" w:eastAsia="ja-JP"/>
        </w:rPr>
        <w:tab/>
      </w:r>
      <w:r>
        <w:rPr>
          <w:noProof/>
        </w:rPr>
        <w:t>EPP Domain Delete 01</w:t>
      </w:r>
      <w:r>
        <w:rPr>
          <w:noProof/>
        </w:rPr>
        <w:tab/>
      </w:r>
      <w:r>
        <w:rPr>
          <w:noProof/>
        </w:rPr>
        <w:fldChar w:fldCharType="begin"/>
      </w:r>
      <w:r>
        <w:rPr>
          <w:noProof/>
        </w:rPr>
        <w:instrText xml:space="preserve"> PAGEREF _Toc241221930 \h </w:instrText>
      </w:r>
      <w:r>
        <w:rPr>
          <w:noProof/>
        </w:rPr>
      </w:r>
      <w:r>
        <w:rPr>
          <w:noProof/>
        </w:rPr>
        <w:fldChar w:fldCharType="separate"/>
      </w:r>
      <w:r w:rsidR="00E43E95">
        <w:rPr>
          <w:noProof/>
        </w:rPr>
        <w:t>26</w:t>
      </w:r>
      <w:r>
        <w:rPr>
          <w:noProof/>
        </w:rPr>
        <w:fldChar w:fldCharType="end"/>
      </w:r>
    </w:p>
    <w:p w14:paraId="64DD9C4C"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9.1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_Toc241221931 \h </w:instrText>
      </w:r>
      <w:r>
        <w:rPr>
          <w:noProof/>
        </w:rPr>
      </w:r>
      <w:r>
        <w:rPr>
          <w:noProof/>
        </w:rPr>
        <w:fldChar w:fldCharType="separate"/>
      </w:r>
      <w:r w:rsidR="00E43E95">
        <w:rPr>
          <w:noProof/>
        </w:rPr>
        <w:t>26</w:t>
      </w:r>
      <w:r>
        <w:rPr>
          <w:noProof/>
        </w:rPr>
        <w:fldChar w:fldCharType="end"/>
      </w:r>
    </w:p>
    <w:p w14:paraId="24C1EE65"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9.2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_Toc241221932 \h </w:instrText>
      </w:r>
      <w:r>
        <w:rPr>
          <w:noProof/>
        </w:rPr>
      </w:r>
      <w:r>
        <w:rPr>
          <w:noProof/>
        </w:rPr>
        <w:fldChar w:fldCharType="separate"/>
      </w:r>
      <w:r w:rsidR="00E43E95">
        <w:rPr>
          <w:noProof/>
        </w:rPr>
        <w:t>26</w:t>
      </w:r>
      <w:r>
        <w:rPr>
          <w:noProof/>
        </w:rPr>
        <w:fldChar w:fldCharType="end"/>
      </w:r>
    </w:p>
    <w:p w14:paraId="3EE369EA"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9.3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_Toc241221933 \h </w:instrText>
      </w:r>
      <w:r>
        <w:rPr>
          <w:noProof/>
        </w:rPr>
      </w:r>
      <w:r>
        <w:rPr>
          <w:noProof/>
        </w:rPr>
        <w:fldChar w:fldCharType="separate"/>
      </w:r>
      <w:r w:rsidR="00E43E95">
        <w:rPr>
          <w:noProof/>
        </w:rPr>
        <w:t>26</w:t>
      </w:r>
      <w:r>
        <w:rPr>
          <w:noProof/>
        </w:rPr>
        <w:fldChar w:fldCharType="end"/>
      </w:r>
    </w:p>
    <w:p w14:paraId="35630BF4"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9.4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_Toc241221934 \h </w:instrText>
      </w:r>
      <w:r>
        <w:rPr>
          <w:noProof/>
        </w:rPr>
      </w:r>
      <w:r>
        <w:rPr>
          <w:noProof/>
        </w:rPr>
        <w:fldChar w:fldCharType="separate"/>
      </w:r>
      <w:r w:rsidR="00E43E95">
        <w:rPr>
          <w:noProof/>
        </w:rPr>
        <w:t>26</w:t>
      </w:r>
      <w:r>
        <w:rPr>
          <w:noProof/>
        </w:rPr>
        <w:fldChar w:fldCharType="end"/>
      </w:r>
    </w:p>
    <w:p w14:paraId="33CE503B"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9.5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_Toc241221935 \h </w:instrText>
      </w:r>
      <w:r>
        <w:rPr>
          <w:noProof/>
        </w:rPr>
      </w:r>
      <w:r>
        <w:rPr>
          <w:noProof/>
        </w:rPr>
        <w:fldChar w:fldCharType="separate"/>
      </w:r>
      <w:r w:rsidR="00E43E95">
        <w:rPr>
          <w:noProof/>
        </w:rPr>
        <w:t>26</w:t>
      </w:r>
      <w:r>
        <w:rPr>
          <w:noProof/>
        </w:rPr>
        <w:fldChar w:fldCharType="end"/>
      </w:r>
    </w:p>
    <w:p w14:paraId="0CE8B0F1"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9.6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_Toc241221936 \h </w:instrText>
      </w:r>
      <w:r>
        <w:rPr>
          <w:noProof/>
        </w:rPr>
      </w:r>
      <w:r>
        <w:rPr>
          <w:noProof/>
        </w:rPr>
        <w:fldChar w:fldCharType="separate"/>
      </w:r>
      <w:r w:rsidR="00E43E95">
        <w:rPr>
          <w:noProof/>
        </w:rPr>
        <w:t>26</w:t>
      </w:r>
      <w:r>
        <w:rPr>
          <w:noProof/>
        </w:rPr>
        <w:fldChar w:fldCharType="end"/>
      </w:r>
    </w:p>
    <w:p w14:paraId="55D8C84B"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9.7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_Toc241221937 \h </w:instrText>
      </w:r>
      <w:r>
        <w:rPr>
          <w:noProof/>
        </w:rPr>
      </w:r>
      <w:r>
        <w:rPr>
          <w:noProof/>
        </w:rPr>
        <w:fldChar w:fldCharType="separate"/>
      </w:r>
      <w:r w:rsidR="00E43E95">
        <w:rPr>
          <w:noProof/>
        </w:rPr>
        <w:t>26</w:t>
      </w:r>
      <w:r>
        <w:rPr>
          <w:noProof/>
        </w:rPr>
        <w:fldChar w:fldCharType="end"/>
      </w:r>
    </w:p>
    <w:p w14:paraId="7888CEAB" w14:textId="77777777" w:rsidR="003258D4" w:rsidRDefault="003258D4">
      <w:pPr>
        <w:pStyle w:val="Innehll2"/>
        <w:tabs>
          <w:tab w:val="left" w:pos="743"/>
          <w:tab w:val="right" w:leader="dot" w:pos="9911"/>
        </w:tabs>
        <w:rPr>
          <w:rFonts w:eastAsiaTheme="minorEastAsia" w:cstheme="minorBidi"/>
          <w:smallCaps w:val="0"/>
          <w:noProof/>
          <w:sz w:val="24"/>
          <w:szCs w:val="24"/>
          <w:lang w:val="en-US" w:eastAsia="ja-JP"/>
        </w:rPr>
      </w:pPr>
      <w:r>
        <w:rPr>
          <w:noProof/>
        </w:rPr>
        <w:t>9.8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_Toc241221938 \h </w:instrText>
      </w:r>
      <w:r>
        <w:rPr>
          <w:noProof/>
        </w:rPr>
      </w:r>
      <w:r>
        <w:rPr>
          <w:noProof/>
        </w:rPr>
        <w:fldChar w:fldCharType="separate"/>
      </w:r>
      <w:r w:rsidR="00E43E95">
        <w:rPr>
          <w:noProof/>
        </w:rPr>
        <w:t>27</w:t>
      </w:r>
      <w:r>
        <w:rPr>
          <w:noProof/>
        </w:rPr>
        <w:fldChar w:fldCharType="end"/>
      </w:r>
    </w:p>
    <w:p w14:paraId="336D65C4" w14:textId="77777777" w:rsidR="003258D4" w:rsidRDefault="003258D4">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10.</w:t>
      </w:r>
      <w:r>
        <w:rPr>
          <w:rFonts w:eastAsiaTheme="minorEastAsia" w:cstheme="minorBidi"/>
          <w:b w:val="0"/>
          <w:bCs w:val="0"/>
          <w:caps w:val="0"/>
          <w:noProof/>
          <w:sz w:val="24"/>
          <w:szCs w:val="24"/>
          <w:lang w:val="en-US" w:eastAsia="ja-JP"/>
        </w:rPr>
        <w:tab/>
      </w:r>
      <w:r>
        <w:rPr>
          <w:noProof/>
        </w:rPr>
        <w:t>EPP Contact Create 01</w:t>
      </w:r>
      <w:r>
        <w:rPr>
          <w:noProof/>
        </w:rPr>
        <w:tab/>
      </w:r>
      <w:r>
        <w:rPr>
          <w:noProof/>
        </w:rPr>
        <w:fldChar w:fldCharType="begin"/>
      </w:r>
      <w:r>
        <w:rPr>
          <w:noProof/>
        </w:rPr>
        <w:instrText xml:space="preserve"> PAGEREF _Toc241221939 \h </w:instrText>
      </w:r>
      <w:r>
        <w:rPr>
          <w:noProof/>
        </w:rPr>
      </w:r>
      <w:r>
        <w:rPr>
          <w:noProof/>
        </w:rPr>
        <w:fldChar w:fldCharType="separate"/>
      </w:r>
      <w:r w:rsidR="00E43E95">
        <w:rPr>
          <w:noProof/>
        </w:rPr>
        <w:t>28</w:t>
      </w:r>
      <w:r>
        <w:rPr>
          <w:noProof/>
        </w:rPr>
        <w:fldChar w:fldCharType="end"/>
      </w:r>
    </w:p>
    <w:p w14:paraId="06E5DC8F"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10.1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_Toc241221940 \h </w:instrText>
      </w:r>
      <w:r>
        <w:rPr>
          <w:noProof/>
        </w:rPr>
      </w:r>
      <w:r>
        <w:rPr>
          <w:noProof/>
        </w:rPr>
        <w:fldChar w:fldCharType="separate"/>
      </w:r>
      <w:r w:rsidR="00E43E95">
        <w:rPr>
          <w:noProof/>
        </w:rPr>
        <w:t>28</w:t>
      </w:r>
      <w:r>
        <w:rPr>
          <w:noProof/>
        </w:rPr>
        <w:fldChar w:fldCharType="end"/>
      </w:r>
    </w:p>
    <w:p w14:paraId="3B4B10F2"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10.2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_Toc241221941 \h </w:instrText>
      </w:r>
      <w:r>
        <w:rPr>
          <w:noProof/>
        </w:rPr>
      </w:r>
      <w:r>
        <w:rPr>
          <w:noProof/>
        </w:rPr>
        <w:fldChar w:fldCharType="separate"/>
      </w:r>
      <w:r w:rsidR="00E43E95">
        <w:rPr>
          <w:noProof/>
        </w:rPr>
        <w:t>28</w:t>
      </w:r>
      <w:r>
        <w:rPr>
          <w:noProof/>
        </w:rPr>
        <w:fldChar w:fldCharType="end"/>
      </w:r>
    </w:p>
    <w:p w14:paraId="49D5FA31"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10.3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_Toc241221942 \h </w:instrText>
      </w:r>
      <w:r>
        <w:rPr>
          <w:noProof/>
        </w:rPr>
      </w:r>
      <w:r>
        <w:rPr>
          <w:noProof/>
        </w:rPr>
        <w:fldChar w:fldCharType="separate"/>
      </w:r>
      <w:r w:rsidR="00E43E95">
        <w:rPr>
          <w:noProof/>
        </w:rPr>
        <w:t>28</w:t>
      </w:r>
      <w:r>
        <w:rPr>
          <w:noProof/>
        </w:rPr>
        <w:fldChar w:fldCharType="end"/>
      </w:r>
    </w:p>
    <w:p w14:paraId="30EC0151"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10.4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_Toc241221943 \h </w:instrText>
      </w:r>
      <w:r>
        <w:rPr>
          <w:noProof/>
        </w:rPr>
      </w:r>
      <w:r>
        <w:rPr>
          <w:noProof/>
        </w:rPr>
        <w:fldChar w:fldCharType="separate"/>
      </w:r>
      <w:r w:rsidR="00E43E95">
        <w:rPr>
          <w:noProof/>
        </w:rPr>
        <w:t>29</w:t>
      </w:r>
      <w:r>
        <w:rPr>
          <w:noProof/>
        </w:rPr>
        <w:fldChar w:fldCharType="end"/>
      </w:r>
    </w:p>
    <w:p w14:paraId="68FB6042"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10.5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_Toc241221944 \h </w:instrText>
      </w:r>
      <w:r>
        <w:rPr>
          <w:noProof/>
        </w:rPr>
      </w:r>
      <w:r>
        <w:rPr>
          <w:noProof/>
        </w:rPr>
        <w:fldChar w:fldCharType="separate"/>
      </w:r>
      <w:r w:rsidR="00E43E95">
        <w:rPr>
          <w:noProof/>
        </w:rPr>
        <w:t>29</w:t>
      </w:r>
      <w:r>
        <w:rPr>
          <w:noProof/>
        </w:rPr>
        <w:fldChar w:fldCharType="end"/>
      </w:r>
    </w:p>
    <w:p w14:paraId="0EA8AA08"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10.6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_Toc241221945 \h </w:instrText>
      </w:r>
      <w:r>
        <w:rPr>
          <w:noProof/>
        </w:rPr>
      </w:r>
      <w:r>
        <w:rPr>
          <w:noProof/>
        </w:rPr>
        <w:fldChar w:fldCharType="separate"/>
      </w:r>
      <w:r w:rsidR="00E43E95">
        <w:rPr>
          <w:noProof/>
        </w:rPr>
        <w:t>29</w:t>
      </w:r>
      <w:r>
        <w:rPr>
          <w:noProof/>
        </w:rPr>
        <w:fldChar w:fldCharType="end"/>
      </w:r>
    </w:p>
    <w:p w14:paraId="778FB784"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10.7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_Toc241221946 \h </w:instrText>
      </w:r>
      <w:r>
        <w:rPr>
          <w:noProof/>
        </w:rPr>
      </w:r>
      <w:r>
        <w:rPr>
          <w:noProof/>
        </w:rPr>
        <w:fldChar w:fldCharType="separate"/>
      </w:r>
      <w:r w:rsidR="00E43E95">
        <w:rPr>
          <w:noProof/>
        </w:rPr>
        <w:t>29</w:t>
      </w:r>
      <w:r>
        <w:rPr>
          <w:noProof/>
        </w:rPr>
        <w:fldChar w:fldCharType="end"/>
      </w:r>
    </w:p>
    <w:p w14:paraId="5F802F26"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10.8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_Toc241221947 \h </w:instrText>
      </w:r>
      <w:r>
        <w:rPr>
          <w:noProof/>
        </w:rPr>
      </w:r>
      <w:r>
        <w:rPr>
          <w:noProof/>
        </w:rPr>
        <w:fldChar w:fldCharType="separate"/>
      </w:r>
      <w:r w:rsidR="00E43E95">
        <w:rPr>
          <w:noProof/>
        </w:rPr>
        <w:t>29</w:t>
      </w:r>
      <w:r>
        <w:rPr>
          <w:noProof/>
        </w:rPr>
        <w:fldChar w:fldCharType="end"/>
      </w:r>
    </w:p>
    <w:p w14:paraId="539DA9BB" w14:textId="77777777" w:rsidR="003258D4" w:rsidRDefault="003258D4">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11.</w:t>
      </w:r>
      <w:r>
        <w:rPr>
          <w:rFonts w:eastAsiaTheme="minorEastAsia" w:cstheme="minorBidi"/>
          <w:b w:val="0"/>
          <w:bCs w:val="0"/>
          <w:caps w:val="0"/>
          <w:noProof/>
          <w:sz w:val="24"/>
          <w:szCs w:val="24"/>
          <w:lang w:val="en-US" w:eastAsia="ja-JP"/>
        </w:rPr>
        <w:tab/>
      </w:r>
      <w:r>
        <w:rPr>
          <w:noProof/>
        </w:rPr>
        <w:t>EPP Contact Delete 01</w:t>
      </w:r>
      <w:r>
        <w:rPr>
          <w:noProof/>
        </w:rPr>
        <w:tab/>
      </w:r>
      <w:r>
        <w:rPr>
          <w:noProof/>
        </w:rPr>
        <w:fldChar w:fldCharType="begin"/>
      </w:r>
      <w:r>
        <w:rPr>
          <w:noProof/>
        </w:rPr>
        <w:instrText xml:space="preserve"> PAGEREF _Toc241221948 \h </w:instrText>
      </w:r>
      <w:r>
        <w:rPr>
          <w:noProof/>
        </w:rPr>
      </w:r>
      <w:r>
        <w:rPr>
          <w:noProof/>
        </w:rPr>
        <w:fldChar w:fldCharType="separate"/>
      </w:r>
      <w:r w:rsidR="00E43E95">
        <w:rPr>
          <w:noProof/>
        </w:rPr>
        <w:t>30</w:t>
      </w:r>
      <w:r>
        <w:rPr>
          <w:noProof/>
        </w:rPr>
        <w:fldChar w:fldCharType="end"/>
      </w:r>
    </w:p>
    <w:p w14:paraId="62855E79"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11.1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_Toc241221949 \h </w:instrText>
      </w:r>
      <w:r>
        <w:rPr>
          <w:noProof/>
        </w:rPr>
      </w:r>
      <w:r>
        <w:rPr>
          <w:noProof/>
        </w:rPr>
        <w:fldChar w:fldCharType="separate"/>
      </w:r>
      <w:r w:rsidR="00E43E95">
        <w:rPr>
          <w:noProof/>
        </w:rPr>
        <w:t>30</w:t>
      </w:r>
      <w:r>
        <w:rPr>
          <w:noProof/>
        </w:rPr>
        <w:fldChar w:fldCharType="end"/>
      </w:r>
    </w:p>
    <w:p w14:paraId="3186253E"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11.2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_Toc241221950 \h </w:instrText>
      </w:r>
      <w:r>
        <w:rPr>
          <w:noProof/>
        </w:rPr>
      </w:r>
      <w:r>
        <w:rPr>
          <w:noProof/>
        </w:rPr>
        <w:fldChar w:fldCharType="separate"/>
      </w:r>
      <w:r w:rsidR="00E43E95">
        <w:rPr>
          <w:noProof/>
        </w:rPr>
        <w:t>30</w:t>
      </w:r>
      <w:r>
        <w:rPr>
          <w:noProof/>
        </w:rPr>
        <w:fldChar w:fldCharType="end"/>
      </w:r>
    </w:p>
    <w:p w14:paraId="024F9AD6"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11.3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_Toc241221951 \h </w:instrText>
      </w:r>
      <w:r>
        <w:rPr>
          <w:noProof/>
        </w:rPr>
      </w:r>
      <w:r>
        <w:rPr>
          <w:noProof/>
        </w:rPr>
        <w:fldChar w:fldCharType="separate"/>
      </w:r>
      <w:r w:rsidR="00E43E95">
        <w:rPr>
          <w:noProof/>
        </w:rPr>
        <w:t>30</w:t>
      </w:r>
      <w:r>
        <w:rPr>
          <w:noProof/>
        </w:rPr>
        <w:fldChar w:fldCharType="end"/>
      </w:r>
    </w:p>
    <w:p w14:paraId="42F3B904"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11.4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_Toc241221952 \h </w:instrText>
      </w:r>
      <w:r>
        <w:rPr>
          <w:noProof/>
        </w:rPr>
      </w:r>
      <w:r>
        <w:rPr>
          <w:noProof/>
        </w:rPr>
        <w:fldChar w:fldCharType="separate"/>
      </w:r>
      <w:r w:rsidR="00E43E95">
        <w:rPr>
          <w:noProof/>
        </w:rPr>
        <w:t>30</w:t>
      </w:r>
      <w:r>
        <w:rPr>
          <w:noProof/>
        </w:rPr>
        <w:fldChar w:fldCharType="end"/>
      </w:r>
    </w:p>
    <w:p w14:paraId="1B0DADEB"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11.5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_Toc241221953 \h </w:instrText>
      </w:r>
      <w:r>
        <w:rPr>
          <w:noProof/>
        </w:rPr>
      </w:r>
      <w:r>
        <w:rPr>
          <w:noProof/>
        </w:rPr>
        <w:fldChar w:fldCharType="separate"/>
      </w:r>
      <w:r w:rsidR="00E43E95">
        <w:rPr>
          <w:noProof/>
        </w:rPr>
        <w:t>30</w:t>
      </w:r>
      <w:r>
        <w:rPr>
          <w:noProof/>
        </w:rPr>
        <w:fldChar w:fldCharType="end"/>
      </w:r>
    </w:p>
    <w:p w14:paraId="76D5C438"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11.6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_Toc241221954 \h </w:instrText>
      </w:r>
      <w:r>
        <w:rPr>
          <w:noProof/>
        </w:rPr>
      </w:r>
      <w:r>
        <w:rPr>
          <w:noProof/>
        </w:rPr>
        <w:fldChar w:fldCharType="separate"/>
      </w:r>
      <w:r w:rsidR="00E43E95">
        <w:rPr>
          <w:noProof/>
        </w:rPr>
        <w:t>30</w:t>
      </w:r>
      <w:r>
        <w:rPr>
          <w:noProof/>
        </w:rPr>
        <w:fldChar w:fldCharType="end"/>
      </w:r>
    </w:p>
    <w:p w14:paraId="01D58CDD"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11.7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_Toc241221955 \h </w:instrText>
      </w:r>
      <w:r>
        <w:rPr>
          <w:noProof/>
        </w:rPr>
      </w:r>
      <w:r>
        <w:rPr>
          <w:noProof/>
        </w:rPr>
        <w:fldChar w:fldCharType="separate"/>
      </w:r>
      <w:r w:rsidR="00E43E95">
        <w:rPr>
          <w:noProof/>
        </w:rPr>
        <w:t>30</w:t>
      </w:r>
      <w:r>
        <w:rPr>
          <w:noProof/>
        </w:rPr>
        <w:fldChar w:fldCharType="end"/>
      </w:r>
    </w:p>
    <w:p w14:paraId="788998C7"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11.8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_Toc241221956 \h </w:instrText>
      </w:r>
      <w:r>
        <w:rPr>
          <w:noProof/>
        </w:rPr>
      </w:r>
      <w:r>
        <w:rPr>
          <w:noProof/>
        </w:rPr>
        <w:fldChar w:fldCharType="separate"/>
      </w:r>
      <w:r w:rsidR="00E43E95">
        <w:rPr>
          <w:noProof/>
        </w:rPr>
        <w:t>31</w:t>
      </w:r>
      <w:r>
        <w:rPr>
          <w:noProof/>
        </w:rPr>
        <w:fldChar w:fldCharType="end"/>
      </w:r>
    </w:p>
    <w:p w14:paraId="51B707B9" w14:textId="77777777" w:rsidR="003258D4" w:rsidRDefault="003258D4">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12.</w:t>
      </w:r>
      <w:r>
        <w:rPr>
          <w:rFonts w:eastAsiaTheme="minorEastAsia" w:cstheme="minorBidi"/>
          <w:b w:val="0"/>
          <w:bCs w:val="0"/>
          <w:caps w:val="0"/>
          <w:noProof/>
          <w:sz w:val="24"/>
          <w:szCs w:val="24"/>
          <w:lang w:val="en-US" w:eastAsia="ja-JP"/>
        </w:rPr>
        <w:tab/>
      </w:r>
      <w:r>
        <w:rPr>
          <w:noProof/>
        </w:rPr>
        <w:t>EPP Host Delete 01</w:t>
      </w:r>
      <w:r>
        <w:rPr>
          <w:noProof/>
        </w:rPr>
        <w:tab/>
      </w:r>
      <w:r>
        <w:rPr>
          <w:noProof/>
        </w:rPr>
        <w:fldChar w:fldCharType="begin"/>
      </w:r>
      <w:r>
        <w:rPr>
          <w:noProof/>
        </w:rPr>
        <w:instrText xml:space="preserve"> PAGEREF _Toc241221957 \h </w:instrText>
      </w:r>
      <w:r>
        <w:rPr>
          <w:noProof/>
        </w:rPr>
      </w:r>
      <w:r>
        <w:rPr>
          <w:noProof/>
        </w:rPr>
        <w:fldChar w:fldCharType="separate"/>
      </w:r>
      <w:r w:rsidR="00E43E95">
        <w:rPr>
          <w:noProof/>
        </w:rPr>
        <w:t>32</w:t>
      </w:r>
      <w:r>
        <w:rPr>
          <w:noProof/>
        </w:rPr>
        <w:fldChar w:fldCharType="end"/>
      </w:r>
    </w:p>
    <w:p w14:paraId="75B037AB"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12.1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_Toc241221958 \h </w:instrText>
      </w:r>
      <w:r>
        <w:rPr>
          <w:noProof/>
        </w:rPr>
      </w:r>
      <w:r>
        <w:rPr>
          <w:noProof/>
        </w:rPr>
        <w:fldChar w:fldCharType="separate"/>
      </w:r>
      <w:r w:rsidR="00E43E95">
        <w:rPr>
          <w:noProof/>
        </w:rPr>
        <w:t>32</w:t>
      </w:r>
      <w:r>
        <w:rPr>
          <w:noProof/>
        </w:rPr>
        <w:fldChar w:fldCharType="end"/>
      </w:r>
    </w:p>
    <w:p w14:paraId="045497CE"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12.2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_Toc241221959 \h </w:instrText>
      </w:r>
      <w:r>
        <w:rPr>
          <w:noProof/>
        </w:rPr>
      </w:r>
      <w:r>
        <w:rPr>
          <w:noProof/>
        </w:rPr>
        <w:fldChar w:fldCharType="separate"/>
      </w:r>
      <w:r w:rsidR="00E43E95">
        <w:rPr>
          <w:noProof/>
        </w:rPr>
        <w:t>32</w:t>
      </w:r>
      <w:r>
        <w:rPr>
          <w:noProof/>
        </w:rPr>
        <w:fldChar w:fldCharType="end"/>
      </w:r>
    </w:p>
    <w:p w14:paraId="3C5076E7"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12.3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_Toc241221960 \h </w:instrText>
      </w:r>
      <w:r>
        <w:rPr>
          <w:noProof/>
        </w:rPr>
      </w:r>
      <w:r>
        <w:rPr>
          <w:noProof/>
        </w:rPr>
        <w:fldChar w:fldCharType="separate"/>
      </w:r>
      <w:r w:rsidR="00E43E95">
        <w:rPr>
          <w:noProof/>
        </w:rPr>
        <w:t>32</w:t>
      </w:r>
      <w:r>
        <w:rPr>
          <w:noProof/>
        </w:rPr>
        <w:fldChar w:fldCharType="end"/>
      </w:r>
    </w:p>
    <w:p w14:paraId="75EE572D"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12.4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_Toc241221961 \h </w:instrText>
      </w:r>
      <w:r>
        <w:rPr>
          <w:noProof/>
        </w:rPr>
      </w:r>
      <w:r>
        <w:rPr>
          <w:noProof/>
        </w:rPr>
        <w:fldChar w:fldCharType="separate"/>
      </w:r>
      <w:r w:rsidR="00E43E95">
        <w:rPr>
          <w:noProof/>
        </w:rPr>
        <w:t>32</w:t>
      </w:r>
      <w:r>
        <w:rPr>
          <w:noProof/>
        </w:rPr>
        <w:fldChar w:fldCharType="end"/>
      </w:r>
    </w:p>
    <w:p w14:paraId="539362B1"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12.5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_Toc241221962 \h </w:instrText>
      </w:r>
      <w:r>
        <w:rPr>
          <w:noProof/>
        </w:rPr>
      </w:r>
      <w:r>
        <w:rPr>
          <w:noProof/>
        </w:rPr>
        <w:fldChar w:fldCharType="separate"/>
      </w:r>
      <w:r w:rsidR="00E43E95">
        <w:rPr>
          <w:noProof/>
        </w:rPr>
        <w:t>32</w:t>
      </w:r>
      <w:r>
        <w:rPr>
          <w:noProof/>
        </w:rPr>
        <w:fldChar w:fldCharType="end"/>
      </w:r>
    </w:p>
    <w:p w14:paraId="583DF831"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12.6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_Toc241221963 \h </w:instrText>
      </w:r>
      <w:r>
        <w:rPr>
          <w:noProof/>
        </w:rPr>
      </w:r>
      <w:r>
        <w:rPr>
          <w:noProof/>
        </w:rPr>
        <w:fldChar w:fldCharType="separate"/>
      </w:r>
      <w:r w:rsidR="00E43E95">
        <w:rPr>
          <w:noProof/>
        </w:rPr>
        <w:t>32</w:t>
      </w:r>
      <w:r>
        <w:rPr>
          <w:noProof/>
        </w:rPr>
        <w:fldChar w:fldCharType="end"/>
      </w:r>
    </w:p>
    <w:p w14:paraId="5C674C1C"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lastRenderedPageBreak/>
        <w:t>12.7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_Toc241221964 \h </w:instrText>
      </w:r>
      <w:r>
        <w:rPr>
          <w:noProof/>
        </w:rPr>
      </w:r>
      <w:r>
        <w:rPr>
          <w:noProof/>
        </w:rPr>
        <w:fldChar w:fldCharType="separate"/>
      </w:r>
      <w:r w:rsidR="00E43E95">
        <w:rPr>
          <w:noProof/>
        </w:rPr>
        <w:t>32</w:t>
      </w:r>
      <w:r>
        <w:rPr>
          <w:noProof/>
        </w:rPr>
        <w:fldChar w:fldCharType="end"/>
      </w:r>
    </w:p>
    <w:p w14:paraId="01DFC5FD"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12.8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_Toc241221965 \h </w:instrText>
      </w:r>
      <w:r>
        <w:rPr>
          <w:noProof/>
        </w:rPr>
      </w:r>
      <w:r>
        <w:rPr>
          <w:noProof/>
        </w:rPr>
        <w:fldChar w:fldCharType="separate"/>
      </w:r>
      <w:r w:rsidR="00E43E95">
        <w:rPr>
          <w:noProof/>
        </w:rPr>
        <w:t>33</w:t>
      </w:r>
      <w:r>
        <w:rPr>
          <w:noProof/>
        </w:rPr>
        <w:fldChar w:fldCharType="end"/>
      </w:r>
    </w:p>
    <w:p w14:paraId="00BB1909" w14:textId="77777777" w:rsidR="003258D4" w:rsidRDefault="003258D4">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13.</w:t>
      </w:r>
      <w:r>
        <w:rPr>
          <w:rFonts w:eastAsiaTheme="minorEastAsia" w:cstheme="minorBidi"/>
          <w:b w:val="0"/>
          <w:bCs w:val="0"/>
          <w:caps w:val="0"/>
          <w:noProof/>
          <w:sz w:val="24"/>
          <w:szCs w:val="24"/>
          <w:lang w:val="en-US" w:eastAsia="ja-JP"/>
        </w:rPr>
        <w:tab/>
      </w:r>
      <w:r>
        <w:rPr>
          <w:noProof/>
        </w:rPr>
        <w:t>EPP Host Update 01</w:t>
      </w:r>
      <w:r>
        <w:rPr>
          <w:noProof/>
        </w:rPr>
        <w:tab/>
      </w:r>
      <w:r>
        <w:rPr>
          <w:noProof/>
        </w:rPr>
        <w:fldChar w:fldCharType="begin"/>
      </w:r>
      <w:r>
        <w:rPr>
          <w:noProof/>
        </w:rPr>
        <w:instrText xml:space="preserve"> PAGEREF _Toc241221966 \h </w:instrText>
      </w:r>
      <w:r>
        <w:rPr>
          <w:noProof/>
        </w:rPr>
      </w:r>
      <w:r>
        <w:rPr>
          <w:noProof/>
        </w:rPr>
        <w:fldChar w:fldCharType="separate"/>
      </w:r>
      <w:r w:rsidR="00E43E95">
        <w:rPr>
          <w:noProof/>
        </w:rPr>
        <w:t>34</w:t>
      </w:r>
      <w:r>
        <w:rPr>
          <w:noProof/>
        </w:rPr>
        <w:fldChar w:fldCharType="end"/>
      </w:r>
    </w:p>
    <w:p w14:paraId="24BC2280"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13.1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_Toc241221967 \h </w:instrText>
      </w:r>
      <w:r>
        <w:rPr>
          <w:noProof/>
        </w:rPr>
      </w:r>
      <w:r>
        <w:rPr>
          <w:noProof/>
        </w:rPr>
        <w:fldChar w:fldCharType="separate"/>
      </w:r>
      <w:r w:rsidR="00E43E95">
        <w:rPr>
          <w:noProof/>
        </w:rPr>
        <w:t>34</w:t>
      </w:r>
      <w:r>
        <w:rPr>
          <w:noProof/>
        </w:rPr>
        <w:fldChar w:fldCharType="end"/>
      </w:r>
    </w:p>
    <w:p w14:paraId="608443C3"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13.2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_Toc241221968 \h </w:instrText>
      </w:r>
      <w:r>
        <w:rPr>
          <w:noProof/>
        </w:rPr>
      </w:r>
      <w:r>
        <w:rPr>
          <w:noProof/>
        </w:rPr>
        <w:fldChar w:fldCharType="separate"/>
      </w:r>
      <w:r w:rsidR="00E43E95">
        <w:rPr>
          <w:noProof/>
        </w:rPr>
        <w:t>34</w:t>
      </w:r>
      <w:r>
        <w:rPr>
          <w:noProof/>
        </w:rPr>
        <w:fldChar w:fldCharType="end"/>
      </w:r>
    </w:p>
    <w:p w14:paraId="4D287089"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13.3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_Toc241221969 \h </w:instrText>
      </w:r>
      <w:r>
        <w:rPr>
          <w:noProof/>
        </w:rPr>
      </w:r>
      <w:r>
        <w:rPr>
          <w:noProof/>
        </w:rPr>
        <w:fldChar w:fldCharType="separate"/>
      </w:r>
      <w:r w:rsidR="00E43E95">
        <w:rPr>
          <w:noProof/>
        </w:rPr>
        <w:t>34</w:t>
      </w:r>
      <w:r>
        <w:rPr>
          <w:noProof/>
        </w:rPr>
        <w:fldChar w:fldCharType="end"/>
      </w:r>
    </w:p>
    <w:p w14:paraId="23720E17"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13.4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_Toc241221970 \h </w:instrText>
      </w:r>
      <w:r>
        <w:rPr>
          <w:noProof/>
        </w:rPr>
      </w:r>
      <w:r>
        <w:rPr>
          <w:noProof/>
        </w:rPr>
        <w:fldChar w:fldCharType="separate"/>
      </w:r>
      <w:r w:rsidR="00E43E95">
        <w:rPr>
          <w:noProof/>
        </w:rPr>
        <w:t>34</w:t>
      </w:r>
      <w:r>
        <w:rPr>
          <w:noProof/>
        </w:rPr>
        <w:fldChar w:fldCharType="end"/>
      </w:r>
    </w:p>
    <w:p w14:paraId="6993456B"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13.5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_Toc241221971 \h </w:instrText>
      </w:r>
      <w:r>
        <w:rPr>
          <w:noProof/>
        </w:rPr>
      </w:r>
      <w:r>
        <w:rPr>
          <w:noProof/>
        </w:rPr>
        <w:fldChar w:fldCharType="separate"/>
      </w:r>
      <w:r w:rsidR="00E43E95">
        <w:rPr>
          <w:noProof/>
        </w:rPr>
        <w:t>34</w:t>
      </w:r>
      <w:r>
        <w:rPr>
          <w:noProof/>
        </w:rPr>
        <w:fldChar w:fldCharType="end"/>
      </w:r>
    </w:p>
    <w:p w14:paraId="51DB1B7F"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13.6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_Toc241221972 \h </w:instrText>
      </w:r>
      <w:r>
        <w:rPr>
          <w:noProof/>
        </w:rPr>
      </w:r>
      <w:r>
        <w:rPr>
          <w:noProof/>
        </w:rPr>
        <w:fldChar w:fldCharType="separate"/>
      </w:r>
      <w:r w:rsidR="00E43E95">
        <w:rPr>
          <w:noProof/>
        </w:rPr>
        <w:t>34</w:t>
      </w:r>
      <w:r>
        <w:rPr>
          <w:noProof/>
        </w:rPr>
        <w:fldChar w:fldCharType="end"/>
      </w:r>
    </w:p>
    <w:p w14:paraId="5DBABA1E"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13.7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_Toc241221973 \h </w:instrText>
      </w:r>
      <w:r>
        <w:rPr>
          <w:noProof/>
        </w:rPr>
      </w:r>
      <w:r>
        <w:rPr>
          <w:noProof/>
        </w:rPr>
        <w:fldChar w:fldCharType="separate"/>
      </w:r>
      <w:r w:rsidR="00E43E95">
        <w:rPr>
          <w:noProof/>
        </w:rPr>
        <w:t>34</w:t>
      </w:r>
      <w:r>
        <w:rPr>
          <w:noProof/>
        </w:rPr>
        <w:fldChar w:fldCharType="end"/>
      </w:r>
    </w:p>
    <w:p w14:paraId="5F82E8B6"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13.8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_Toc241221974 \h </w:instrText>
      </w:r>
      <w:r>
        <w:rPr>
          <w:noProof/>
        </w:rPr>
      </w:r>
      <w:r>
        <w:rPr>
          <w:noProof/>
        </w:rPr>
        <w:fldChar w:fldCharType="separate"/>
      </w:r>
      <w:r w:rsidR="00E43E95">
        <w:rPr>
          <w:noProof/>
        </w:rPr>
        <w:t>35</w:t>
      </w:r>
      <w:r>
        <w:rPr>
          <w:noProof/>
        </w:rPr>
        <w:fldChar w:fldCharType="end"/>
      </w:r>
    </w:p>
    <w:p w14:paraId="3C2689D3" w14:textId="77777777" w:rsidR="003258D4" w:rsidRDefault="003258D4">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14.</w:t>
      </w:r>
      <w:r>
        <w:rPr>
          <w:rFonts w:eastAsiaTheme="minorEastAsia" w:cstheme="minorBidi"/>
          <w:b w:val="0"/>
          <w:bCs w:val="0"/>
          <w:caps w:val="0"/>
          <w:noProof/>
          <w:sz w:val="24"/>
          <w:szCs w:val="24"/>
          <w:lang w:val="en-US" w:eastAsia="ja-JP"/>
        </w:rPr>
        <w:tab/>
      </w:r>
      <w:r>
        <w:rPr>
          <w:noProof/>
        </w:rPr>
        <w:t>EPP Contact Update 01</w:t>
      </w:r>
      <w:r>
        <w:rPr>
          <w:noProof/>
        </w:rPr>
        <w:tab/>
      </w:r>
      <w:r>
        <w:rPr>
          <w:noProof/>
        </w:rPr>
        <w:fldChar w:fldCharType="begin"/>
      </w:r>
      <w:r>
        <w:rPr>
          <w:noProof/>
        </w:rPr>
        <w:instrText xml:space="preserve"> PAGEREF _Toc241221975 \h </w:instrText>
      </w:r>
      <w:r>
        <w:rPr>
          <w:noProof/>
        </w:rPr>
      </w:r>
      <w:r>
        <w:rPr>
          <w:noProof/>
        </w:rPr>
        <w:fldChar w:fldCharType="separate"/>
      </w:r>
      <w:r w:rsidR="00E43E95">
        <w:rPr>
          <w:noProof/>
        </w:rPr>
        <w:t>36</w:t>
      </w:r>
      <w:r>
        <w:rPr>
          <w:noProof/>
        </w:rPr>
        <w:fldChar w:fldCharType="end"/>
      </w:r>
    </w:p>
    <w:p w14:paraId="2D823939"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14.1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_Toc241221976 \h </w:instrText>
      </w:r>
      <w:r>
        <w:rPr>
          <w:noProof/>
        </w:rPr>
      </w:r>
      <w:r>
        <w:rPr>
          <w:noProof/>
        </w:rPr>
        <w:fldChar w:fldCharType="separate"/>
      </w:r>
      <w:r w:rsidR="00E43E95">
        <w:rPr>
          <w:noProof/>
        </w:rPr>
        <w:t>36</w:t>
      </w:r>
      <w:r>
        <w:rPr>
          <w:noProof/>
        </w:rPr>
        <w:fldChar w:fldCharType="end"/>
      </w:r>
    </w:p>
    <w:p w14:paraId="77DA03D0"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14.2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_Toc241221977 \h </w:instrText>
      </w:r>
      <w:r>
        <w:rPr>
          <w:noProof/>
        </w:rPr>
      </w:r>
      <w:r>
        <w:rPr>
          <w:noProof/>
        </w:rPr>
        <w:fldChar w:fldCharType="separate"/>
      </w:r>
      <w:r w:rsidR="00E43E95">
        <w:rPr>
          <w:noProof/>
        </w:rPr>
        <w:t>36</w:t>
      </w:r>
      <w:r>
        <w:rPr>
          <w:noProof/>
        </w:rPr>
        <w:fldChar w:fldCharType="end"/>
      </w:r>
    </w:p>
    <w:p w14:paraId="01D1470A"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14.3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_Toc241221978 \h </w:instrText>
      </w:r>
      <w:r>
        <w:rPr>
          <w:noProof/>
        </w:rPr>
      </w:r>
      <w:r>
        <w:rPr>
          <w:noProof/>
        </w:rPr>
        <w:fldChar w:fldCharType="separate"/>
      </w:r>
      <w:r w:rsidR="00E43E95">
        <w:rPr>
          <w:noProof/>
        </w:rPr>
        <w:t>36</w:t>
      </w:r>
      <w:r>
        <w:rPr>
          <w:noProof/>
        </w:rPr>
        <w:fldChar w:fldCharType="end"/>
      </w:r>
    </w:p>
    <w:p w14:paraId="549F0381"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14.4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_Toc241221979 \h </w:instrText>
      </w:r>
      <w:r>
        <w:rPr>
          <w:noProof/>
        </w:rPr>
      </w:r>
      <w:r>
        <w:rPr>
          <w:noProof/>
        </w:rPr>
        <w:fldChar w:fldCharType="separate"/>
      </w:r>
      <w:r w:rsidR="00E43E95">
        <w:rPr>
          <w:noProof/>
        </w:rPr>
        <w:t>36</w:t>
      </w:r>
      <w:r>
        <w:rPr>
          <w:noProof/>
        </w:rPr>
        <w:fldChar w:fldCharType="end"/>
      </w:r>
    </w:p>
    <w:p w14:paraId="73564088"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14.5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_Toc241221980 \h </w:instrText>
      </w:r>
      <w:r>
        <w:rPr>
          <w:noProof/>
        </w:rPr>
      </w:r>
      <w:r>
        <w:rPr>
          <w:noProof/>
        </w:rPr>
        <w:fldChar w:fldCharType="separate"/>
      </w:r>
      <w:r w:rsidR="00E43E95">
        <w:rPr>
          <w:noProof/>
        </w:rPr>
        <w:t>36</w:t>
      </w:r>
      <w:r>
        <w:rPr>
          <w:noProof/>
        </w:rPr>
        <w:fldChar w:fldCharType="end"/>
      </w:r>
    </w:p>
    <w:p w14:paraId="4EF69BFD"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14.6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_Toc241221981 \h </w:instrText>
      </w:r>
      <w:r>
        <w:rPr>
          <w:noProof/>
        </w:rPr>
      </w:r>
      <w:r>
        <w:rPr>
          <w:noProof/>
        </w:rPr>
        <w:fldChar w:fldCharType="separate"/>
      </w:r>
      <w:r w:rsidR="00E43E95">
        <w:rPr>
          <w:noProof/>
        </w:rPr>
        <w:t>36</w:t>
      </w:r>
      <w:r>
        <w:rPr>
          <w:noProof/>
        </w:rPr>
        <w:fldChar w:fldCharType="end"/>
      </w:r>
    </w:p>
    <w:p w14:paraId="65CB190B"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14.7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_Toc241221982 \h </w:instrText>
      </w:r>
      <w:r>
        <w:rPr>
          <w:noProof/>
        </w:rPr>
      </w:r>
      <w:r>
        <w:rPr>
          <w:noProof/>
        </w:rPr>
        <w:fldChar w:fldCharType="separate"/>
      </w:r>
      <w:r w:rsidR="00E43E95">
        <w:rPr>
          <w:noProof/>
        </w:rPr>
        <w:t>36</w:t>
      </w:r>
      <w:r>
        <w:rPr>
          <w:noProof/>
        </w:rPr>
        <w:fldChar w:fldCharType="end"/>
      </w:r>
    </w:p>
    <w:p w14:paraId="3B8C968F"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14.8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_Toc241221983 \h </w:instrText>
      </w:r>
      <w:r>
        <w:rPr>
          <w:noProof/>
        </w:rPr>
      </w:r>
      <w:r>
        <w:rPr>
          <w:noProof/>
        </w:rPr>
        <w:fldChar w:fldCharType="separate"/>
      </w:r>
      <w:r w:rsidR="00E43E95">
        <w:rPr>
          <w:noProof/>
        </w:rPr>
        <w:t>37</w:t>
      </w:r>
      <w:r>
        <w:rPr>
          <w:noProof/>
        </w:rPr>
        <w:fldChar w:fldCharType="end"/>
      </w:r>
    </w:p>
    <w:p w14:paraId="1B78C471" w14:textId="77777777" w:rsidR="003258D4" w:rsidRDefault="003258D4">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15.</w:t>
      </w:r>
      <w:r>
        <w:rPr>
          <w:rFonts w:eastAsiaTheme="minorEastAsia" w:cstheme="minorBidi"/>
          <w:b w:val="0"/>
          <w:bCs w:val="0"/>
          <w:caps w:val="0"/>
          <w:noProof/>
          <w:sz w:val="24"/>
          <w:szCs w:val="24"/>
          <w:lang w:val="en-US" w:eastAsia="ja-JP"/>
        </w:rPr>
        <w:tab/>
      </w:r>
      <w:r>
        <w:rPr>
          <w:noProof/>
        </w:rPr>
        <w:t>EPP Domain Update 01</w:t>
      </w:r>
      <w:r>
        <w:rPr>
          <w:noProof/>
        </w:rPr>
        <w:tab/>
      </w:r>
      <w:r>
        <w:rPr>
          <w:noProof/>
        </w:rPr>
        <w:fldChar w:fldCharType="begin"/>
      </w:r>
      <w:r>
        <w:rPr>
          <w:noProof/>
        </w:rPr>
        <w:instrText xml:space="preserve"> PAGEREF _Toc241221984 \h </w:instrText>
      </w:r>
      <w:r>
        <w:rPr>
          <w:noProof/>
        </w:rPr>
      </w:r>
      <w:r>
        <w:rPr>
          <w:noProof/>
        </w:rPr>
        <w:fldChar w:fldCharType="separate"/>
      </w:r>
      <w:r w:rsidR="00E43E95">
        <w:rPr>
          <w:noProof/>
        </w:rPr>
        <w:t>38</w:t>
      </w:r>
      <w:r>
        <w:rPr>
          <w:noProof/>
        </w:rPr>
        <w:fldChar w:fldCharType="end"/>
      </w:r>
    </w:p>
    <w:p w14:paraId="0314EA63"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15.1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_Toc241221985 \h </w:instrText>
      </w:r>
      <w:r>
        <w:rPr>
          <w:noProof/>
        </w:rPr>
      </w:r>
      <w:r>
        <w:rPr>
          <w:noProof/>
        </w:rPr>
        <w:fldChar w:fldCharType="separate"/>
      </w:r>
      <w:r w:rsidR="00E43E95">
        <w:rPr>
          <w:noProof/>
        </w:rPr>
        <w:t>38</w:t>
      </w:r>
      <w:r>
        <w:rPr>
          <w:noProof/>
        </w:rPr>
        <w:fldChar w:fldCharType="end"/>
      </w:r>
    </w:p>
    <w:p w14:paraId="54708871"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15.2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_Toc241221986 \h </w:instrText>
      </w:r>
      <w:r>
        <w:rPr>
          <w:noProof/>
        </w:rPr>
      </w:r>
      <w:r>
        <w:rPr>
          <w:noProof/>
        </w:rPr>
        <w:fldChar w:fldCharType="separate"/>
      </w:r>
      <w:r w:rsidR="00E43E95">
        <w:rPr>
          <w:noProof/>
        </w:rPr>
        <w:t>38</w:t>
      </w:r>
      <w:r>
        <w:rPr>
          <w:noProof/>
        </w:rPr>
        <w:fldChar w:fldCharType="end"/>
      </w:r>
    </w:p>
    <w:p w14:paraId="7C2F44E5"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15.3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_Toc241221987 \h </w:instrText>
      </w:r>
      <w:r>
        <w:rPr>
          <w:noProof/>
        </w:rPr>
      </w:r>
      <w:r>
        <w:rPr>
          <w:noProof/>
        </w:rPr>
        <w:fldChar w:fldCharType="separate"/>
      </w:r>
      <w:r w:rsidR="00E43E95">
        <w:rPr>
          <w:noProof/>
        </w:rPr>
        <w:t>38</w:t>
      </w:r>
      <w:r>
        <w:rPr>
          <w:noProof/>
        </w:rPr>
        <w:fldChar w:fldCharType="end"/>
      </w:r>
    </w:p>
    <w:p w14:paraId="3C7300F9"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15.4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_Toc241221988 \h </w:instrText>
      </w:r>
      <w:r>
        <w:rPr>
          <w:noProof/>
        </w:rPr>
      </w:r>
      <w:r>
        <w:rPr>
          <w:noProof/>
        </w:rPr>
        <w:fldChar w:fldCharType="separate"/>
      </w:r>
      <w:r w:rsidR="00E43E95">
        <w:rPr>
          <w:noProof/>
        </w:rPr>
        <w:t>39</w:t>
      </w:r>
      <w:r>
        <w:rPr>
          <w:noProof/>
        </w:rPr>
        <w:fldChar w:fldCharType="end"/>
      </w:r>
    </w:p>
    <w:p w14:paraId="22F92CFF"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15.5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_Toc241221989 \h </w:instrText>
      </w:r>
      <w:r>
        <w:rPr>
          <w:noProof/>
        </w:rPr>
      </w:r>
      <w:r>
        <w:rPr>
          <w:noProof/>
        </w:rPr>
        <w:fldChar w:fldCharType="separate"/>
      </w:r>
      <w:r w:rsidR="00E43E95">
        <w:rPr>
          <w:noProof/>
        </w:rPr>
        <w:t>39</w:t>
      </w:r>
      <w:r>
        <w:rPr>
          <w:noProof/>
        </w:rPr>
        <w:fldChar w:fldCharType="end"/>
      </w:r>
    </w:p>
    <w:p w14:paraId="4C3FF2A0"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15.6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_Toc241221990 \h </w:instrText>
      </w:r>
      <w:r>
        <w:rPr>
          <w:noProof/>
        </w:rPr>
      </w:r>
      <w:r>
        <w:rPr>
          <w:noProof/>
        </w:rPr>
        <w:fldChar w:fldCharType="separate"/>
      </w:r>
      <w:r w:rsidR="00E43E95">
        <w:rPr>
          <w:noProof/>
        </w:rPr>
        <w:t>39</w:t>
      </w:r>
      <w:r>
        <w:rPr>
          <w:noProof/>
        </w:rPr>
        <w:fldChar w:fldCharType="end"/>
      </w:r>
    </w:p>
    <w:p w14:paraId="4C4BC29C"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15.7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_Toc241221991 \h </w:instrText>
      </w:r>
      <w:r>
        <w:rPr>
          <w:noProof/>
        </w:rPr>
      </w:r>
      <w:r>
        <w:rPr>
          <w:noProof/>
        </w:rPr>
        <w:fldChar w:fldCharType="separate"/>
      </w:r>
      <w:r w:rsidR="00E43E95">
        <w:rPr>
          <w:noProof/>
        </w:rPr>
        <w:t>39</w:t>
      </w:r>
      <w:r>
        <w:rPr>
          <w:noProof/>
        </w:rPr>
        <w:fldChar w:fldCharType="end"/>
      </w:r>
    </w:p>
    <w:p w14:paraId="1175B663"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15.8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_Toc241221992 \h </w:instrText>
      </w:r>
      <w:r>
        <w:rPr>
          <w:noProof/>
        </w:rPr>
      </w:r>
      <w:r>
        <w:rPr>
          <w:noProof/>
        </w:rPr>
        <w:fldChar w:fldCharType="separate"/>
      </w:r>
      <w:r w:rsidR="00E43E95">
        <w:rPr>
          <w:noProof/>
        </w:rPr>
        <w:t>39</w:t>
      </w:r>
      <w:r>
        <w:rPr>
          <w:noProof/>
        </w:rPr>
        <w:fldChar w:fldCharType="end"/>
      </w:r>
    </w:p>
    <w:p w14:paraId="6BE2B407" w14:textId="77777777" w:rsidR="003258D4" w:rsidRDefault="003258D4">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16.</w:t>
      </w:r>
      <w:r>
        <w:rPr>
          <w:rFonts w:eastAsiaTheme="minorEastAsia" w:cstheme="minorBidi"/>
          <w:b w:val="0"/>
          <w:bCs w:val="0"/>
          <w:caps w:val="0"/>
          <w:noProof/>
          <w:sz w:val="24"/>
          <w:szCs w:val="24"/>
          <w:lang w:val="en-US" w:eastAsia="ja-JP"/>
        </w:rPr>
        <w:tab/>
      </w:r>
      <w:r>
        <w:rPr>
          <w:noProof/>
        </w:rPr>
        <w:t>EPP Extensions</w:t>
      </w:r>
      <w:r>
        <w:rPr>
          <w:noProof/>
        </w:rPr>
        <w:tab/>
      </w:r>
      <w:r>
        <w:rPr>
          <w:noProof/>
        </w:rPr>
        <w:fldChar w:fldCharType="begin"/>
      </w:r>
      <w:r>
        <w:rPr>
          <w:noProof/>
        </w:rPr>
        <w:instrText xml:space="preserve"> PAGEREF _Toc241221993 \h </w:instrText>
      </w:r>
      <w:r>
        <w:rPr>
          <w:noProof/>
        </w:rPr>
      </w:r>
      <w:r>
        <w:rPr>
          <w:noProof/>
        </w:rPr>
        <w:fldChar w:fldCharType="separate"/>
      </w:r>
      <w:r w:rsidR="00E43E95">
        <w:rPr>
          <w:noProof/>
        </w:rPr>
        <w:t>41</w:t>
      </w:r>
      <w:r>
        <w:rPr>
          <w:noProof/>
        </w:rPr>
        <w:fldChar w:fldCharType="end"/>
      </w:r>
    </w:p>
    <w:p w14:paraId="732155FE"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16.1</w:t>
      </w:r>
      <w:r>
        <w:rPr>
          <w:rFonts w:eastAsiaTheme="minorEastAsia" w:cstheme="minorBidi"/>
          <w:smallCaps w:val="0"/>
          <w:noProof/>
          <w:sz w:val="24"/>
          <w:szCs w:val="24"/>
          <w:lang w:val="en-US" w:eastAsia="ja-JP"/>
        </w:rPr>
        <w:tab/>
      </w:r>
      <w:r>
        <w:rPr>
          <w:noProof/>
        </w:rPr>
        <w:t>Test case identifier</w:t>
      </w:r>
      <w:r>
        <w:rPr>
          <w:noProof/>
        </w:rPr>
        <w:tab/>
      </w:r>
      <w:r>
        <w:rPr>
          <w:noProof/>
        </w:rPr>
        <w:fldChar w:fldCharType="begin"/>
      </w:r>
      <w:r>
        <w:rPr>
          <w:noProof/>
        </w:rPr>
        <w:instrText xml:space="preserve"> PAGEREF _Toc241221994 \h </w:instrText>
      </w:r>
      <w:r>
        <w:rPr>
          <w:noProof/>
        </w:rPr>
      </w:r>
      <w:r>
        <w:rPr>
          <w:noProof/>
        </w:rPr>
        <w:fldChar w:fldCharType="separate"/>
      </w:r>
      <w:r w:rsidR="00E43E95">
        <w:rPr>
          <w:noProof/>
        </w:rPr>
        <w:t>41</w:t>
      </w:r>
      <w:r>
        <w:rPr>
          <w:noProof/>
        </w:rPr>
        <w:fldChar w:fldCharType="end"/>
      </w:r>
    </w:p>
    <w:p w14:paraId="60ECEF60"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16.2</w:t>
      </w:r>
      <w:r>
        <w:rPr>
          <w:rFonts w:eastAsiaTheme="minorEastAsia" w:cstheme="minorBidi"/>
          <w:smallCaps w:val="0"/>
          <w:noProof/>
          <w:sz w:val="24"/>
          <w:szCs w:val="24"/>
          <w:lang w:val="en-US" w:eastAsia="ja-JP"/>
        </w:rPr>
        <w:tab/>
      </w:r>
      <w:r>
        <w:rPr>
          <w:noProof/>
        </w:rPr>
        <w:t>Objective</w:t>
      </w:r>
      <w:r>
        <w:rPr>
          <w:noProof/>
        </w:rPr>
        <w:tab/>
      </w:r>
      <w:r>
        <w:rPr>
          <w:noProof/>
        </w:rPr>
        <w:fldChar w:fldCharType="begin"/>
      </w:r>
      <w:r>
        <w:rPr>
          <w:noProof/>
        </w:rPr>
        <w:instrText xml:space="preserve"> PAGEREF _Toc241221995 \h </w:instrText>
      </w:r>
      <w:r>
        <w:rPr>
          <w:noProof/>
        </w:rPr>
      </w:r>
      <w:r>
        <w:rPr>
          <w:noProof/>
        </w:rPr>
        <w:fldChar w:fldCharType="separate"/>
      </w:r>
      <w:r w:rsidR="00E43E95">
        <w:rPr>
          <w:noProof/>
        </w:rPr>
        <w:t>41</w:t>
      </w:r>
      <w:r>
        <w:rPr>
          <w:noProof/>
        </w:rPr>
        <w:fldChar w:fldCharType="end"/>
      </w:r>
    </w:p>
    <w:p w14:paraId="7CA82AAF"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16.3</w:t>
      </w:r>
      <w:r>
        <w:rPr>
          <w:rFonts w:eastAsiaTheme="minorEastAsia" w:cstheme="minorBidi"/>
          <w:smallCaps w:val="0"/>
          <w:noProof/>
          <w:sz w:val="24"/>
          <w:szCs w:val="24"/>
          <w:lang w:val="en-US" w:eastAsia="ja-JP"/>
        </w:rPr>
        <w:tab/>
      </w:r>
      <w:r>
        <w:rPr>
          <w:noProof/>
        </w:rPr>
        <w:t>Inputs</w:t>
      </w:r>
      <w:r>
        <w:rPr>
          <w:noProof/>
        </w:rPr>
        <w:tab/>
      </w:r>
      <w:r>
        <w:rPr>
          <w:noProof/>
        </w:rPr>
        <w:fldChar w:fldCharType="begin"/>
      </w:r>
      <w:r>
        <w:rPr>
          <w:noProof/>
        </w:rPr>
        <w:instrText xml:space="preserve"> PAGEREF _Toc241221996 \h </w:instrText>
      </w:r>
      <w:r>
        <w:rPr>
          <w:noProof/>
        </w:rPr>
      </w:r>
      <w:r>
        <w:rPr>
          <w:noProof/>
        </w:rPr>
        <w:fldChar w:fldCharType="separate"/>
      </w:r>
      <w:r w:rsidR="00E43E95">
        <w:rPr>
          <w:noProof/>
        </w:rPr>
        <w:t>41</w:t>
      </w:r>
      <w:r>
        <w:rPr>
          <w:noProof/>
        </w:rPr>
        <w:fldChar w:fldCharType="end"/>
      </w:r>
    </w:p>
    <w:p w14:paraId="5A7A8298"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16.4</w:t>
      </w:r>
      <w:r>
        <w:rPr>
          <w:rFonts w:eastAsiaTheme="minorEastAsia" w:cstheme="minorBidi"/>
          <w:smallCaps w:val="0"/>
          <w:noProof/>
          <w:sz w:val="24"/>
          <w:szCs w:val="24"/>
          <w:lang w:val="en-US" w:eastAsia="ja-JP"/>
        </w:rPr>
        <w:tab/>
      </w:r>
      <w:r>
        <w:rPr>
          <w:noProof/>
        </w:rPr>
        <w:t>Outcome(s)</w:t>
      </w:r>
      <w:r>
        <w:rPr>
          <w:noProof/>
        </w:rPr>
        <w:tab/>
      </w:r>
      <w:r>
        <w:rPr>
          <w:noProof/>
        </w:rPr>
        <w:fldChar w:fldCharType="begin"/>
      </w:r>
      <w:r>
        <w:rPr>
          <w:noProof/>
        </w:rPr>
        <w:instrText xml:space="preserve"> PAGEREF _Toc241221997 \h </w:instrText>
      </w:r>
      <w:r>
        <w:rPr>
          <w:noProof/>
        </w:rPr>
      </w:r>
      <w:r>
        <w:rPr>
          <w:noProof/>
        </w:rPr>
        <w:fldChar w:fldCharType="separate"/>
      </w:r>
      <w:r w:rsidR="00E43E95">
        <w:rPr>
          <w:noProof/>
        </w:rPr>
        <w:t>41</w:t>
      </w:r>
      <w:r>
        <w:rPr>
          <w:noProof/>
        </w:rPr>
        <w:fldChar w:fldCharType="end"/>
      </w:r>
    </w:p>
    <w:p w14:paraId="28F0E759"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16.5</w:t>
      </w:r>
      <w:r>
        <w:rPr>
          <w:rFonts w:eastAsiaTheme="minorEastAsia" w:cstheme="minorBidi"/>
          <w:smallCaps w:val="0"/>
          <w:noProof/>
          <w:sz w:val="24"/>
          <w:szCs w:val="24"/>
          <w:lang w:val="en-US" w:eastAsia="ja-JP"/>
        </w:rPr>
        <w:tab/>
      </w:r>
      <w:r>
        <w:rPr>
          <w:noProof/>
        </w:rPr>
        <w:t>Environmental needs</w:t>
      </w:r>
      <w:r>
        <w:rPr>
          <w:noProof/>
        </w:rPr>
        <w:tab/>
      </w:r>
      <w:r>
        <w:rPr>
          <w:noProof/>
        </w:rPr>
        <w:fldChar w:fldCharType="begin"/>
      </w:r>
      <w:r>
        <w:rPr>
          <w:noProof/>
        </w:rPr>
        <w:instrText xml:space="preserve"> PAGEREF _Toc241221998 \h </w:instrText>
      </w:r>
      <w:r>
        <w:rPr>
          <w:noProof/>
        </w:rPr>
      </w:r>
      <w:r>
        <w:rPr>
          <w:noProof/>
        </w:rPr>
        <w:fldChar w:fldCharType="separate"/>
      </w:r>
      <w:r w:rsidR="00E43E95">
        <w:rPr>
          <w:noProof/>
        </w:rPr>
        <w:t>41</w:t>
      </w:r>
      <w:r>
        <w:rPr>
          <w:noProof/>
        </w:rPr>
        <w:fldChar w:fldCharType="end"/>
      </w:r>
    </w:p>
    <w:p w14:paraId="3CE80AEA"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16.6</w:t>
      </w:r>
      <w:r>
        <w:rPr>
          <w:rFonts w:eastAsiaTheme="minorEastAsia" w:cstheme="minorBidi"/>
          <w:smallCaps w:val="0"/>
          <w:noProof/>
          <w:sz w:val="24"/>
          <w:szCs w:val="24"/>
          <w:lang w:val="en-US" w:eastAsia="ja-JP"/>
        </w:rPr>
        <w:tab/>
      </w:r>
      <w:r>
        <w:rPr>
          <w:noProof/>
        </w:rPr>
        <w:t>Special procedural requirements</w:t>
      </w:r>
      <w:r>
        <w:rPr>
          <w:noProof/>
        </w:rPr>
        <w:tab/>
      </w:r>
      <w:r>
        <w:rPr>
          <w:noProof/>
        </w:rPr>
        <w:fldChar w:fldCharType="begin"/>
      </w:r>
      <w:r>
        <w:rPr>
          <w:noProof/>
        </w:rPr>
        <w:instrText xml:space="preserve"> PAGEREF _Toc241221999 \h </w:instrText>
      </w:r>
      <w:r>
        <w:rPr>
          <w:noProof/>
        </w:rPr>
      </w:r>
      <w:r>
        <w:rPr>
          <w:noProof/>
        </w:rPr>
        <w:fldChar w:fldCharType="separate"/>
      </w:r>
      <w:r w:rsidR="00E43E95">
        <w:rPr>
          <w:noProof/>
        </w:rPr>
        <w:t>41</w:t>
      </w:r>
      <w:r>
        <w:rPr>
          <w:noProof/>
        </w:rPr>
        <w:fldChar w:fldCharType="end"/>
      </w:r>
    </w:p>
    <w:p w14:paraId="2CF774B9"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16.7</w:t>
      </w:r>
      <w:r>
        <w:rPr>
          <w:rFonts w:eastAsiaTheme="minorEastAsia" w:cstheme="minorBidi"/>
          <w:smallCaps w:val="0"/>
          <w:noProof/>
          <w:sz w:val="24"/>
          <w:szCs w:val="24"/>
          <w:lang w:val="en-US" w:eastAsia="ja-JP"/>
        </w:rPr>
        <w:tab/>
      </w:r>
      <w:r>
        <w:rPr>
          <w:noProof/>
        </w:rPr>
        <w:t>Intercase dependencies</w:t>
      </w:r>
      <w:r>
        <w:rPr>
          <w:noProof/>
        </w:rPr>
        <w:tab/>
      </w:r>
      <w:r>
        <w:rPr>
          <w:noProof/>
        </w:rPr>
        <w:fldChar w:fldCharType="begin"/>
      </w:r>
      <w:r>
        <w:rPr>
          <w:noProof/>
        </w:rPr>
        <w:instrText xml:space="preserve"> PAGEREF _Toc241222000 \h </w:instrText>
      </w:r>
      <w:r>
        <w:rPr>
          <w:noProof/>
        </w:rPr>
      </w:r>
      <w:r>
        <w:rPr>
          <w:noProof/>
        </w:rPr>
        <w:fldChar w:fldCharType="separate"/>
      </w:r>
      <w:r w:rsidR="00E43E95">
        <w:rPr>
          <w:noProof/>
        </w:rPr>
        <w:t>41</w:t>
      </w:r>
      <w:r>
        <w:rPr>
          <w:noProof/>
        </w:rPr>
        <w:fldChar w:fldCharType="end"/>
      </w:r>
    </w:p>
    <w:p w14:paraId="2C459C26"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16.8</w:t>
      </w:r>
      <w:r>
        <w:rPr>
          <w:rFonts w:eastAsiaTheme="minorEastAsia" w:cstheme="minorBidi"/>
          <w:smallCaps w:val="0"/>
          <w:noProof/>
          <w:sz w:val="24"/>
          <w:szCs w:val="24"/>
          <w:lang w:val="en-US" w:eastAsia="ja-JP"/>
        </w:rPr>
        <w:tab/>
      </w:r>
      <w:r>
        <w:rPr>
          <w:noProof/>
        </w:rPr>
        <w:t>Ordered description of steps to be taken to execute the test case</w:t>
      </w:r>
      <w:r>
        <w:rPr>
          <w:noProof/>
        </w:rPr>
        <w:tab/>
      </w:r>
      <w:r>
        <w:rPr>
          <w:noProof/>
        </w:rPr>
        <w:fldChar w:fldCharType="begin"/>
      </w:r>
      <w:r>
        <w:rPr>
          <w:noProof/>
        </w:rPr>
        <w:instrText xml:space="preserve"> PAGEREF _Toc241222001 \h </w:instrText>
      </w:r>
      <w:r>
        <w:rPr>
          <w:noProof/>
        </w:rPr>
      </w:r>
      <w:r>
        <w:rPr>
          <w:noProof/>
        </w:rPr>
        <w:fldChar w:fldCharType="separate"/>
      </w:r>
      <w:r w:rsidR="00E43E95">
        <w:rPr>
          <w:noProof/>
        </w:rPr>
        <w:t>41</w:t>
      </w:r>
      <w:r>
        <w:rPr>
          <w:noProof/>
        </w:rPr>
        <w:fldChar w:fldCharType="end"/>
      </w:r>
    </w:p>
    <w:p w14:paraId="05842777" w14:textId="77777777" w:rsidR="003258D4" w:rsidRDefault="003258D4">
      <w:pPr>
        <w:pStyle w:val="Innehll1"/>
        <w:tabs>
          <w:tab w:val="left" w:pos="523"/>
          <w:tab w:val="right" w:leader="dot" w:pos="9911"/>
        </w:tabs>
        <w:rPr>
          <w:rFonts w:eastAsiaTheme="minorEastAsia" w:cstheme="minorBidi"/>
          <w:b w:val="0"/>
          <w:bCs w:val="0"/>
          <w:caps w:val="0"/>
          <w:noProof/>
          <w:sz w:val="24"/>
          <w:szCs w:val="24"/>
          <w:lang w:val="en-US" w:eastAsia="ja-JP"/>
        </w:rPr>
      </w:pPr>
      <w:r>
        <w:rPr>
          <w:noProof/>
        </w:rPr>
        <w:t>17.</w:t>
      </w:r>
      <w:r>
        <w:rPr>
          <w:rFonts w:eastAsiaTheme="minorEastAsia" w:cstheme="minorBidi"/>
          <w:b w:val="0"/>
          <w:bCs w:val="0"/>
          <w:caps w:val="0"/>
          <w:noProof/>
          <w:sz w:val="24"/>
          <w:szCs w:val="24"/>
          <w:lang w:val="en-US" w:eastAsia="ja-JP"/>
        </w:rPr>
        <w:tab/>
      </w:r>
      <w:r>
        <w:rPr>
          <w:noProof/>
        </w:rPr>
        <w:t>Global</w:t>
      </w:r>
      <w:r>
        <w:rPr>
          <w:noProof/>
        </w:rPr>
        <w:tab/>
      </w:r>
      <w:r>
        <w:rPr>
          <w:noProof/>
        </w:rPr>
        <w:fldChar w:fldCharType="begin"/>
      </w:r>
      <w:r>
        <w:rPr>
          <w:noProof/>
        </w:rPr>
        <w:instrText xml:space="preserve"> PAGEREF _Toc241222002 \h </w:instrText>
      </w:r>
      <w:r>
        <w:rPr>
          <w:noProof/>
        </w:rPr>
      </w:r>
      <w:r>
        <w:rPr>
          <w:noProof/>
        </w:rPr>
        <w:fldChar w:fldCharType="separate"/>
      </w:r>
      <w:r w:rsidR="00E43E95">
        <w:rPr>
          <w:noProof/>
        </w:rPr>
        <w:t>42</w:t>
      </w:r>
      <w:r>
        <w:rPr>
          <w:noProof/>
        </w:rPr>
        <w:fldChar w:fldCharType="end"/>
      </w:r>
    </w:p>
    <w:p w14:paraId="39EAA28C"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17.1</w:t>
      </w:r>
      <w:r>
        <w:rPr>
          <w:rFonts w:eastAsiaTheme="minorEastAsia" w:cstheme="minorBidi"/>
          <w:smallCaps w:val="0"/>
          <w:noProof/>
          <w:sz w:val="24"/>
          <w:szCs w:val="24"/>
          <w:lang w:val="en-US" w:eastAsia="ja-JP"/>
        </w:rPr>
        <w:tab/>
      </w:r>
      <w:r>
        <w:rPr>
          <w:noProof/>
        </w:rPr>
        <w:t>Glossary</w:t>
      </w:r>
      <w:r>
        <w:rPr>
          <w:noProof/>
        </w:rPr>
        <w:tab/>
      </w:r>
      <w:r>
        <w:rPr>
          <w:noProof/>
        </w:rPr>
        <w:fldChar w:fldCharType="begin"/>
      </w:r>
      <w:r>
        <w:rPr>
          <w:noProof/>
        </w:rPr>
        <w:instrText xml:space="preserve"> PAGEREF _Toc241222003 \h </w:instrText>
      </w:r>
      <w:r>
        <w:rPr>
          <w:noProof/>
        </w:rPr>
      </w:r>
      <w:r>
        <w:rPr>
          <w:noProof/>
        </w:rPr>
        <w:fldChar w:fldCharType="separate"/>
      </w:r>
      <w:r w:rsidR="00E43E95">
        <w:rPr>
          <w:noProof/>
        </w:rPr>
        <w:t>42</w:t>
      </w:r>
      <w:r>
        <w:rPr>
          <w:noProof/>
        </w:rPr>
        <w:fldChar w:fldCharType="end"/>
      </w:r>
    </w:p>
    <w:p w14:paraId="796AB60A" w14:textId="77777777" w:rsidR="003258D4" w:rsidRDefault="003258D4">
      <w:pPr>
        <w:pStyle w:val="Innehll2"/>
        <w:tabs>
          <w:tab w:val="left" w:pos="853"/>
          <w:tab w:val="right" w:leader="dot" w:pos="9911"/>
        </w:tabs>
        <w:rPr>
          <w:rFonts w:eastAsiaTheme="minorEastAsia" w:cstheme="minorBidi"/>
          <w:smallCaps w:val="0"/>
          <w:noProof/>
          <w:sz w:val="24"/>
          <w:szCs w:val="24"/>
          <w:lang w:val="en-US" w:eastAsia="ja-JP"/>
        </w:rPr>
      </w:pPr>
      <w:r>
        <w:rPr>
          <w:noProof/>
        </w:rPr>
        <w:t>17.2</w:t>
      </w:r>
      <w:r>
        <w:rPr>
          <w:rFonts w:eastAsiaTheme="minorEastAsia" w:cstheme="minorBidi"/>
          <w:smallCaps w:val="0"/>
          <w:noProof/>
          <w:sz w:val="24"/>
          <w:szCs w:val="24"/>
          <w:lang w:val="en-US" w:eastAsia="ja-JP"/>
        </w:rPr>
        <w:tab/>
      </w:r>
      <w:r>
        <w:rPr>
          <w:noProof/>
        </w:rPr>
        <w:t>Document change procedures</w:t>
      </w:r>
      <w:r>
        <w:rPr>
          <w:noProof/>
        </w:rPr>
        <w:tab/>
      </w:r>
      <w:r>
        <w:rPr>
          <w:noProof/>
        </w:rPr>
        <w:fldChar w:fldCharType="begin"/>
      </w:r>
      <w:r>
        <w:rPr>
          <w:noProof/>
        </w:rPr>
        <w:instrText xml:space="preserve"> PAGEREF _Toc241222004 \h </w:instrText>
      </w:r>
      <w:r>
        <w:rPr>
          <w:noProof/>
        </w:rPr>
      </w:r>
      <w:r>
        <w:rPr>
          <w:noProof/>
        </w:rPr>
        <w:fldChar w:fldCharType="separate"/>
      </w:r>
      <w:r w:rsidR="00E43E95">
        <w:rPr>
          <w:noProof/>
        </w:rPr>
        <w:t>42</w:t>
      </w:r>
      <w:r>
        <w:rPr>
          <w:noProof/>
        </w:rPr>
        <w:fldChar w:fldCharType="end"/>
      </w:r>
    </w:p>
    <w:p w14:paraId="335F68DA" w14:textId="77777777" w:rsidR="00693776" w:rsidRPr="002E2AFD" w:rsidRDefault="00735D57" w:rsidP="00693776">
      <w:pPr>
        <w:rPr>
          <w:lang w:val="en-US"/>
        </w:rPr>
      </w:pPr>
      <w:r w:rsidRPr="002E2AFD">
        <w:rPr>
          <w:lang w:val="en-US"/>
        </w:rPr>
        <w:fldChar w:fldCharType="end"/>
      </w:r>
    </w:p>
    <w:p w14:paraId="335F68DB" w14:textId="77777777" w:rsidR="00693776" w:rsidRPr="002E2AFD" w:rsidRDefault="00693776" w:rsidP="006A1CAB">
      <w:pPr>
        <w:pStyle w:val="Rubrik1"/>
      </w:pPr>
      <w:bookmarkStart w:id="22" w:name="_Toc343501803"/>
      <w:bookmarkStart w:id="23" w:name="_Toc241221859"/>
      <w:bookmarkStart w:id="24" w:name="_Toc274555967"/>
      <w:r w:rsidRPr="002E2AFD">
        <w:lastRenderedPageBreak/>
        <w:t>Introduction</w:t>
      </w:r>
      <w:bookmarkEnd w:id="0"/>
      <w:bookmarkEnd w:id="1"/>
      <w:bookmarkEnd w:id="2"/>
      <w:bookmarkEnd w:id="22"/>
      <w:bookmarkEnd w:id="23"/>
      <w:bookmarkEnd w:id="24"/>
    </w:p>
    <w:p w14:paraId="335F68DC" w14:textId="77777777" w:rsidR="00B41346" w:rsidRPr="002E2AFD" w:rsidRDefault="00B41346" w:rsidP="006A1CAB">
      <w:pPr>
        <w:pStyle w:val="Rubrik2"/>
      </w:pPr>
      <w:bookmarkStart w:id="25" w:name="_Toc241221860"/>
      <w:bookmarkStart w:id="26" w:name="_Toc301341569"/>
      <w:bookmarkStart w:id="27" w:name="_Toc301341746"/>
      <w:bookmarkStart w:id="28" w:name="_Toc301345857"/>
      <w:bookmarkStart w:id="29" w:name="_Toc343501805"/>
      <w:bookmarkStart w:id="30" w:name="_Toc274555968"/>
      <w:r w:rsidRPr="002E2AFD">
        <w:t>Scope</w:t>
      </w:r>
      <w:bookmarkEnd w:id="25"/>
      <w:bookmarkEnd w:id="30"/>
    </w:p>
    <w:p w14:paraId="335F68DD" w14:textId="77777777" w:rsidR="00EE1850" w:rsidRPr="002E2AFD" w:rsidRDefault="00EE1850" w:rsidP="00EE1850">
      <w:pPr>
        <w:rPr>
          <w:lang w:val="en-US" w:eastAsia="en-US"/>
        </w:rPr>
      </w:pPr>
      <w:r w:rsidRPr="002E2AFD">
        <w:rPr>
          <w:lang w:val="en-US" w:eastAsia="en-US"/>
        </w:rPr>
        <w:t>The P</w:t>
      </w:r>
      <w:r w:rsidR="00206A49" w:rsidRPr="002E2AFD">
        <w:rPr>
          <w:lang w:val="en-US" w:eastAsia="en-US"/>
        </w:rPr>
        <w:t>re-Delegation Testing Provider w</w:t>
      </w:r>
      <w:r w:rsidRPr="002E2AFD">
        <w:rPr>
          <w:lang w:val="en-US" w:eastAsia="en-US"/>
        </w:rPr>
        <w:t xml:space="preserve">ill execute an </w:t>
      </w:r>
      <w:r w:rsidRPr="002E2AFD">
        <w:rPr>
          <w:i/>
          <w:lang w:val="en-US" w:eastAsia="en-US"/>
        </w:rPr>
        <w:t>Extensible Provisioning Protocol</w:t>
      </w:r>
      <w:r w:rsidR="00206A49" w:rsidRPr="002E2AFD">
        <w:rPr>
          <w:lang w:val="en-US" w:eastAsia="en-US"/>
        </w:rPr>
        <w:t xml:space="preserve"> (EPP) test </w:t>
      </w:r>
      <w:r w:rsidRPr="002E2AFD">
        <w:rPr>
          <w:lang w:val="en-US" w:eastAsia="en-US"/>
        </w:rPr>
        <w:t xml:space="preserve">case </w:t>
      </w:r>
      <w:r w:rsidR="00206A49" w:rsidRPr="002E2AFD">
        <w:rPr>
          <w:lang w:val="en-US" w:eastAsia="en-US"/>
        </w:rPr>
        <w:t>suite</w:t>
      </w:r>
      <w:r w:rsidRPr="002E2AFD">
        <w:rPr>
          <w:lang w:val="en-US" w:eastAsia="en-US"/>
        </w:rPr>
        <w:t xml:space="preserve"> using registrar credentials supplied by the applicant. The test</w:t>
      </w:r>
      <w:r w:rsidR="00206A49" w:rsidRPr="002E2AFD">
        <w:rPr>
          <w:lang w:val="en-US" w:eastAsia="en-US"/>
        </w:rPr>
        <w:t>s include</w:t>
      </w:r>
      <w:r w:rsidRPr="002E2AFD">
        <w:rPr>
          <w:lang w:val="en-US" w:eastAsia="en-US"/>
        </w:rPr>
        <w:t>:</w:t>
      </w:r>
    </w:p>
    <w:p w14:paraId="335F68DE" w14:textId="77777777" w:rsidR="00EE1850" w:rsidRPr="002E2AFD" w:rsidRDefault="00EE1850" w:rsidP="00EE1850">
      <w:pPr>
        <w:pStyle w:val="Liststycke"/>
        <w:numPr>
          <w:ilvl w:val="0"/>
          <w:numId w:val="15"/>
        </w:numPr>
        <w:rPr>
          <w:lang w:val="en-US" w:eastAsia="en-US"/>
        </w:rPr>
      </w:pPr>
      <w:r w:rsidRPr="002E2AFD">
        <w:rPr>
          <w:lang w:val="en-US" w:eastAsia="en-US"/>
        </w:rPr>
        <w:t xml:space="preserve">IPv6 transport support (if supported by the </w:t>
      </w:r>
      <w:r w:rsidR="00206A49" w:rsidRPr="002E2AFD">
        <w:rPr>
          <w:lang w:val="en-US" w:eastAsia="en-US"/>
        </w:rPr>
        <w:t>applicant</w:t>
      </w:r>
      <w:r w:rsidRPr="002E2AFD">
        <w:rPr>
          <w:lang w:val="en-US" w:eastAsia="en-US"/>
        </w:rPr>
        <w:t>)</w:t>
      </w:r>
    </w:p>
    <w:p w14:paraId="335F68DF" w14:textId="77777777" w:rsidR="00EE1850" w:rsidRPr="002E2AFD" w:rsidRDefault="00206A49" w:rsidP="00EE1850">
      <w:pPr>
        <w:pStyle w:val="Liststycke"/>
        <w:numPr>
          <w:ilvl w:val="0"/>
          <w:numId w:val="15"/>
        </w:numPr>
        <w:rPr>
          <w:lang w:val="en-US" w:eastAsia="en-US"/>
        </w:rPr>
      </w:pPr>
      <w:r w:rsidRPr="002E2AFD">
        <w:rPr>
          <w:lang w:val="en-US" w:eastAsia="en-US"/>
        </w:rPr>
        <w:t>IPv6 DNS glue record hand</w:t>
      </w:r>
      <w:r w:rsidR="00EE1850" w:rsidRPr="002E2AFD">
        <w:rPr>
          <w:lang w:val="en-US" w:eastAsia="en-US"/>
        </w:rPr>
        <w:t>ling</w:t>
      </w:r>
    </w:p>
    <w:p w14:paraId="335F68E0" w14:textId="77777777" w:rsidR="00EE1850" w:rsidRPr="002E2AFD" w:rsidRDefault="00EE1850" w:rsidP="00EE1850">
      <w:pPr>
        <w:pStyle w:val="Liststycke"/>
        <w:numPr>
          <w:ilvl w:val="0"/>
          <w:numId w:val="15"/>
        </w:numPr>
        <w:rPr>
          <w:lang w:val="en-US" w:eastAsia="en-US"/>
        </w:rPr>
      </w:pPr>
      <w:r w:rsidRPr="002E2AFD">
        <w:rPr>
          <w:lang w:val="en-US" w:eastAsia="en-US"/>
        </w:rPr>
        <w:t>DNSSEC support</w:t>
      </w:r>
    </w:p>
    <w:p w14:paraId="335F68E1" w14:textId="77777777" w:rsidR="00EE1850" w:rsidRPr="002E2AFD" w:rsidRDefault="00EE1850" w:rsidP="00EE1850">
      <w:pPr>
        <w:rPr>
          <w:lang w:val="en-US" w:eastAsia="en-US"/>
        </w:rPr>
      </w:pPr>
    </w:p>
    <w:p w14:paraId="335F68E2" w14:textId="77777777" w:rsidR="00EE1850" w:rsidRPr="002E2AFD" w:rsidRDefault="00EE1850" w:rsidP="00EE1850">
      <w:pPr>
        <w:rPr>
          <w:lang w:val="en-US" w:eastAsia="en-US"/>
        </w:rPr>
      </w:pPr>
      <w:r w:rsidRPr="002E2AFD">
        <w:rPr>
          <w:lang w:val="en-US" w:eastAsia="en-US"/>
        </w:rPr>
        <w:t>All tests are to be performed over IPv4 and IPv6 from various points on the Internet.</w:t>
      </w:r>
    </w:p>
    <w:p w14:paraId="335F68E3" w14:textId="77777777" w:rsidR="00B41346" w:rsidRPr="002E2AFD" w:rsidRDefault="00B41346" w:rsidP="006A1CAB">
      <w:pPr>
        <w:pStyle w:val="Rubrik2"/>
      </w:pPr>
      <w:bookmarkStart w:id="31" w:name="_Toc241221861"/>
      <w:bookmarkStart w:id="32" w:name="_Toc274555969"/>
      <w:r w:rsidRPr="002E2AFD">
        <w:t>References</w:t>
      </w:r>
      <w:bookmarkEnd w:id="31"/>
      <w:bookmarkEnd w:id="32"/>
    </w:p>
    <w:p w14:paraId="335F68E4" w14:textId="77777777" w:rsidR="00817B98" w:rsidRPr="002E2AFD" w:rsidRDefault="00817B98" w:rsidP="00817B98">
      <w:pPr>
        <w:pStyle w:val="Rubrik3"/>
      </w:pPr>
      <w:bookmarkStart w:id="33" w:name="_Toc345146905"/>
      <w:bookmarkStart w:id="34" w:name="_Toc241221862"/>
      <w:bookmarkStart w:id="35" w:name="_Toc274555970"/>
      <w:r w:rsidRPr="002E2AFD">
        <w:t>External</w:t>
      </w:r>
      <w:bookmarkEnd w:id="33"/>
      <w:bookmarkEnd w:id="34"/>
      <w:bookmarkEnd w:id="35"/>
    </w:p>
    <w:p w14:paraId="335F68E5" w14:textId="77777777" w:rsidR="00817B98" w:rsidRPr="002E2AFD" w:rsidRDefault="00817B98" w:rsidP="00817B98">
      <w:pPr>
        <w:pStyle w:val="Liststycke"/>
        <w:numPr>
          <w:ilvl w:val="0"/>
          <w:numId w:val="12"/>
        </w:numPr>
        <w:rPr>
          <w:lang w:val="en-US"/>
        </w:rPr>
      </w:pPr>
      <w:r w:rsidRPr="002E2AFD">
        <w:rPr>
          <w:lang w:val="en-US"/>
        </w:rPr>
        <w:t>IEEE 829-2008</w:t>
      </w:r>
    </w:p>
    <w:p w14:paraId="335F68E6" w14:textId="77777777" w:rsidR="00817B98" w:rsidRPr="002E2AFD" w:rsidRDefault="00817B98" w:rsidP="00817B98">
      <w:pPr>
        <w:pStyle w:val="Liststycke"/>
        <w:numPr>
          <w:ilvl w:val="0"/>
          <w:numId w:val="12"/>
        </w:numPr>
        <w:rPr>
          <w:lang w:val="en-US"/>
        </w:rPr>
      </w:pPr>
      <w:r w:rsidRPr="002E2AFD">
        <w:rPr>
          <w:lang w:val="en-US"/>
        </w:rPr>
        <w:t>ICANN gTLD Applicant Guidebook, Version 2012-06-04</w:t>
      </w:r>
    </w:p>
    <w:p w14:paraId="335F68E7" w14:textId="77777777" w:rsidR="00817B98" w:rsidRPr="002E2AFD" w:rsidRDefault="00817B98" w:rsidP="00817B98">
      <w:pPr>
        <w:pStyle w:val="Rubrik3"/>
      </w:pPr>
      <w:bookmarkStart w:id="36" w:name="_Toc345146906"/>
      <w:bookmarkStart w:id="37" w:name="_Toc241221863"/>
      <w:bookmarkStart w:id="38" w:name="_Toc274555971"/>
      <w:r w:rsidRPr="002E2AFD">
        <w:t>Internal</w:t>
      </w:r>
      <w:bookmarkEnd w:id="36"/>
      <w:bookmarkEnd w:id="37"/>
      <w:bookmarkEnd w:id="38"/>
    </w:p>
    <w:p w14:paraId="335F68E8" w14:textId="77777777" w:rsidR="00817B98" w:rsidRPr="002E2AFD" w:rsidRDefault="00817B98" w:rsidP="00817B98">
      <w:pPr>
        <w:pStyle w:val="Liststycke"/>
        <w:numPr>
          <w:ilvl w:val="0"/>
          <w:numId w:val="14"/>
        </w:numPr>
        <w:rPr>
          <w:lang w:val="en-US" w:eastAsia="en-US"/>
        </w:rPr>
      </w:pPr>
      <w:r w:rsidRPr="002E2AFD">
        <w:rPr>
          <w:lang w:val="en-US" w:eastAsia="en-US"/>
        </w:rPr>
        <w:t>Pre-Delegation Testing, Statement of Work</w:t>
      </w:r>
    </w:p>
    <w:p w14:paraId="335F68E9" w14:textId="77777777" w:rsidR="00817B98" w:rsidRPr="002E2AFD" w:rsidRDefault="00817B98" w:rsidP="00817B98">
      <w:pPr>
        <w:pStyle w:val="Liststycke"/>
        <w:numPr>
          <w:ilvl w:val="0"/>
          <w:numId w:val="14"/>
        </w:numPr>
        <w:rPr>
          <w:lang w:val="en-US" w:eastAsia="en-US"/>
        </w:rPr>
      </w:pPr>
      <w:r w:rsidRPr="002E2AFD">
        <w:rPr>
          <w:lang w:val="en-US" w:eastAsia="en-US"/>
        </w:rPr>
        <w:t>Pre-Delegation Testing, Master Test Plan</w:t>
      </w:r>
    </w:p>
    <w:p w14:paraId="335F68EA" w14:textId="77777777" w:rsidR="00B229F2" w:rsidRPr="002E2AFD" w:rsidRDefault="00B229F2" w:rsidP="00817B98">
      <w:pPr>
        <w:pStyle w:val="Liststycke"/>
        <w:numPr>
          <w:ilvl w:val="0"/>
          <w:numId w:val="14"/>
        </w:numPr>
        <w:rPr>
          <w:lang w:val="en-US" w:eastAsia="en-US"/>
        </w:rPr>
      </w:pPr>
      <w:r w:rsidRPr="002E2AFD">
        <w:rPr>
          <w:lang w:val="en-US" w:eastAsia="en-US"/>
        </w:rPr>
        <w:t xml:space="preserve">Pre-Delegation Testing, </w:t>
      </w:r>
      <w:r w:rsidR="00EE1850" w:rsidRPr="002E2AFD">
        <w:rPr>
          <w:lang w:val="en-US" w:eastAsia="en-US"/>
        </w:rPr>
        <w:t>EPP</w:t>
      </w:r>
      <w:r w:rsidRPr="002E2AFD">
        <w:rPr>
          <w:lang w:val="en-US" w:eastAsia="en-US"/>
        </w:rPr>
        <w:t xml:space="preserve"> Test Plan</w:t>
      </w:r>
    </w:p>
    <w:p w14:paraId="335F68EB" w14:textId="77777777" w:rsidR="0017044A" w:rsidRPr="002E2AFD" w:rsidRDefault="0017044A" w:rsidP="00817B98">
      <w:pPr>
        <w:pStyle w:val="Liststycke"/>
        <w:numPr>
          <w:ilvl w:val="0"/>
          <w:numId w:val="14"/>
        </w:numPr>
        <w:rPr>
          <w:lang w:val="en-US" w:eastAsia="en-US"/>
        </w:rPr>
      </w:pPr>
      <w:r w:rsidRPr="002E2AFD">
        <w:rPr>
          <w:lang w:val="en-US" w:eastAsia="en-US"/>
        </w:rPr>
        <w:t>Pre-Delegation Testing, DNS Delegation Test Case</w:t>
      </w:r>
    </w:p>
    <w:p w14:paraId="335F68EC" w14:textId="77777777" w:rsidR="0017044A" w:rsidRDefault="00206A49" w:rsidP="00817B98">
      <w:pPr>
        <w:pStyle w:val="Liststycke"/>
        <w:numPr>
          <w:ilvl w:val="0"/>
          <w:numId w:val="14"/>
        </w:numPr>
        <w:rPr>
          <w:lang w:val="en-US" w:eastAsia="en-US"/>
        </w:rPr>
      </w:pPr>
      <w:r w:rsidRPr="002E2AFD">
        <w:rPr>
          <w:lang w:val="en-US" w:eastAsia="en-US"/>
        </w:rPr>
        <w:t>Pre-Delegation Testing, Whoi</w:t>
      </w:r>
      <w:r w:rsidR="0017044A" w:rsidRPr="002E2AFD">
        <w:rPr>
          <w:lang w:val="en-US" w:eastAsia="en-US"/>
        </w:rPr>
        <w:t>s CLI Test Case</w:t>
      </w:r>
      <w:r w:rsidRPr="002E2AFD">
        <w:rPr>
          <w:lang w:val="en-US" w:eastAsia="en-US"/>
        </w:rPr>
        <w:t>s</w:t>
      </w:r>
    </w:p>
    <w:p w14:paraId="335F68ED" w14:textId="68F69721" w:rsidR="004E3681" w:rsidRPr="004E3681" w:rsidRDefault="004E3681" w:rsidP="004E3681">
      <w:pPr>
        <w:pStyle w:val="Rubrik3"/>
      </w:pPr>
      <w:bookmarkStart w:id="39" w:name="_Toc241221864"/>
      <w:bookmarkStart w:id="40" w:name="_Toc274555972"/>
      <w:del w:id="41" w:author="Författare">
        <w:r>
          <w:rPr>
            <w:noProof/>
            <w:lang w:val="sv-SE" w:eastAsia="sv-SE"/>
          </w:rPr>
          <w:drawing>
            <wp:anchor distT="0" distB="0" distL="114300" distR="114300" simplePos="0" relativeHeight="251661312" behindDoc="0" locked="0" layoutInCell="1" allowOverlap="1" wp14:anchorId="5710CE9D" wp14:editId="3AD34004">
              <wp:simplePos x="0" y="0"/>
              <wp:positionH relativeFrom="column">
                <wp:posOffset>361950</wp:posOffset>
              </wp:positionH>
              <wp:positionV relativeFrom="paragraph">
                <wp:posOffset>368300</wp:posOffset>
              </wp:positionV>
              <wp:extent cx="5491480" cy="2277110"/>
              <wp:effectExtent l="0" t="0" r="20320" b="34290"/>
              <wp:wrapTopAndBottom/>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anchor>
          </w:drawing>
        </w:r>
      </w:del>
      <w:ins w:id="42" w:author="Författare">
        <w:r>
          <w:rPr>
            <w:noProof/>
            <w:lang w:val="sv-SE" w:eastAsia="sv-SE"/>
          </w:rPr>
          <w:drawing>
            <wp:anchor distT="0" distB="0" distL="114300" distR="114300" simplePos="0" relativeHeight="251659264" behindDoc="0" locked="0" layoutInCell="1" allowOverlap="1" wp14:anchorId="335F6EF8" wp14:editId="335F6EF9">
              <wp:simplePos x="0" y="0"/>
              <wp:positionH relativeFrom="column">
                <wp:posOffset>361950</wp:posOffset>
              </wp:positionH>
              <wp:positionV relativeFrom="paragraph">
                <wp:posOffset>368300</wp:posOffset>
              </wp:positionV>
              <wp:extent cx="5491480" cy="2277110"/>
              <wp:effectExtent l="0" t="0" r="20320" b="34290"/>
              <wp:wrapTopAndBottom/>
              <wp:docPr id="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ins>
      <w:r>
        <w:t>Document Hierarchy</w:t>
      </w:r>
      <w:bookmarkEnd w:id="39"/>
      <w:bookmarkEnd w:id="40"/>
    </w:p>
    <w:p w14:paraId="335F68EE" w14:textId="77777777" w:rsidR="00B229F2" w:rsidRPr="002E2AFD" w:rsidRDefault="00B229F2" w:rsidP="00B229F2">
      <w:pPr>
        <w:pStyle w:val="Rubrik2"/>
      </w:pPr>
      <w:bookmarkStart w:id="43" w:name="_Toc241221865"/>
      <w:bookmarkStart w:id="44" w:name="_Toc274555973"/>
      <w:bookmarkEnd w:id="26"/>
      <w:bookmarkEnd w:id="27"/>
      <w:bookmarkEnd w:id="28"/>
      <w:bookmarkEnd w:id="29"/>
      <w:r w:rsidRPr="002E2AFD">
        <w:t>Context</w:t>
      </w:r>
      <w:bookmarkEnd w:id="43"/>
      <w:bookmarkEnd w:id="44"/>
    </w:p>
    <w:p w14:paraId="335F68EF" w14:textId="77777777" w:rsidR="00EE1850" w:rsidRPr="002E2AFD" w:rsidRDefault="00EE1850" w:rsidP="00EE1850">
      <w:pPr>
        <w:rPr>
          <w:lang w:val="en-US" w:eastAsia="en-US"/>
        </w:rPr>
      </w:pPr>
      <w:r w:rsidRPr="002E2AFD">
        <w:rPr>
          <w:lang w:val="en-US" w:eastAsia="en-US"/>
        </w:rPr>
        <w:t>The fi</w:t>
      </w:r>
      <w:r w:rsidR="00206A49" w:rsidRPr="002E2AFD">
        <w:rPr>
          <w:lang w:val="en-US" w:eastAsia="en-US"/>
        </w:rPr>
        <w:t>r</w:t>
      </w:r>
      <w:r w:rsidRPr="002E2AFD">
        <w:rPr>
          <w:lang w:val="en-US" w:eastAsia="en-US"/>
        </w:rPr>
        <w:t>st</w:t>
      </w:r>
      <w:r w:rsidR="00206A49" w:rsidRPr="002E2AFD">
        <w:rPr>
          <w:lang w:val="en-US" w:eastAsia="en-US"/>
        </w:rPr>
        <w:t xml:space="preserve"> test</w:t>
      </w:r>
      <w:r w:rsidRPr="002E2AFD">
        <w:rPr>
          <w:lang w:val="en-US" w:eastAsia="en-US"/>
        </w:rPr>
        <w:t xml:space="preserve"> (EPP Conn Test) </w:t>
      </w:r>
      <w:r w:rsidR="00206A49" w:rsidRPr="002E2AFD">
        <w:rPr>
          <w:lang w:val="en-US" w:eastAsia="en-US"/>
        </w:rPr>
        <w:t>is</w:t>
      </w:r>
      <w:r w:rsidRPr="002E2AFD">
        <w:rPr>
          <w:lang w:val="en-US" w:eastAsia="en-US"/>
        </w:rPr>
        <w:t xml:space="preserve"> to be performed over IPv4 and IPv6</w:t>
      </w:r>
      <w:r w:rsidR="00206A49" w:rsidRPr="002E2AFD">
        <w:rPr>
          <w:lang w:val="en-US" w:eastAsia="en-US"/>
        </w:rPr>
        <w:t xml:space="preserve"> (i</w:t>
      </w:r>
      <w:r w:rsidRPr="002E2AFD">
        <w:rPr>
          <w:lang w:val="en-US" w:eastAsia="en-US"/>
        </w:rPr>
        <w:t xml:space="preserve">f </w:t>
      </w:r>
      <w:r w:rsidR="00206A49" w:rsidRPr="002E2AFD">
        <w:rPr>
          <w:lang w:val="en-US" w:eastAsia="en-US"/>
        </w:rPr>
        <w:t>supported by the applicant</w:t>
      </w:r>
      <w:r w:rsidRPr="002E2AFD">
        <w:rPr>
          <w:lang w:val="en-US" w:eastAsia="en-US"/>
        </w:rPr>
        <w:t>) from at least five points on the Internet. At least one probe node should be located in every ICANN region.</w:t>
      </w:r>
      <w:r w:rsidR="00206A49" w:rsidRPr="002E2AFD">
        <w:rPr>
          <w:lang w:val="en-US" w:eastAsia="en-US"/>
        </w:rPr>
        <w:t xml:space="preserve"> </w:t>
      </w:r>
      <w:r w:rsidRPr="002E2AFD">
        <w:rPr>
          <w:lang w:val="en-US" w:eastAsia="en-US"/>
        </w:rPr>
        <w:t>The rest of the test</w:t>
      </w:r>
      <w:r w:rsidR="00866926">
        <w:rPr>
          <w:lang w:val="en-US" w:eastAsia="en-US"/>
        </w:rPr>
        <w:t>s</w:t>
      </w:r>
      <w:r w:rsidRPr="002E2AFD">
        <w:rPr>
          <w:lang w:val="en-US" w:eastAsia="en-US"/>
        </w:rPr>
        <w:t xml:space="preserve"> will only be performed from one location.</w:t>
      </w:r>
    </w:p>
    <w:p w14:paraId="335F68F0" w14:textId="77777777" w:rsidR="00B229F2" w:rsidRPr="002E2AFD" w:rsidRDefault="00B229F2" w:rsidP="00B229F2">
      <w:pPr>
        <w:pStyle w:val="Rubrik2"/>
      </w:pPr>
      <w:bookmarkStart w:id="45" w:name="_Toc241221866"/>
      <w:bookmarkStart w:id="46" w:name="_Toc274555974"/>
      <w:r w:rsidRPr="002E2AFD">
        <w:lastRenderedPageBreak/>
        <w:t>Notation for description</w:t>
      </w:r>
      <w:bookmarkEnd w:id="45"/>
      <w:bookmarkEnd w:id="46"/>
    </w:p>
    <w:p w14:paraId="335F68F1" w14:textId="77777777" w:rsidR="00EE1850" w:rsidRPr="002E2AFD" w:rsidRDefault="00EE1850" w:rsidP="00EE1850">
      <w:pPr>
        <w:rPr>
          <w:lang w:val="en-US" w:eastAsia="en-US"/>
        </w:rPr>
      </w:pPr>
      <w:r w:rsidRPr="002E2AFD">
        <w:rPr>
          <w:lang w:val="en-US" w:eastAsia="en-US"/>
        </w:rPr>
        <w:t>Each test case for the EPP service is described in their own chapter. The test procedures are described directly in the test case.</w:t>
      </w:r>
    </w:p>
    <w:p w14:paraId="335F68F2" w14:textId="77777777" w:rsidR="00B229F2" w:rsidRPr="002E2AFD" w:rsidRDefault="00EE1850" w:rsidP="00B229F2">
      <w:pPr>
        <w:pStyle w:val="Rubrik1"/>
      </w:pPr>
      <w:bookmarkStart w:id="47" w:name="_Toc241221867"/>
      <w:bookmarkStart w:id="48" w:name="_Toc274555975"/>
      <w:r w:rsidRPr="002E2AFD">
        <w:lastRenderedPageBreak/>
        <w:t>EPP Conn Test</w:t>
      </w:r>
      <w:bookmarkEnd w:id="47"/>
      <w:bookmarkEnd w:id="48"/>
    </w:p>
    <w:p w14:paraId="335F68F3" w14:textId="77777777" w:rsidR="00B229F2" w:rsidRPr="002E2AFD" w:rsidRDefault="00B229F2" w:rsidP="00B229F2">
      <w:pPr>
        <w:pStyle w:val="Rubrik2"/>
      </w:pPr>
      <w:bookmarkStart w:id="49" w:name="_Toc241221868"/>
      <w:bookmarkStart w:id="50" w:name="_Toc274555976"/>
      <w:r w:rsidRPr="002E2AFD">
        <w:t>Test case identifier</w:t>
      </w:r>
      <w:bookmarkEnd w:id="49"/>
      <w:bookmarkEnd w:id="50"/>
    </w:p>
    <w:p w14:paraId="335F68F4" w14:textId="77777777" w:rsidR="00EE1850" w:rsidRPr="002E2AFD" w:rsidRDefault="00EE1850" w:rsidP="00EE1850">
      <w:pPr>
        <w:rPr>
          <w:lang w:val="en-US" w:eastAsia="en-US"/>
        </w:rPr>
      </w:pPr>
      <w:r w:rsidRPr="002E2AFD">
        <w:rPr>
          <w:lang w:val="en-US" w:eastAsia="en-US"/>
        </w:rPr>
        <w:t>EPPConnTest</w:t>
      </w:r>
    </w:p>
    <w:p w14:paraId="335F68F5" w14:textId="77777777" w:rsidR="00B229F2" w:rsidRPr="002E2AFD" w:rsidRDefault="00B229F2" w:rsidP="00B229F2">
      <w:pPr>
        <w:pStyle w:val="Rubrik2"/>
      </w:pPr>
      <w:bookmarkStart w:id="51" w:name="_Toc241221869"/>
      <w:bookmarkStart w:id="52" w:name="_Toc274555977"/>
      <w:r w:rsidRPr="002E2AFD">
        <w:t>Objective</w:t>
      </w:r>
      <w:bookmarkEnd w:id="51"/>
      <w:bookmarkEnd w:id="52"/>
    </w:p>
    <w:p w14:paraId="335F68F6" w14:textId="77777777" w:rsidR="00EE1850" w:rsidRPr="002E2AFD" w:rsidRDefault="00EE1850" w:rsidP="00EE1850">
      <w:pPr>
        <w:rPr>
          <w:lang w:val="en-US"/>
        </w:rPr>
      </w:pPr>
      <w:r w:rsidRPr="00BC55AF">
        <w:rPr>
          <w:lang w:val="en-US"/>
        </w:rPr>
        <w:t xml:space="preserve">This test </w:t>
      </w:r>
      <w:r w:rsidR="003E1D05" w:rsidRPr="00BC55AF">
        <w:rPr>
          <w:lang w:val="en-US"/>
        </w:rPr>
        <w:t>verifies</w:t>
      </w:r>
      <w:r w:rsidRPr="00BC55AF">
        <w:rPr>
          <w:lang w:val="en-US"/>
        </w:rPr>
        <w:t xml:space="preserve"> the connectivity </w:t>
      </w:r>
      <w:r w:rsidR="00242C7C" w:rsidRPr="00BC55AF">
        <w:rPr>
          <w:lang w:val="en-US"/>
        </w:rPr>
        <w:t xml:space="preserve">from different nodes </w:t>
      </w:r>
      <w:r w:rsidRPr="00BC55AF">
        <w:rPr>
          <w:lang w:val="en-US"/>
        </w:rPr>
        <w:t>to the EPP</w:t>
      </w:r>
      <w:r w:rsidR="00242C7C" w:rsidRPr="00BC55AF">
        <w:rPr>
          <w:lang w:val="en-US"/>
        </w:rPr>
        <w:t xml:space="preserve"> provisioning system </w:t>
      </w:r>
      <w:r w:rsidRPr="00BC55AF">
        <w:rPr>
          <w:lang w:val="en-US"/>
        </w:rPr>
        <w:t>by doing a login and then a logout.</w:t>
      </w:r>
      <w:r w:rsidR="00242C7C" w:rsidRPr="00BC55AF">
        <w:rPr>
          <w:lang w:val="en-US"/>
        </w:rPr>
        <w:t xml:space="preserve"> For information about nodes, see 1.3.</w:t>
      </w:r>
    </w:p>
    <w:p w14:paraId="335F68F7" w14:textId="77777777" w:rsidR="00206A49" w:rsidRPr="002E2AFD" w:rsidRDefault="00206A49" w:rsidP="00EE1850">
      <w:pPr>
        <w:rPr>
          <w:lang w:val="en-US"/>
        </w:rPr>
      </w:pPr>
    </w:p>
    <w:p w14:paraId="335F68F8" w14:textId="77777777" w:rsidR="00EE1850" w:rsidRPr="002E2AFD" w:rsidRDefault="00206A49" w:rsidP="00EE1850">
      <w:pPr>
        <w:rPr>
          <w:lang w:val="en-US"/>
        </w:rPr>
      </w:pPr>
      <w:r w:rsidRPr="002E2AFD">
        <w:rPr>
          <w:lang w:val="en-US"/>
        </w:rPr>
        <w:t>The test will be performed over</w:t>
      </w:r>
      <w:r w:rsidR="00EE1850" w:rsidRPr="002E2AFD">
        <w:rPr>
          <w:lang w:val="en-US"/>
        </w:rPr>
        <w:t xml:space="preserve"> IPv4</w:t>
      </w:r>
      <w:r w:rsidR="00BC55AF">
        <w:rPr>
          <w:lang w:val="en-US"/>
        </w:rPr>
        <w:t>,</w:t>
      </w:r>
      <w:r w:rsidR="00EE1850" w:rsidRPr="002E2AFD">
        <w:rPr>
          <w:lang w:val="en-US"/>
        </w:rPr>
        <w:t xml:space="preserve"> and</w:t>
      </w:r>
      <w:r w:rsidR="00BC55AF">
        <w:rPr>
          <w:lang w:val="en-US"/>
        </w:rPr>
        <w:t xml:space="preserve"> also</w:t>
      </w:r>
      <w:r w:rsidR="00EE1850" w:rsidRPr="002E2AFD">
        <w:rPr>
          <w:lang w:val="en-US"/>
        </w:rPr>
        <w:t xml:space="preserve"> IPv6 if applicant supports </w:t>
      </w:r>
      <w:r w:rsidR="00BC55AF">
        <w:rPr>
          <w:lang w:val="en-US"/>
        </w:rPr>
        <w:t>it</w:t>
      </w:r>
      <w:r w:rsidR="00EE1850" w:rsidRPr="002E2AFD">
        <w:rPr>
          <w:lang w:val="en-US"/>
        </w:rPr>
        <w:t>.</w:t>
      </w:r>
    </w:p>
    <w:p w14:paraId="335F68F9" w14:textId="77777777" w:rsidR="00B229F2" w:rsidRPr="002E2AFD" w:rsidRDefault="00B229F2" w:rsidP="00B229F2">
      <w:pPr>
        <w:pStyle w:val="Rubrik2"/>
      </w:pPr>
      <w:bookmarkStart w:id="53" w:name="_Toc241221870"/>
      <w:bookmarkStart w:id="54" w:name="_Toc274555978"/>
      <w:r w:rsidRPr="002E2AFD">
        <w:t>Inputs</w:t>
      </w:r>
      <w:bookmarkEnd w:id="53"/>
      <w:bookmarkEnd w:id="54"/>
    </w:p>
    <w:p w14:paraId="335F68FA" w14:textId="77777777" w:rsidR="00AC0F7C" w:rsidRPr="002E2AFD" w:rsidRDefault="00AC0F7C" w:rsidP="00AC0F7C">
      <w:pPr>
        <w:rPr>
          <w:lang w:val="en-US" w:eastAsia="en-US"/>
        </w:rPr>
      </w:pPr>
      <w:r w:rsidRPr="002E2AFD">
        <w:rPr>
          <w:lang w:val="en-US" w:eastAsia="en-US"/>
        </w:rPr>
        <w:t xml:space="preserve">The following </w:t>
      </w:r>
      <w:r w:rsidRPr="00BC55AF">
        <w:rPr>
          <w:lang w:val="en-US" w:eastAsia="en-US"/>
        </w:rPr>
        <w:t xml:space="preserve">information </w:t>
      </w:r>
      <w:r w:rsidR="008F7868" w:rsidRPr="00BC55AF">
        <w:rPr>
          <w:lang w:val="en-US" w:eastAsia="en-US"/>
        </w:rPr>
        <w:t>is</w:t>
      </w:r>
      <w:r w:rsidRPr="002E2AFD">
        <w:rPr>
          <w:lang w:val="en-US" w:eastAsia="en-US"/>
        </w:rPr>
        <w:t xml:space="preserve"> needed as input for this test case:</w:t>
      </w:r>
    </w:p>
    <w:p w14:paraId="335F68FB" w14:textId="77777777" w:rsidR="00AC0F7C" w:rsidRPr="002E2AFD" w:rsidRDefault="00AC0F7C" w:rsidP="00AC0F7C">
      <w:pPr>
        <w:rPr>
          <w:lang w:val="en-US" w:eastAsia="en-US"/>
        </w:rPr>
      </w:pPr>
    </w:p>
    <w:tbl>
      <w:tblPr>
        <w:tblStyle w:val="Tabellrutnt"/>
        <w:tblW w:w="0" w:type="auto"/>
        <w:tblLook w:val="04A0" w:firstRow="1" w:lastRow="0" w:firstColumn="1" w:lastColumn="0" w:noHBand="0" w:noVBand="1"/>
      </w:tblPr>
      <w:tblGrid>
        <w:gridCol w:w="3150"/>
        <w:gridCol w:w="5103"/>
        <w:gridCol w:w="1873"/>
      </w:tblGrid>
      <w:tr w:rsidR="00EE1850" w:rsidRPr="002E2AFD" w14:paraId="335F68FF" w14:textId="77777777" w:rsidTr="00EE1850">
        <w:trPr>
          <w:tblHeader/>
        </w:trPr>
        <w:tc>
          <w:tcPr>
            <w:tcW w:w="3150" w:type="dxa"/>
            <w:shd w:val="clear" w:color="auto" w:fill="D9D9D9" w:themeFill="background1" w:themeFillShade="D9"/>
          </w:tcPr>
          <w:p w14:paraId="335F68FC" w14:textId="77777777" w:rsidR="00EE1850" w:rsidRPr="002E2AFD" w:rsidRDefault="00EE1850" w:rsidP="00E53369">
            <w:pPr>
              <w:rPr>
                <w:lang w:val="en-US" w:eastAsia="en-US"/>
              </w:rPr>
            </w:pPr>
            <w:r w:rsidRPr="002E2AFD">
              <w:rPr>
                <w:lang w:val="en-US" w:eastAsia="en-US"/>
              </w:rPr>
              <w:t>Id</w:t>
            </w:r>
          </w:p>
        </w:tc>
        <w:tc>
          <w:tcPr>
            <w:tcW w:w="5103" w:type="dxa"/>
            <w:shd w:val="clear" w:color="auto" w:fill="D9D9D9" w:themeFill="background1" w:themeFillShade="D9"/>
          </w:tcPr>
          <w:p w14:paraId="335F68FD" w14:textId="77777777" w:rsidR="00EE1850" w:rsidRPr="002E2AFD" w:rsidRDefault="00EE1850" w:rsidP="00E53369">
            <w:pPr>
              <w:rPr>
                <w:lang w:val="en-US" w:eastAsia="en-US"/>
              </w:rPr>
            </w:pPr>
            <w:r w:rsidRPr="002E2AFD">
              <w:rPr>
                <w:lang w:val="en-US" w:eastAsia="en-US"/>
              </w:rPr>
              <w:t>Description</w:t>
            </w:r>
          </w:p>
        </w:tc>
        <w:tc>
          <w:tcPr>
            <w:tcW w:w="1873" w:type="dxa"/>
            <w:shd w:val="clear" w:color="auto" w:fill="D9D9D9" w:themeFill="background1" w:themeFillShade="D9"/>
          </w:tcPr>
          <w:p w14:paraId="335F68FE" w14:textId="77777777" w:rsidR="00EE1850" w:rsidRPr="002E2AFD" w:rsidRDefault="00EE1850" w:rsidP="00E53369">
            <w:pPr>
              <w:rPr>
                <w:lang w:val="en-US" w:eastAsia="en-US"/>
              </w:rPr>
            </w:pPr>
            <w:r w:rsidRPr="002E2AFD">
              <w:rPr>
                <w:lang w:val="en-US" w:eastAsia="en-US"/>
              </w:rPr>
              <w:t>Type</w:t>
            </w:r>
          </w:p>
        </w:tc>
      </w:tr>
      <w:tr w:rsidR="00EE1850" w:rsidRPr="002E2AFD" w14:paraId="335F6903" w14:textId="77777777" w:rsidTr="00EE1850">
        <w:tc>
          <w:tcPr>
            <w:tcW w:w="3150" w:type="dxa"/>
          </w:tcPr>
          <w:p w14:paraId="335F6900" w14:textId="77777777" w:rsidR="00EE1850" w:rsidRPr="002E2AFD" w:rsidRDefault="00EE1850" w:rsidP="00E53369">
            <w:pPr>
              <w:rPr>
                <w:lang w:val="en-US" w:eastAsia="en-US"/>
              </w:rPr>
            </w:pPr>
            <w:r w:rsidRPr="002E2AFD">
              <w:rPr>
                <w:lang w:val="en-US" w:eastAsia="en-US"/>
              </w:rPr>
              <w:t>EppLoginId</w:t>
            </w:r>
          </w:p>
        </w:tc>
        <w:tc>
          <w:tcPr>
            <w:tcW w:w="5103" w:type="dxa"/>
          </w:tcPr>
          <w:p w14:paraId="335F6901" w14:textId="77777777" w:rsidR="00EE1850" w:rsidRPr="002E2AFD" w:rsidRDefault="00206A49" w:rsidP="00206A49">
            <w:pPr>
              <w:rPr>
                <w:lang w:val="en-US" w:eastAsia="en-US"/>
              </w:rPr>
            </w:pPr>
            <w:r w:rsidRPr="002E2AFD">
              <w:rPr>
                <w:lang w:val="en-US" w:eastAsia="en-US"/>
              </w:rPr>
              <w:t>Login ID</w:t>
            </w:r>
            <w:r w:rsidR="00EE1850" w:rsidRPr="002E2AFD">
              <w:rPr>
                <w:lang w:val="en-US" w:eastAsia="en-US"/>
              </w:rPr>
              <w:t xml:space="preserve"> for </w:t>
            </w:r>
            <w:r w:rsidRPr="002E2AFD">
              <w:rPr>
                <w:lang w:val="en-US" w:eastAsia="en-US"/>
              </w:rPr>
              <w:t>EPP t</w:t>
            </w:r>
            <w:r w:rsidR="00EE1850" w:rsidRPr="002E2AFD">
              <w:rPr>
                <w:lang w:val="en-US" w:eastAsia="en-US"/>
              </w:rPr>
              <w:t>est user</w:t>
            </w:r>
          </w:p>
        </w:tc>
        <w:tc>
          <w:tcPr>
            <w:tcW w:w="1873" w:type="dxa"/>
          </w:tcPr>
          <w:p w14:paraId="335F6902" w14:textId="77777777" w:rsidR="00EE1850" w:rsidRPr="002E2AFD" w:rsidRDefault="00EE1850" w:rsidP="00E53369">
            <w:pPr>
              <w:rPr>
                <w:lang w:val="en-US" w:eastAsia="en-US"/>
              </w:rPr>
            </w:pPr>
            <w:r w:rsidRPr="002E2AFD">
              <w:rPr>
                <w:lang w:val="en-US" w:eastAsia="en-US"/>
              </w:rPr>
              <w:t>String</w:t>
            </w:r>
          </w:p>
        </w:tc>
      </w:tr>
      <w:tr w:rsidR="00EE1850" w:rsidRPr="002E2AFD" w14:paraId="335F6907" w14:textId="77777777" w:rsidTr="00EE1850">
        <w:tc>
          <w:tcPr>
            <w:tcW w:w="3150" w:type="dxa"/>
          </w:tcPr>
          <w:p w14:paraId="335F6904" w14:textId="77777777" w:rsidR="00EE1850" w:rsidRPr="002E2AFD" w:rsidRDefault="00EE1850" w:rsidP="00E53369">
            <w:pPr>
              <w:rPr>
                <w:lang w:val="en-US" w:eastAsia="en-US"/>
              </w:rPr>
            </w:pPr>
            <w:r w:rsidRPr="002E2AFD">
              <w:rPr>
                <w:lang w:val="en-US" w:eastAsia="en-US"/>
              </w:rPr>
              <w:t>EppLoginPwd</w:t>
            </w:r>
          </w:p>
        </w:tc>
        <w:tc>
          <w:tcPr>
            <w:tcW w:w="5103" w:type="dxa"/>
          </w:tcPr>
          <w:p w14:paraId="335F6905" w14:textId="77777777" w:rsidR="00EE1850" w:rsidRPr="002E2AFD" w:rsidRDefault="00206A49" w:rsidP="00206A49">
            <w:pPr>
              <w:rPr>
                <w:lang w:val="en-US" w:eastAsia="en-US"/>
              </w:rPr>
            </w:pPr>
            <w:r w:rsidRPr="002E2AFD">
              <w:rPr>
                <w:lang w:val="en-US" w:eastAsia="en-US"/>
              </w:rPr>
              <w:t>Login p</w:t>
            </w:r>
            <w:r w:rsidR="00EE1850" w:rsidRPr="002E2AFD">
              <w:rPr>
                <w:lang w:val="en-US" w:eastAsia="en-US"/>
              </w:rPr>
              <w:t xml:space="preserve">assword for </w:t>
            </w:r>
            <w:r w:rsidRPr="002E2AFD">
              <w:rPr>
                <w:lang w:val="en-US" w:eastAsia="en-US"/>
              </w:rPr>
              <w:t>EPP</w:t>
            </w:r>
            <w:r w:rsidR="00EE1850" w:rsidRPr="002E2AFD">
              <w:rPr>
                <w:lang w:val="en-US" w:eastAsia="en-US"/>
              </w:rPr>
              <w:t xml:space="preserve"> test user</w:t>
            </w:r>
          </w:p>
        </w:tc>
        <w:tc>
          <w:tcPr>
            <w:tcW w:w="1873" w:type="dxa"/>
          </w:tcPr>
          <w:p w14:paraId="335F6906" w14:textId="77777777" w:rsidR="00EE1850" w:rsidRPr="002E2AFD" w:rsidRDefault="00EE1850" w:rsidP="00E53369">
            <w:pPr>
              <w:rPr>
                <w:lang w:val="en-US" w:eastAsia="en-US"/>
              </w:rPr>
            </w:pPr>
            <w:r w:rsidRPr="002E2AFD">
              <w:rPr>
                <w:lang w:val="en-US" w:eastAsia="en-US"/>
              </w:rPr>
              <w:t>String</w:t>
            </w:r>
          </w:p>
        </w:tc>
      </w:tr>
      <w:tr w:rsidR="00EE1850" w:rsidRPr="002E2AFD" w14:paraId="335F690B" w14:textId="77777777" w:rsidTr="00EE1850">
        <w:tc>
          <w:tcPr>
            <w:tcW w:w="3150" w:type="dxa"/>
          </w:tcPr>
          <w:p w14:paraId="335F6908" w14:textId="77777777" w:rsidR="00EE1850" w:rsidRPr="002E2AFD" w:rsidRDefault="00EE1850" w:rsidP="00E53369">
            <w:pPr>
              <w:rPr>
                <w:lang w:val="en-US" w:eastAsia="en-US"/>
              </w:rPr>
            </w:pPr>
            <w:r w:rsidRPr="002E2AFD">
              <w:rPr>
                <w:lang w:val="en-US" w:eastAsia="en-US"/>
              </w:rPr>
              <w:t>EppNsDomainUri</w:t>
            </w:r>
          </w:p>
        </w:tc>
        <w:tc>
          <w:tcPr>
            <w:tcW w:w="5103" w:type="dxa"/>
          </w:tcPr>
          <w:p w14:paraId="335F6909" w14:textId="77777777" w:rsidR="00EE1850" w:rsidRPr="002E2AFD" w:rsidRDefault="00206A49" w:rsidP="00E53369">
            <w:pPr>
              <w:rPr>
                <w:lang w:val="en-US" w:eastAsia="en-US"/>
              </w:rPr>
            </w:pPr>
            <w:r w:rsidRPr="002E2AFD">
              <w:rPr>
                <w:lang w:val="en-US" w:eastAsia="en-US"/>
              </w:rPr>
              <w:t>O</w:t>
            </w:r>
            <w:r w:rsidR="00EE1850" w:rsidRPr="002E2AFD">
              <w:rPr>
                <w:lang w:val="en-US" w:eastAsia="en-US"/>
              </w:rPr>
              <w:t>bject</w:t>
            </w:r>
            <w:r w:rsidRPr="002E2AFD">
              <w:rPr>
                <w:lang w:val="en-US" w:eastAsia="en-US"/>
              </w:rPr>
              <w:t xml:space="preserve"> </w:t>
            </w:r>
            <w:r w:rsidR="00EE1850" w:rsidRPr="002E2AFD">
              <w:rPr>
                <w:lang w:val="en-US" w:eastAsia="en-US"/>
              </w:rPr>
              <w:t>URI for Domain Object</w:t>
            </w:r>
          </w:p>
        </w:tc>
        <w:tc>
          <w:tcPr>
            <w:tcW w:w="1873" w:type="dxa"/>
          </w:tcPr>
          <w:p w14:paraId="335F690A" w14:textId="77777777" w:rsidR="00EE1850" w:rsidRPr="002E2AFD" w:rsidRDefault="00EE1850" w:rsidP="00E53369">
            <w:pPr>
              <w:rPr>
                <w:lang w:val="en-US" w:eastAsia="en-US"/>
              </w:rPr>
            </w:pPr>
            <w:r w:rsidRPr="002E2AFD">
              <w:rPr>
                <w:lang w:val="en-US" w:eastAsia="en-US"/>
              </w:rPr>
              <w:t>String</w:t>
            </w:r>
          </w:p>
        </w:tc>
      </w:tr>
      <w:tr w:rsidR="00EE1850" w:rsidRPr="002E2AFD" w14:paraId="335F690F" w14:textId="77777777" w:rsidTr="00EE1850">
        <w:tc>
          <w:tcPr>
            <w:tcW w:w="3150" w:type="dxa"/>
          </w:tcPr>
          <w:p w14:paraId="335F690C" w14:textId="77777777" w:rsidR="00EE1850" w:rsidRPr="002E2AFD" w:rsidRDefault="00EE1850" w:rsidP="00E53369">
            <w:pPr>
              <w:rPr>
                <w:lang w:val="en-US" w:eastAsia="en-US"/>
              </w:rPr>
            </w:pPr>
            <w:r w:rsidRPr="002E2AFD">
              <w:rPr>
                <w:lang w:val="en-US" w:eastAsia="en-US"/>
              </w:rPr>
              <w:t>EppNsDomainSl</w:t>
            </w:r>
          </w:p>
        </w:tc>
        <w:tc>
          <w:tcPr>
            <w:tcW w:w="5103" w:type="dxa"/>
          </w:tcPr>
          <w:p w14:paraId="335F690D" w14:textId="77777777" w:rsidR="00EE1850" w:rsidRPr="002E2AFD" w:rsidRDefault="00EE1850" w:rsidP="00206A49">
            <w:pPr>
              <w:rPr>
                <w:lang w:val="en-US" w:eastAsia="en-US"/>
              </w:rPr>
            </w:pPr>
            <w:r w:rsidRPr="002E2AFD">
              <w:rPr>
                <w:lang w:val="en-US" w:eastAsia="en-US"/>
              </w:rPr>
              <w:t>Schema</w:t>
            </w:r>
            <w:r w:rsidR="00206A49" w:rsidRPr="002E2AFD">
              <w:rPr>
                <w:lang w:val="en-US" w:eastAsia="en-US"/>
              </w:rPr>
              <w:t xml:space="preserve"> l</w:t>
            </w:r>
            <w:r w:rsidRPr="002E2AFD">
              <w:rPr>
                <w:lang w:val="en-US" w:eastAsia="en-US"/>
              </w:rPr>
              <w:t>ocation for Domain Object</w:t>
            </w:r>
          </w:p>
        </w:tc>
        <w:tc>
          <w:tcPr>
            <w:tcW w:w="1873" w:type="dxa"/>
          </w:tcPr>
          <w:p w14:paraId="335F690E" w14:textId="77777777" w:rsidR="00EE1850" w:rsidRPr="002E2AFD" w:rsidRDefault="00EE1850" w:rsidP="00E53369">
            <w:pPr>
              <w:rPr>
                <w:lang w:val="en-US" w:eastAsia="en-US"/>
              </w:rPr>
            </w:pPr>
            <w:r w:rsidRPr="002E2AFD">
              <w:rPr>
                <w:lang w:val="en-US" w:eastAsia="en-US"/>
              </w:rPr>
              <w:t>String</w:t>
            </w:r>
          </w:p>
        </w:tc>
      </w:tr>
      <w:tr w:rsidR="00EE1850" w:rsidRPr="002E2AFD" w14:paraId="335F6913" w14:textId="77777777" w:rsidTr="00EE1850">
        <w:tc>
          <w:tcPr>
            <w:tcW w:w="3150" w:type="dxa"/>
          </w:tcPr>
          <w:p w14:paraId="335F6910" w14:textId="77777777" w:rsidR="00EE1850" w:rsidRPr="002E2AFD" w:rsidRDefault="00EE1850" w:rsidP="00E53369">
            <w:pPr>
              <w:rPr>
                <w:lang w:val="en-US" w:eastAsia="en-US"/>
              </w:rPr>
            </w:pPr>
            <w:r w:rsidRPr="002E2AFD">
              <w:rPr>
                <w:lang w:val="en-US" w:eastAsia="en-US"/>
              </w:rPr>
              <w:t>EppNsContactUri</w:t>
            </w:r>
          </w:p>
        </w:tc>
        <w:tc>
          <w:tcPr>
            <w:tcW w:w="5103" w:type="dxa"/>
          </w:tcPr>
          <w:p w14:paraId="335F6911" w14:textId="77777777" w:rsidR="00EE1850" w:rsidRPr="002E2AFD" w:rsidRDefault="00206A49" w:rsidP="00E53369">
            <w:pPr>
              <w:rPr>
                <w:lang w:val="en-US" w:eastAsia="en-US"/>
              </w:rPr>
            </w:pPr>
            <w:r w:rsidRPr="002E2AFD">
              <w:rPr>
                <w:lang w:val="en-US" w:eastAsia="en-US"/>
              </w:rPr>
              <w:t>O</w:t>
            </w:r>
            <w:r w:rsidR="00EE1850" w:rsidRPr="002E2AFD">
              <w:rPr>
                <w:lang w:val="en-US" w:eastAsia="en-US"/>
              </w:rPr>
              <w:t>bject</w:t>
            </w:r>
            <w:r w:rsidRPr="002E2AFD">
              <w:rPr>
                <w:lang w:val="en-US" w:eastAsia="en-US"/>
              </w:rPr>
              <w:t xml:space="preserve"> </w:t>
            </w:r>
            <w:r w:rsidR="00EE1850" w:rsidRPr="002E2AFD">
              <w:rPr>
                <w:lang w:val="en-US" w:eastAsia="en-US"/>
              </w:rPr>
              <w:t>URI for Contact Object</w:t>
            </w:r>
          </w:p>
        </w:tc>
        <w:tc>
          <w:tcPr>
            <w:tcW w:w="1873" w:type="dxa"/>
          </w:tcPr>
          <w:p w14:paraId="335F6912" w14:textId="77777777" w:rsidR="00EE1850" w:rsidRPr="002E2AFD" w:rsidRDefault="00EE1850" w:rsidP="00E53369">
            <w:pPr>
              <w:rPr>
                <w:lang w:val="en-US" w:eastAsia="en-US"/>
              </w:rPr>
            </w:pPr>
            <w:r w:rsidRPr="002E2AFD">
              <w:rPr>
                <w:lang w:val="en-US" w:eastAsia="en-US"/>
              </w:rPr>
              <w:t>String</w:t>
            </w:r>
          </w:p>
        </w:tc>
      </w:tr>
      <w:tr w:rsidR="00EE1850" w:rsidRPr="002E2AFD" w14:paraId="335F6917" w14:textId="77777777" w:rsidTr="00EE1850">
        <w:tc>
          <w:tcPr>
            <w:tcW w:w="3150" w:type="dxa"/>
          </w:tcPr>
          <w:p w14:paraId="335F6914" w14:textId="77777777" w:rsidR="00EE1850" w:rsidRPr="002E2AFD" w:rsidRDefault="00EE1850" w:rsidP="00282282">
            <w:pPr>
              <w:rPr>
                <w:lang w:val="en-US" w:eastAsia="en-US"/>
              </w:rPr>
            </w:pPr>
            <w:r w:rsidRPr="002E2AFD">
              <w:rPr>
                <w:lang w:val="en-US" w:eastAsia="en-US"/>
              </w:rPr>
              <w:t>EppNsCon</w:t>
            </w:r>
            <w:r w:rsidR="00282282">
              <w:rPr>
                <w:lang w:val="en-US" w:eastAsia="en-US"/>
              </w:rPr>
              <w:t>t</w:t>
            </w:r>
            <w:r w:rsidRPr="002E2AFD">
              <w:rPr>
                <w:lang w:val="en-US" w:eastAsia="en-US"/>
              </w:rPr>
              <w:t>actSl</w:t>
            </w:r>
          </w:p>
        </w:tc>
        <w:tc>
          <w:tcPr>
            <w:tcW w:w="5103" w:type="dxa"/>
          </w:tcPr>
          <w:p w14:paraId="335F6915" w14:textId="77777777" w:rsidR="00EE1850" w:rsidRPr="002E2AFD" w:rsidRDefault="00206A49" w:rsidP="00E53369">
            <w:pPr>
              <w:rPr>
                <w:lang w:val="en-US" w:eastAsia="en-US"/>
              </w:rPr>
            </w:pPr>
            <w:r w:rsidRPr="002E2AFD">
              <w:rPr>
                <w:lang w:val="en-US" w:eastAsia="en-US"/>
              </w:rPr>
              <w:t>Schema l</w:t>
            </w:r>
            <w:r w:rsidR="00EE1850" w:rsidRPr="002E2AFD">
              <w:rPr>
                <w:lang w:val="en-US" w:eastAsia="en-US"/>
              </w:rPr>
              <w:t>ocation for Contact Object</w:t>
            </w:r>
          </w:p>
        </w:tc>
        <w:tc>
          <w:tcPr>
            <w:tcW w:w="1873" w:type="dxa"/>
          </w:tcPr>
          <w:p w14:paraId="335F6916" w14:textId="77777777" w:rsidR="00EE1850" w:rsidRPr="002E2AFD" w:rsidRDefault="00EE1850" w:rsidP="00E53369">
            <w:pPr>
              <w:rPr>
                <w:lang w:val="en-US" w:eastAsia="en-US"/>
              </w:rPr>
            </w:pPr>
            <w:r w:rsidRPr="002E2AFD">
              <w:rPr>
                <w:lang w:val="en-US" w:eastAsia="en-US"/>
              </w:rPr>
              <w:t>String</w:t>
            </w:r>
          </w:p>
        </w:tc>
      </w:tr>
      <w:tr w:rsidR="00EE1850" w:rsidRPr="00C01BC1" w14:paraId="335F691B" w14:textId="77777777" w:rsidTr="00EE1850">
        <w:tc>
          <w:tcPr>
            <w:tcW w:w="3150" w:type="dxa"/>
          </w:tcPr>
          <w:p w14:paraId="335F6918" w14:textId="77777777" w:rsidR="00EE1850" w:rsidRPr="002E2AFD" w:rsidRDefault="00EE1850" w:rsidP="00E53369">
            <w:pPr>
              <w:rPr>
                <w:lang w:val="en-US" w:eastAsia="en-US"/>
              </w:rPr>
            </w:pPr>
            <w:r w:rsidRPr="002E2AFD">
              <w:rPr>
                <w:lang w:val="en-US" w:eastAsia="en-US"/>
              </w:rPr>
              <w:t>EppNsHostUri</w:t>
            </w:r>
          </w:p>
        </w:tc>
        <w:tc>
          <w:tcPr>
            <w:tcW w:w="5103" w:type="dxa"/>
          </w:tcPr>
          <w:p w14:paraId="335F6919" w14:textId="77777777" w:rsidR="00EE1850" w:rsidRPr="002E2AFD" w:rsidRDefault="00206A49" w:rsidP="00E53369">
            <w:pPr>
              <w:rPr>
                <w:lang w:val="en-US" w:eastAsia="en-US"/>
              </w:rPr>
            </w:pPr>
            <w:r w:rsidRPr="002E2AFD">
              <w:rPr>
                <w:lang w:val="en-US" w:eastAsia="en-US"/>
              </w:rPr>
              <w:t>O</w:t>
            </w:r>
            <w:r w:rsidR="00EE1850" w:rsidRPr="002E2AFD">
              <w:rPr>
                <w:lang w:val="en-US" w:eastAsia="en-US"/>
              </w:rPr>
              <w:t>bject</w:t>
            </w:r>
            <w:r w:rsidRPr="002E2AFD">
              <w:rPr>
                <w:lang w:val="en-US" w:eastAsia="en-US"/>
              </w:rPr>
              <w:t xml:space="preserve"> URI</w:t>
            </w:r>
            <w:r w:rsidR="00EE1850" w:rsidRPr="002E2AFD">
              <w:rPr>
                <w:lang w:val="en-US" w:eastAsia="en-US"/>
              </w:rPr>
              <w:t xml:space="preserve"> for Host Object</w:t>
            </w:r>
            <w:r w:rsidR="00C01BC1">
              <w:rPr>
                <w:lang w:val="en-US" w:eastAsia="en-US"/>
              </w:rPr>
              <w:t>. If the applicant is not supporting Host Objects, this field is not manadatory.</w:t>
            </w:r>
          </w:p>
        </w:tc>
        <w:tc>
          <w:tcPr>
            <w:tcW w:w="1873" w:type="dxa"/>
          </w:tcPr>
          <w:p w14:paraId="335F691A" w14:textId="77777777" w:rsidR="00EE1850" w:rsidRPr="002E2AFD" w:rsidRDefault="00EE1850" w:rsidP="00E53369">
            <w:pPr>
              <w:rPr>
                <w:lang w:val="en-US" w:eastAsia="en-US"/>
              </w:rPr>
            </w:pPr>
            <w:r w:rsidRPr="002E2AFD">
              <w:rPr>
                <w:lang w:val="en-US" w:eastAsia="en-US"/>
              </w:rPr>
              <w:t>String</w:t>
            </w:r>
          </w:p>
        </w:tc>
      </w:tr>
      <w:tr w:rsidR="00EE1850" w:rsidRPr="00C01BC1" w14:paraId="335F691F" w14:textId="77777777" w:rsidTr="00EE1850">
        <w:tc>
          <w:tcPr>
            <w:tcW w:w="3150" w:type="dxa"/>
          </w:tcPr>
          <w:p w14:paraId="335F691C" w14:textId="77777777" w:rsidR="00EE1850" w:rsidRPr="002E2AFD" w:rsidRDefault="00EE1850" w:rsidP="00E53369">
            <w:pPr>
              <w:rPr>
                <w:lang w:val="en-US" w:eastAsia="en-US"/>
              </w:rPr>
            </w:pPr>
            <w:r w:rsidRPr="002E2AFD">
              <w:rPr>
                <w:lang w:val="en-US" w:eastAsia="en-US"/>
              </w:rPr>
              <w:t>EppNsHostSl</w:t>
            </w:r>
          </w:p>
        </w:tc>
        <w:tc>
          <w:tcPr>
            <w:tcW w:w="5103" w:type="dxa"/>
          </w:tcPr>
          <w:p w14:paraId="335F691D" w14:textId="77777777" w:rsidR="00EE1850" w:rsidRPr="002E2AFD" w:rsidRDefault="00EE1850" w:rsidP="00E53369">
            <w:pPr>
              <w:rPr>
                <w:lang w:val="en-US" w:eastAsia="en-US"/>
              </w:rPr>
            </w:pPr>
            <w:r w:rsidRPr="002E2AFD">
              <w:rPr>
                <w:lang w:val="en-US" w:eastAsia="en-US"/>
              </w:rPr>
              <w:t xml:space="preserve">Schema location </w:t>
            </w:r>
            <w:r w:rsidRPr="00BC55AF">
              <w:rPr>
                <w:lang w:val="en-US" w:eastAsia="en-US"/>
              </w:rPr>
              <w:t xml:space="preserve">for </w:t>
            </w:r>
            <w:r w:rsidR="00713C65" w:rsidRPr="00BC55AF">
              <w:rPr>
                <w:lang w:val="en-US" w:eastAsia="en-US"/>
              </w:rPr>
              <w:t>Host Object</w:t>
            </w:r>
            <w:r w:rsidR="00C01BC1" w:rsidRPr="00BC55AF">
              <w:rPr>
                <w:lang w:val="en-US" w:eastAsia="en-US"/>
              </w:rPr>
              <w:t>.</w:t>
            </w:r>
            <w:r w:rsidR="00C01BC1">
              <w:rPr>
                <w:lang w:val="en-US" w:eastAsia="en-US"/>
              </w:rPr>
              <w:t xml:space="preserve"> If the applicant is not supporting Host Objects, this field is not manadatory.</w:t>
            </w:r>
          </w:p>
        </w:tc>
        <w:tc>
          <w:tcPr>
            <w:tcW w:w="1873" w:type="dxa"/>
          </w:tcPr>
          <w:p w14:paraId="335F691E" w14:textId="77777777" w:rsidR="00EE1850" w:rsidRPr="002E2AFD" w:rsidRDefault="00EE1850" w:rsidP="00E53369">
            <w:pPr>
              <w:rPr>
                <w:lang w:val="en-US" w:eastAsia="en-US"/>
              </w:rPr>
            </w:pPr>
            <w:r w:rsidRPr="002E2AFD">
              <w:rPr>
                <w:lang w:val="en-US" w:eastAsia="en-US"/>
              </w:rPr>
              <w:t>String</w:t>
            </w:r>
          </w:p>
        </w:tc>
      </w:tr>
      <w:tr w:rsidR="00EE1850" w:rsidRPr="00C01BC1" w14:paraId="335F6923" w14:textId="77777777" w:rsidTr="00EE1850">
        <w:tc>
          <w:tcPr>
            <w:tcW w:w="3150" w:type="dxa"/>
          </w:tcPr>
          <w:p w14:paraId="335F6920" w14:textId="77777777" w:rsidR="00EE1850" w:rsidRPr="002E2AFD" w:rsidRDefault="00EE1850" w:rsidP="00E53369">
            <w:pPr>
              <w:rPr>
                <w:lang w:val="en-US" w:eastAsia="en-US"/>
              </w:rPr>
            </w:pPr>
            <w:r w:rsidRPr="002E2AFD">
              <w:rPr>
                <w:lang w:val="en-US" w:eastAsia="en-US"/>
              </w:rPr>
              <w:t>EppExtSecDnsUri</w:t>
            </w:r>
          </w:p>
        </w:tc>
        <w:tc>
          <w:tcPr>
            <w:tcW w:w="5103" w:type="dxa"/>
          </w:tcPr>
          <w:p w14:paraId="335F6921" w14:textId="77777777" w:rsidR="00EE1850" w:rsidRPr="002E2AFD" w:rsidRDefault="00206A49" w:rsidP="00E53369">
            <w:pPr>
              <w:rPr>
                <w:lang w:val="en-US" w:eastAsia="en-US"/>
              </w:rPr>
            </w:pPr>
            <w:r w:rsidRPr="002E2AFD">
              <w:rPr>
                <w:lang w:val="en-US" w:eastAsia="en-US"/>
              </w:rPr>
              <w:t>Object URI</w:t>
            </w:r>
            <w:r w:rsidR="00EE1850" w:rsidRPr="002E2AFD">
              <w:rPr>
                <w:lang w:val="en-US" w:eastAsia="en-US"/>
              </w:rPr>
              <w:t xml:space="preserve"> for Sec Dns Object Extension</w:t>
            </w:r>
          </w:p>
        </w:tc>
        <w:tc>
          <w:tcPr>
            <w:tcW w:w="1873" w:type="dxa"/>
          </w:tcPr>
          <w:p w14:paraId="335F6922" w14:textId="77777777" w:rsidR="00EE1850" w:rsidRPr="002E2AFD" w:rsidRDefault="00EE1850" w:rsidP="00E53369">
            <w:pPr>
              <w:rPr>
                <w:lang w:val="en-US" w:eastAsia="en-US"/>
              </w:rPr>
            </w:pPr>
            <w:r w:rsidRPr="002E2AFD">
              <w:rPr>
                <w:lang w:val="en-US" w:eastAsia="en-US"/>
              </w:rPr>
              <w:t>String</w:t>
            </w:r>
          </w:p>
        </w:tc>
      </w:tr>
      <w:tr w:rsidR="00EE1850" w:rsidRPr="002E2AFD" w14:paraId="335F6927" w14:textId="77777777" w:rsidTr="00EE1850">
        <w:tc>
          <w:tcPr>
            <w:tcW w:w="3150" w:type="dxa"/>
          </w:tcPr>
          <w:p w14:paraId="335F6924" w14:textId="77777777" w:rsidR="00EE1850" w:rsidRPr="002E2AFD" w:rsidRDefault="00EE1850" w:rsidP="00E53369">
            <w:pPr>
              <w:rPr>
                <w:lang w:val="en-US" w:eastAsia="en-US"/>
              </w:rPr>
            </w:pPr>
            <w:r w:rsidRPr="002E2AFD">
              <w:rPr>
                <w:lang w:val="en-US" w:eastAsia="en-US"/>
              </w:rPr>
              <w:t>EppExtSecDnsSl</w:t>
            </w:r>
          </w:p>
        </w:tc>
        <w:tc>
          <w:tcPr>
            <w:tcW w:w="5103" w:type="dxa"/>
          </w:tcPr>
          <w:p w14:paraId="335F6925" w14:textId="77777777" w:rsidR="00EE1850" w:rsidRPr="002E2AFD" w:rsidRDefault="00EE1850" w:rsidP="00E53369">
            <w:pPr>
              <w:rPr>
                <w:lang w:val="en-US" w:eastAsia="en-US"/>
              </w:rPr>
            </w:pPr>
            <w:r w:rsidRPr="002E2AFD">
              <w:rPr>
                <w:lang w:val="en-US" w:eastAsia="en-US"/>
              </w:rPr>
              <w:t>Schema location for Sec Dns Object Extension</w:t>
            </w:r>
          </w:p>
        </w:tc>
        <w:tc>
          <w:tcPr>
            <w:tcW w:w="1873" w:type="dxa"/>
          </w:tcPr>
          <w:p w14:paraId="335F6926" w14:textId="77777777" w:rsidR="00EE1850" w:rsidRPr="002E2AFD" w:rsidRDefault="00EE1850" w:rsidP="00E53369">
            <w:pPr>
              <w:rPr>
                <w:lang w:val="en-US" w:eastAsia="en-US"/>
              </w:rPr>
            </w:pPr>
            <w:r w:rsidRPr="002E2AFD">
              <w:rPr>
                <w:lang w:val="en-US" w:eastAsia="en-US"/>
              </w:rPr>
              <w:t>String</w:t>
            </w:r>
          </w:p>
        </w:tc>
      </w:tr>
      <w:tr w:rsidR="00EE1850" w:rsidRPr="002E2AFD" w14:paraId="335F692B" w14:textId="77777777" w:rsidTr="00EE1850">
        <w:tc>
          <w:tcPr>
            <w:tcW w:w="3150" w:type="dxa"/>
          </w:tcPr>
          <w:p w14:paraId="335F6928" w14:textId="77777777" w:rsidR="00EE1850" w:rsidRPr="002E2AFD" w:rsidRDefault="00EE1850" w:rsidP="00206A49">
            <w:pPr>
              <w:rPr>
                <w:lang w:val="en-US" w:eastAsia="en-US"/>
              </w:rPr>
            </w:pPr>
            <w:r w:rsidRPr="002E2AFD">
              <w:rPr>
                <w:lang w:val="en-US" w:eastAsia="en-US"/>
              </w:rPr>
              <w:t>EppExt</w:t>
            </w:r>
            <w:r w:rsidR="00206A49" w:rsidRPr="002E2AFD">
              <w:rPr>
                <w:lang w:val="en-US" w:eastAsia="en-US"/>
              </w:rPr>
              <w:t>Uri-[1..n]</w:t>
            </w:r>
          </w:p>
        </w:tc>
        <w:tc>
          <w:tcPr>
            <w:tcW w:w="5103" w:type="dxa"/>
          </w:tcPr>
          <w:p w14:paraId="335F6929" w14:textId="77777777" w:rsidR="00EE1850" w:rsidRPr="002E2AFD" w:rsidRDefault="00206A49" w:rsidP="00E53369">
            <w:pPr>
              <w:rPr>
                <w:lang w:val="en-US" w:eastAsia="en-US"/>
              </w:rPr>
            </w:pPr>
            <w:r w:rsidRPr="002E2AFD">
              <w:rPr>
                <w:lang w:val="en-US" w:eastAsia="en-US"/>
              </w:rPr>
              <w:t>Object URI</w:t>
            </w:r>
            <w:r w:rsidR="00EE1850" w:rsidRPr="002E2AFD">
              <w:rPr>
                <w:lang w:val="en-US" w:eastAsia="en-US"/>
              </w:rPr>
              <w:t xml:space="preserve"> for extension </w:t>
            </w:r>
            <w:r w:rsidR="00866926">
              <w:rPr>
                <w:lang w:val="en-US" w:eastAsia="en-US"/>
              </w:rPr>
              <w:t>1..</w:t>
            </w:r>
            <w:r w:rsidRPr="002E2AFD">
              <w:rPr>
                <w:lang w:val="en-US" w:eastAsia="en-US"/>
              </w:rPr>
              <w:t>n</w:t>
            </w:r>
          </w:p>
        </w:tc>
        <w:tc>
          <w:tcPr>
            <w:tcW w:w="1873" w:type="dxa"/>
          </w:tcPr>
          <w:p w14:paraId="335F692A" w14:textId="77777777" w:rsidR="00EE1850" w:rsidRPr="002E2AFD" w:rsidRDefault="00EE1850" w:rsidP="00E53369">
            <w:pPr>
              <w:rPr>
                <w:lang w:val="en-US" w:eastAsia="en-US"/>
              </w:rPr>
            </w:pPr>
            <w:r w:rsidRPr="002E2AFD">
              <w:rPr>
                <w:lang w:val="en-US" w:eastAsia="en-US"/>
              </w:rPr>
              <w:t>String</w:t>
            </w:r>
          </w:p>
        </w:tc>
      </w:tr>
      <w:tr w:rsidR="00EE1850" w:rsidRPr="002E2AFD" w14:paraId="335F692F" w14:textId="77777777" w:rsidTr="00EE1850">
        <w:tc>
          <w:tcPr>
            <w:tcW w:w="3150" w:type="dxa"/>
          </w:tcPr>
          <w:p w14:paraId="335F692C" w14:textId="77777777" w:rsidR="00EE1850" w:rsidRPr="002E2AFD" w:rsidRDefault="00EE1850" w:rsidP="00206A49">
            <w:pPr>
              <w:rPr>
                <w:lang w:val="en-US" w:eastAsia="en-US"/>
              </w:rPr>
            </w:pPr>
            <w:r w:rsidRPr="002E2AFD">
              <w:rPr>
                <w:lang w:val="en-US" w:eastAsia="en-US"/>
              </w:rPr>
              <w:t>EppExt</w:t>
            </w:r>
            <w:r w:rsidR="00206A49" w:rsidRPr="002E2AFD">
              <w:rPr>
                <w:lang w:val="en-US" w:eastAsia="en-US"/>
              </w:rPr>
              <w:t>Sl-[1..n]</w:t>
            </w:r>
          </w:p>
        </w:tc>
        <w:tc>
          <w:tcPr>
            <w:tcW w:w="5103" w:type="dxa"/>
          </w:tcPr>
          <w:p w14:paraId="335F692D" w14:textId="77777777" w:rsidR="00EE1850" w:rsidRPr="002E2AFD" w:rsidRDefault="00EE1850" w:rsidP="00E53369">
            <w:pPr>
              <w:rPr>
                <w:lang w:val="en-US" w:eastAsia="en-US"/>
              </w:rPr>
            </w:pPr>
            <w:r w:rsidRPr="002E2AFD">
              <w:rPr>
                <w:lang w:val="en-US" w:eastAsia="en-US"/>
              </w:rPr>
              <w:t xml:space="preserve">Schema location for extensions </w:t>
            </w:r>
            <w:r w:rsidR="00866926">
              <w:rPr>
                <w:lang w:val="en-US" w:eastAsia="en-US"/>
              </w:rPr>
              <w:t>1..</w:t>
            </w:r>
            <w:r w:rsidR="00206A49" w:rsidRPr="002E2AFD">
              <w:rPr>
                <w:lang w:val="en-US" w:eastAsia="en-US"/>
              </w:rPr>
              <w:t>n</w:t>
            </w:r>
          </w:p>
        </w:tc>
        <w:tc>
          <w:tcPr>
            <w:tcW w:w="1873" w:type="dxa"/>
          </w:tcPr>
          <w:p w14:paraId="335F692E" w14:textId="77777777" w:rsidR="00EE1850" w:rsidRPr="002E2AFD" w:rsidRDefault="00EE1850" w:rsidP="00E53369">
            <w:pPr>
              <w:rPr>
                <w:lang w:val="en-US" w:eastAsia="en-US"/>
              </w:rPr>
            </w:pPr>
            <w:r w:rsidRPr="002E2AFD">
              <w:rPr>
                <w:lang w:val="en-US" w:eastAsia="en-US"/>
              </w:rPr>
              <w:t>String</w:t>
            </w:r>
          </w:p>
        </w:tc>
      </w:tr>
      <w:tr w:rsidR="00EE1850" w:rsidRPr="002E2AFD" w14:paraId="335F6933" w14:textId="77777777" w:rsidTr="00EE1850">
        <w:tc>
          <w:tcPr>
            <w:tcW w:w="3150" w:type="dxa"/>
          </w:tcPr>
          <w:p w14:paraId="335F6930" w14:textId="77777777" w:rsidR="00EE1850" w:rsidRPr="002E2AFD" w:rsidRDefault="00EE1850" w:rsidP="00E53369">
            <w:pPr>
              <w:rPr>
                <w:lang w:val="en-US" w:eastAsia="en-US"/>
              </w:rPr>
            </w:pPr>
            <w:r w:rsidRPr="002E2AFD">
              <w:rPr>
                <w:lang w:val="en-US" w:eastAsia="en-US"/>
              </w:rPr>
              <w:t>EppServerIPv4</w:t>
            </w:r>
          </w:p>
        </w:tc>
        <w:tc>
          <w:tcPr>
            <w:tcW w:w="5103" w:type="dxa"/>
          </w:tcPr>
          <w:p w14:paraId="335F6931" w14:textId="77777777" w:rsidR="00EE1850" w:rsidRPr="002E2AFD" w:rsidRDefault="002E2AFD" w:rsidP="002E2AFD">
            <w:pPr>
              <w:rPr>
                <w:lang w:val="en-US" w:eastAsia="en-US"/>
              </w:rPr>
            </w:pPr>
            <w:r w:rsidRPr="002E2AFD">
              <w:rPr>
                <w:lang w:val="en-US" w:eastAsia="en-US"/>
              </w:rPr>
              <w:t xml:space="preserve">IPv4 </w:t>
            </w:r>
            <w:r>
              <w:rPr>
                <w:lang w:val="en-US" w:eastAsia="en-US"/>
              </w:rPr>
              <w:t>a</w:t>
            </w:r>
            <w:r w:rsidRPr="002E2AFD">
              <w:rPr>
                <w:lang w:val="en-US" w:eastAsia="en-US"/>
              </w:rPr>
              <w:t>ddress to EPP s</w:t>
            </w:r>
            <w:r w:rsidR="00EE1850" w:rsidRPr="002E2AFD">
              <w:rPr>
                <w:lang w:val="en-US" w:eastAsia="en-US"/>
              </w:rPr>
              <w:t>erver</w:t>
            </w:r>
          </w:p>
        </w:tc>
        <w:tc>
          <w:tcPr>
            <w:tcW w:w="1873" w:type="dxa"/>
          </w:tcPr>
          <w:p w14:paraId="335F6932" w14:textId="77777777" w:rsidR="00EE1850" w:rsidRPr="002E2AFD" w:rsidRDefault="00EE1850" w:rsidP="00E53369">
            <w:pPr>
              <w:rPr>
                <w:lang w:val="en-US" w:eastAsia="en-US"/>
              </w:rPr>
            </w:pPr>
            <w:r w:rsidRPr="002E2AFD">
              <w:rPr>
                <w:lang w:val="en-US" w:eastAsia="en-US"/>
              </w:rPr>
              <w:t>String</w:t>
            </w:r>
          </w:p>
        </w:tc>
      </w:tr>
      <w:tr w:rsidR="00EE1850" w:rsidRPr="002E2AFD" w14:paraId="335F6937" w14:textId="77777777" w:rsidTr="00EE1850">
        <w:tc>
          <w:tcPr>
            <w:tcW w:w="3150" w:type="dxa"/>
          </w:tcPr>
          <w:p w14:paraId="335F6934" w14:textId="77777777" w:rsidR="00EE1850" w:rsidRPr="002E2AFD" w:rsidRDefault="00EE1850" w:rsidP="00E53369">
            <w:pPr>
              <w:rPr>
                <w:lang w:val="en-US" w:eastAsia="en-US"/>
              </w:rPr>
            </w:pPr>
            <w:r w:rsidRPr="002E2AFD">
              <w:rPr>
                <w:lang w:val="en-US" w:eastAsia="en-US"/>
              </w:rPr>
              <w:t>EppServerIPv6</w:t>
            </w:r>
          </w:p>
        </w:tc>
        <w:tc>
          <w:tcPr>
            <w:tcW w:w="5103" w:type="dxa"/>
          </w:tcPr>
          <w:p w14:paraId="335F6935" w14:textId="77777777" w:rsidR="00EE1850" w:rsidRPr="002E2AFD" w:rsidRDefault="002E2AFD" w:rsidP="002E2AFD">
            <w:pPr>
              <w:rPr>
                <w:lang w:val="en-US" w:eastAsia="en-US"/>
              </w:rPr>
            </w:pPr>
            <w:r w:rsidRPr="002E2AFD">
              <w:rPr>
                <w:lang w:val="en-US" w:eastAsia="en-US"/>
              </w:rPr>
              <w:t>IPv6 address to EPP s</w:t>
            </w:r>
            <w:r w:rsidR="00EE1850" w:rsidRPr="002E2AFD">
              <w:rPr>
                <w:lang w:val="en-US" w:eastAsia="en-US"/>
              </w:rPr>
              <w:t>erver if applicant supports IPv6</w:t>
            </w:r>
          </w:p>
        </w:tc>
        <w:tc>
          <w:tcPr>
            <w:tcW w:w="1873" w:type="dxa"/>
          </w:tcPr>
          <w:p w14:paraId="335F6936" w14:textId="77777777" w:rsidR="00EE1850" w:rsidRPr="002E2AFD" w:rsidRDefault="00EE1850" w:rsidP="00E53369">
            <w:pPr>
              <w:rPr>
                <w:lang w:val="en-US" w:eastAsia="en-US"/>
              </w:rPr>
            </w:pPr>
            <w:r w:rsidRPr="002E2AFD">
              <w:rPr>
                <w:lang w:val="en-US" w:eastAsia="en-US"/>
              </w:rPr>
              <w:t>String</w:t>
            </w:r>
          </w:p>
        </w:tc>
      </w:tr>
      <w:tr w:rsidR="00EE1850" w:rsidRPr="002E2AFD" w14:paraId="335F693B" w14:textId="77777777" w:rsidTr="00EE1850">
        <w:tc>
          <w:tcPr>
            <w:tcW w:w="3150" w:type="dxa"/>
          </w:tcPr>
          <w:p w14:paraId="335F6938" w14:textId="77777777" w:rsidR="00EE1850" w:rsidRPr="002E2AFD" w:rsidRDefault="00EE1850" w:rsidP="00E53369">
            <w:pPr>
              <w:rPr>
                <w:lang w:val="en-US" w:eastAsia="en-US"/>
              </w:rPr>
            </w:pPr>
            <w:r w:rsidRPr="002E2AFD">
              <w:rPr>
                <w:lang w:val="en-US" w:eastAsia="en-US"/>
              </w:rPr>
              <w:t>EppServerPort</w:t>
            </w:r>
          </w:p>
        </w:tc>
        <w:tc>
          <w:tcPr>
            <w:tcW w:w="5103" w:type="dxa"/>
          </w:tcPr>
          <w:p w14:paraId="335F6939" w14:textId="77777777" w:rsidR="00EE1850" w:rsidRPr="002E2AFD" w:rsidRDefault="002E2AFD" w:rsidP="002E2AFD">
            <w:pPr>
              <w:rPr>
                <w:lang w:val="en-US" w:eastAsia="en-US"/>
              </w:rPr>
            </w:pPr>
            <w:r w:rsidRPr="002E2AFD">
              <w:rPr>
                <w:lang w:val="en-US" w:eastAsia="en-US"/>
              </w:rPr>
              <w:t>Port number to EPP s</w:t>
            </w:r>
            <w:r w:rsidR="00EE1850" w:rsidRPr="002E2AFD">
              <w:rPr>
                <w:lang w:val="en-US" w:eastAsia="en-US"/>
              </w:rPr>
              <w:t>erver</w:t>
            </w:r>
          </w:p>
        </w:tc>
        <w:tc>
          <w:tcPr>
            <w:tcW w:w="1873" w:type="dxa"/>
          </w:tcPr>
          <w:p w14:paraId="335F693A" w14:textId="77777777" w:rsidR="00EE1850" w:rsidRPr="002E2AFD" w:rsidRDefault="00EE1850" w:rsidP="00E53369">
            <w:pPr>
              <w:rPr>
                <w:lang w:val="en-US" w:eastAsia="en-US"/>
              </w:rPr>
            </w:pPr>
            <w:r w:rsidRPr="002E2AFD">
              <w:rPr>
                <w:lang w:val="en-US" w:eastAsia="en-US"/>
              </w:rPr>
              <w:t>Number</w:t>
            </w:r>
          </w:p>
        </w:tc>
      </w:tr>
      <w:tr w:rsidR="00EE1850" w:rsidRPr="002E2AFD" w14:paraId="335F693F" w14:textId="77777777" w:rsidTr="00EE1850">
        <w:tc>
          <w:tcPr>
            <w:tcW w:w="3150" w:type="dxa"/>
          </w:tcPr>
          <w:p w14:paraId="335F693C" w14:textId="77777777" w:rsidR="00EE1850" w:rsidRPr="002E2AFD" w:rsidRDefault="00EE1850" w:rsidP="00E53369">
            <w:pPr>
              <w:rPr>
                <w:lang w:val="en-US" w:eastAsia="en-US"/>
              </w:rPr>
            </w:pPr>
            <w:r w:rsidRPr="002E2AFD">
              <w:rPr>
                <w:lang w:val="en-US" w:eastAsia="en-US"/>
              </w:rPr>
              <w:t>EppClientCertificate</w:t>
            </w:r>
          </w:p>
        </w:tc>
        <w:tc>
          <w:tcPr>
            <w:tcW w:w="5103" w:type="dxa"/>
          </w:tcPr>
          <w:p w14:paraId="335F693D" w14:textId="77777777" w:rsidR="00EE1850" w:rsidRPr="002E2AFD" w:rsidRDefault="00EE1850" w:rsidP="00E53369">
            <w:pPr>
              <w:rPr>
                <w:lang w:val="en-US" w:eastAsia="en-US"/>
              </w:rPr>
            </w:pPr>
            <w:r w:rsidRPr="002E2AFD">
              <w:rPr>
                <w:lang w:val="en-US" w:eastAsia="en-US"/>
              </w:rPr>
              <w:t>Yes if appli</w:t>
            </w:r>
            <w:r w:rsidR="002E2AFD">
              <w:rPr>
                <w:lang w:val="en-US" w:eastAsia="en-US"/>
              </w:rPr>
              <w:t>cant requires client c</w:t>
            </w:r>
            <w:r w:rsidRPr="002E2AFD">
              <w:rPr>
                <w:lang w:val="en-US" w:eastAsia="en-US"/>
              </w:rPr>
              <w:t>ertificate</w:t>
            </w:r>
          </w:p>
        </w:tc>
        <w:tc>
          <w:tcPr>
            <w:tcW w:w="1873" w:type="dxa"/>
          </w:tcPr>
          <w:p w14:paraId="335F693E" w14:textId="77777777" w:rsidR="00EE1850" w:rsidRPr="002E2AFD" w:rsidRDefault="00EE1850" w:rsidP="00E53369">
            <w:pPr>
              <w:rPr>
                <w:lang w:val="en-US" w:eastAsia="en-US"/>
              </w:rPr>
            </w:pPr>
            <w:r w:rsidRPr="002E2AFD">
              <w:rPr>
                <w:lang w:val="en-US" w:eastAsia="en-US"/>
              </w:rPr>
              <w:t>Boolean</w:t>
            </w:r>
          </w:p>
        </w:tc>
      </w:tr>
      <w:tr w:rsidR="00EE1850" w:rsidRPr="002E2AFD" w14:paraId="335F6943" w14:textId="77777777" w:rsidTr="00EE1850">
        <w:tc>
          <w:tcPr>
            <w:tcW w:w="3150" w:type="dxa"/>
          </w:tcPr>
          <w:p w14:paraId="335F6940" w14:textId="77777777" w:rsidR="00EE1850" w:rsidRPr="002E2AFD" w:rsidRDefault="002E2AFD" w:rsidP="006625EF">
            <w:pPr>
              <w:rPr>
                <w:lang w:val="en-US" w:eastAsia="en-US"/>
              </w:rPr>
            </w:pPr>
            <w:r>
              <w:rPr>
                <w:lang w:val="en-US" w:eastAsia="en-US"/>
              </w:rPr>
              <w:t>EppClient</w:t>
            </w:r>
            <w:r w:rsidR="006625EF">
              <w:rPr>
                <w:lang w:val="en-US" w:eastAsia="en-US"/>
              </w:rPr>
              <w:t>KeyPair</w:t>
            </w:r>
            <w:r w:rsidR="00EE1850" w:rsidRPr="002E2AFD">
              <w:rPr>
                <w:lang w:val="en-US" w:eastAsia="en-US"/>
              </w:rPr>
              <w:t>Pem</w:t>
            </w:r>
          </w:p>
        </w:tc>
        <w:tc>
          <w:tcPr>
            <w:tcW w:w="5103" w:type="dxa"/>
          </w:tcPr>
          <w:p w14:paraId="335F6941" w14:textId="77777777" w:rsidR="00EE1850" w:rsidRPr="002E2AFD" w:rsidRDefault="002E2AFD" w:rsidP="002E2AFD">
            <w:pPr>
              <w:rPr>
                <w:lang w:val="en-US" w:eastAsia="en-US"/>
              </w:rPr>
            </w:pPr>
            <w:r>
              <w:rPr>
                <w:lang w:val="en-US" w:eastAsia="en-US"/>
              </w:rPr>
              <w:t>PEM file with valid c</w:t>
            </w:r>
            <w:r w:rsidR="00EE1850" w:rsidRPr="002E2AFD">
              <w:rPr>
                <w:lang w:val="en-US" w:eastAsia="en-US"/>
              </w:rPr>
              <w:t xml:space="preserve">lient certificate for </w:t>
            </w:r>
            <w:r>
              <w:rPr>
                <w:lang w:val="en-US" w:eastAsia="en-US"/>
              </w:rPr>
              <w:t>test user (Public and private)</w:t>
            </w:r>
          </w:p>
        </w:tc>
        <w:tc>
          <w:tcPr>
            <w:tcW w:w="1873" w:type="dxa"/>
          </w:tcPr>
          <w:p w14:paraId="335F6942" w14:textId="77777777" w:rsidR="00EE1850" w:rsidRPr="002E2AFD" w:rsidRDefault="00EE1850" w:rsidP="00E53369">
            <w:pPr>
              <w:rPr>
                <w:lang w:val="en-US" w:eastAsia="en-US"/>
              </w:rPr>
            </w:pPr>
            <w:r w:rsidRPr="002E2AFD">
              <w:rPr>
                <w:lang w:val="en-US" w:eastAsia="en-US"/>
              </w:rPr>
              <w:t>PEM file</w:t>
            </w:r>
          </w:p>
        </w:tc>
      </w:tr>
      <w:tr w:rsidR="002E78B7" w:rsidRPr="002E2AFD" w14:paraId="335F6947" w14:textId="77777777" w:rsidTr="00E41C4A">
        <w:tc>
          <w:tcPr>
            <w:tcW w:w="3150" w:type="dxa"/>
          </w:tcPr>
          <w:p w14:paraId="335F6944" w14:textId="77777777" w:rsidR="002E78B7" w:rsidRPr="002E2AFD" w:rsidRDefault="002E78B7" w:rsidP="006625EF">
            <w:pPr>
              <w:rPr>
                <w:lang w:val="en-US" w:eastAsia="en-US"/>
              </w:rPr>
            </w:pPr>
            <w:r w:rsidRPr="002E2AFD">
              <w:rPr>
                <w:lang w:val="en-US" w:eastAsia="en-US"/>
              </w:rPr>
              <w:t>EppClient</w:t>
            </w:r>
            <w:r w:rsidR="006625EF">
              <w:rPr>
                <w:lang w:val="en-US" w:eastAsia="en-US"/>
              </w:rPr>
              <w:t>KeyPair</w:t>
            </w:r>
            <w:r w:rsidRPr="002E2AFD">
              <w:rPr>
                <w:lang w:val="en-US" w:eastAsia="en-US"/>
              </w:rPr>
              <w:t>Pwd</w:t>
            </w:r>
          </w:p>
        </w:tc>
        <w:tc>
          <w:tcPr>
            <w:tcW w:w="5103" w:type="dxa"/>
          </w:tcPr>
          <w:p w14:paraId="335F6945" w14:textId="77777777" w:rsidR="002E78B7" w:rsidRPr="002E2AFD" w:rsidRDefault="002E2AFD" w:rsidP="002E2AFD">
            <w:pPr>
              <w:rPr>
                <w:lang w:val="en-US" w:eastAsia="en-US"/>
              </w:rPr>
            </w:pPr>
            <w:r>
              <w:rPr>
                <w:lang w:val="en-US" w:eastAsia="en-US"/>
              </w:rPr>
              <w:t>Password for client c</w:t>
            </w:r>
            <w:r w:rsidR="002E78B7" w:rsidRPr="002E2AFD">
              <w:rPr>
                <w:lang w:val="en-US" w:eastAsia="en-US"/>
              </w:rPr>
              <w:t>ertificate</w:t>
            </w:r>
            <w:r>
              <w:rPr>
                <w:lang w:val="en-US" w:eastAsia="en-US"/>
              </w:rPr>
              <w:t xml:space="preserve"> for test user</w:t>
            </w:r>
          </w:p>
        </w:tc>
        <w:tc>
          <w:tcPr>
            <w:tcW w:w="1873" w:type="dxa"/>
          </w:tcPr>
          <w:p w14:paraId="335F6946" w14:textId="77777777" w:rsidR="002E78B7" w:rsidRPr="002E2AFD" w:rsidRDefault="002E78B7" w:rsidP="00E41C4A">
            <w:pPr>
              <w:rPr>
                <w:lang w:val="en-US" w:eastAsia="en-US"/>
              </w:rPr>
            </w:pPr>
            <w:r w:rsidRPr="002E2AFD">
              <w:rPr>
                <w:lang w:val="en-US" w:eastAsia="en-US"/>
              </w:rPr>
              <w:t>String</w:t>
            </w:r>
          </w:p>
        </w:tc>
      </w:tr>
      <w:tr w:rsidR="002E78B7" w:rsidRPr="002E2AFD" w14:paraId="335F694B" w14:textId="77777777" w:rsidTr="00E41C4A">
        <w:tc>
          <w:tcPr>
            <w:tcW w:w="3150" w:type="dxa"/>
          </w:tcPr>
          <w:p w14:paraId="335F6948" w14:textId="77777777" w:rsidR="002E78B7" w:rsidRPr="002E2AFD" w:rsidRDefault="002E78B7" w:rsidP="002E2AFD">
            <w:pPr>
              <w:rPr>
                <w:lang w:val="en-US" w:eastAsia="en-US"/>
              </w:rPr>
            </w:pPr>
            <w:r w:rsidRPr="002E2AFD">
              <w:rPr>
                <w:lang w:val="en-US" w:eastAsia="en-US"/>
              </w:rPr>
              <w:t>EppServerCertificatePem</w:t>
            </w:r>
          </w:p>
        </w:tc>
        <w:tc>
          <w:tcPr>
            <w:tcW w:w="5103" w:type="dxa"/>
          </w:tcPr>
          <w:p w14:paraId="335F6949" w14:textId="77777777" w:rsidR="002E78B7" w:rsidRPr="002E2AFD" w:rsidRDefault="002E2AFD" w:rsidP="002E2AFD">
            <w:pPr>
              <w:rPr>
                <w:lang w:val="en-US" w:eastAsia="en-US"/>
              </w:rPr>
            </w:pPr>
            <w:r>
              <w:rPr>
                <w:lang w:val="en-US" w:eastAsia="en-US"/>
              </w:rPr>
              <w:t>PEM</w:t>
            </w:r>
            <w:r w:rsidR="002E78B7" w:rsidRPr="002E2AFD">
              <w:rPr>
                <w:lang w:val="en-US" w:eastAsia="en-US"/>
              </w:rPr>
              <w:t xml:space="preserve"> file with </w:t>
            </w:r>
            <w:r w:rsidR="006625EF">
              <w:rPr>
                <w:lang w:val="en-US" w:eastAsia="en-US"/>
              </w:rPr>
              <w:t>server</w:t>
            </w:r>
            <w:r>
              <w:rPr>
                <w:lang w:val="en-US" w:eastAsia="en-US"/>
              </w:rPr>
              <w:t xml:space="preserve"> </w:t>
            </w:r>
            <w:r w:rsidR="002E78B7" w:rsidRPr="002E2AFD">
              <w:rPr>
                <w:lang w:val="en-US" w:eastAsia="en-US"/>
              </w:rPr>
              <w:t>certificate</w:t>
            </w:r>
            <w:r>
              <w:rPr>
                <w:lang w:val="en-US" w:eastAsia="en-US"/>
              </w:rPr>
              <w:t xml:space="preserve"> (Public)</w:t>
            </w:r>
          </w:p>
        </w:tc>
        <w:tc>
          <w:tcPr>
            <w:tcW w:w="1873" w:type="dxa"/>
          </w:tcPr>
          <w:p w14:paraId="335F694A" w14:textId="77777777" w:rsidR="002E78B7" w:rsidRPr="002E2AFD" w:rsidRDefault="002E78B7" w:rsidP="00E41C4A">
            <w:pPr>
              <w:rPr>
                <w:lang w:val="en-US" w:eastAsia="en-US"/>
              </w:rPr>
            </w:pPr>
            <w:r w:rsidRPr="002E2AFD">
              <w:rPr>
                <w:lang w:val="en-US" w:eastAsia="en-US"/>
              </w:rPr>
              <w:t>PEM file</w:t>
            </w:r>
          </w:p>
        </w:tc>
      </w:tr>
    </w:tbl>
    <w:p w14:paraId="335F694C" w14:textId="77777777" w:rsidR="00B229F2" w:rsidRPr="002E2AFD" w:rsidRDefault="00B229F2" w:rsidP="00B229F2">
      <w:pPr>
        <w:pStyle w:val="Rubrik2"/>
      </w:pPr>
      <w:bookmarkStart w:id="55" w:name="_Toc241221871"/>
      <w:bookmarkStart w:id="56" w:name="_Toc274555979"/>
      <w:r w:rsidRPr="002E2AFD">
        <w:t>Outcome(s)</w:t>
      </w:r>
      <w:bookmarkEnd w:id="55"/>
      <w:bookmarkEnd w:id="56"/>
    </w:p>
    <w:p w14:paraId="335F694D" w14:textId="77777777" w:rsidR="00EE1850" w:rsidRPr="00BC55AF" w:rsidRDefault="00974B33" w:rsidP="00EE1850">
      <w:pPr>
        <w:rPr>
          <w:lang w:val="en-US"/>
        </w:rPr>
      </w:pPr>
      <w:r w:rsidRPr="00BC55AF">
        <w:rPr>
          <w:lang w:val="en-US"/>
        </w:rPr>
        <w:t>The l</w:t>
      </w:r>
      <w:r w:rsidR="00EE1850" w:rsidRPr="00BC55AF">
        <w:rPr>
          <w:lang w:val="en-US"/>
        </w:rPr>
        <w:t xml:space="preserve">ogin </w:t>
      </w:r>
      <w:r w:rsidRPr="00BC55AF">
        <w:rPr>
          <w:lang w:val="en-US"/>
        </w:rPr>
        <w:t>command</w:t>
      </w:r>
      <w:r w:rsidR="00EE1850" w:rsidRPr="00BC55AF">
        <w:rPr>
          <w:lang w:val="en-US"/>
        </w:rPr>
        <w:t xml:space="preserve"> </w:t>
      </w:r>
      <w:r w:rsidR="007558A6" w:rsidRPr="00BC55AF">
        <w:rPr>
          <w:lang w:val="en-US"/>
        </w:rPr>
        <w:t xml:space="preserve">from each probe </w:t>
      </w:r>
      <w:r w:rsidR="00B86EFC" w:rsidRPr="00BC55AF">
        <w:rPr>
          <w:lang w:val="en-US"/>
        </w:rPr>
        <w:t>MUST</w:t>
      </w:r>
      <w:r w:rsidR="00EE1850" w:rsidRPr="00BC55AF">
        <w:rPr>
          <w:lang w:val="en-US"/>
        </w:rPr>
        <w:t xml:space="preserve"> complete with result code 1000</w:t>
      </w:r>
    </w:p>
    <w:p w14:paraId="335F694E" w14:textId="77777777" w:rsidR="00EE1850" w:rsidRPr="002E2AFD" w:rsidRDefault="00974B33" w:rsidP="00EE1850">
      <w:pPr>
        <w:rPr>
          <w:lang w:val="en-US"/>
        </w:rPr>
      </w:pPr>
      <w:r w:rsidRPr="00BC55AF">
        <w:rPr>
          <w:lang w:val="en-US"/>
        </w:rPr>
        <w:t>The l</w:t>
      </w:r>
      <w:r w:rsidR="00EE1850" w:rsidRPr="00BC55AF">
        <w:rPr>
          <w:lang w:val="en-US"/>
        </w:rPr>
        <w:t xml:space="preserve">ogout </w:t>
      </w:r>
      <w:r w:rsidRPr="00BC55AF">
        <w:rPr>
          <w:lang w:val="en-US"/>
        </w:rPr>
        <w:t>command</w:t>
      </w:r>
      <w:r w:rsidR="00EE1850" w:rsidRPr="00BC55AF">
        <w:rPr>
          <w:lang w:val="en-US"/>
        </w:rPr>
        <w:t xml:space="preserve"> </w:t>
      </w:r>
      <w:r w:rsidR="007558A6" w:rsidRPr="00BC55AF">
        <w:rPr>
          <w:lang w:val="en-US"/>
        </w:rPr>
        <w:t xml:space="preserve">from each probe </w:t>
      </w:r>
      <w:r w:rsidR="00B86EFC" w:rsidRPr="00BC55AF">
        <w:rPr>
          <w:lang w:val="en-US"/>
        </w:rPr>
        <w:t>MUST</w:t>
      </w:r>
      <w:r w:rsidR="00EE1850" w:rsidRPr="00BC55AF">
        <w:rPr>
          <w:lang w:val="en-US"/>
        </w:rPr>
        <w:t xml:space="preserve"> complete with result code 1500.</w:t>
      </w:r>
    </w:p>
    <w:p w14:paraId="335F694F" w14:textId="77777777" w:rsidR="00B229F2" w:rsidRPr="002E2AFD" w:rsidRDefault="00B229F2" w:rsidP="00B229F2">
      <w:pPr>
        <w:pStyle w:val="Rubrik2"/>
      </w:pPr>
      <w:bookmarkStart w:id="57" w:name="_Toc241221872"/>
      <w:bookmarkStart w:id="58" w:name="_Toc274555980"/>
      <w:r w:rsidRPr="002E2AFD">
        <w:lastRenderedPageBreak/>
        <w:t>Environmental needs</w:t>
      </w:r>
      <w:bookmarkEnd w:id="57"/>
      <w:bookmarkEnd w:id="58"/>
    </w:p>
    <w:p w14:paraId="335F6950" w14:textId="77777777" w:rsidR="00EE1850" w:rsidRPr="002E2AFD" w:rsidRDefault="00EE1850" w:rsidP="00EE1850">
      <w:pPr>
        <w:pStyle w:val="Liststycke"/>
        <w:numPr>
          <w:ilvl w:val="0"/>
          <w:numId w:val="16"/>
        </w:numPr>
        <w:rPr>
          <w:lang w:val="en-US" w:eastAsia="en-US"/>
        </w:rPr>
      </w:pPr>
      <w:r w:rsidRPr="002E2AFD">
        <w:rPr>
          <w:lang w:val="en-US" w:eastAsia="en-US"/>
        </w:rPr>
        <w:t>EPP test script</w:t>
      </w:r>
    </w:p>
    <w:p w14:paraId="335F6951" w14:textId="77777777" w:rsidR="00EE1850" w:rsidRPr="002E2AFD" w:rsidRDefault="002E2AFD" w:rsidP="00EE1850">
      <w:pPr>
        <w:pStyle w:val="Liststycke"/>
        <w:numPr>
          <w:ilvl w:val="0"/>
          <w:numId w:val="16"/>
        </w:numPr>
        <w:rPr>
          <w:lang w:val="en-US" w:eastAsia="en-US"/>
        </w:rPr>
      </w:pPr>
      <w:r>
        <w:rPr>
          <w:lang w:val="en-US" w:eastAsia="en-US"/>
        </w:rPr>
        <w:t>IPv4 c</w:t>
      </w:r>
      <w:r w:rsidR="00EE1850" w:rsidRPr="002E2AFD">
        <w:rPr>
          <w:lang w:val="en-US" w:eastAsia="en-US"/>
        </w:rPr>
        <w:t>onnectivity</w:t>
      </w:r>
    </w:p>
    <w:p w14:paraId="335F6952" w14:textId="77777777" w:rsidR="00EE1850" w:rsidRPr="002E2AFD" w:rsidRDefault="002E2AFD" w:rsidP="00EE1850">
      <w:pPr>
        <w:pStyle w:val="Liststycke"/>
        <w:numPr>
          <w:ilvl w:val="0"/>
          <w:numId w:val="16"/>
        </w:numPr>
        <w:rPr>
          <w:lang w:val="en-US" w:eastAsia="en-US"/>
        </w:rPr>
      </w:pPr>
      <w:r>
        <w:rPr>
          <w:lang w:val="en-US" w:eastAsia="en-US"/>
        </w:rPr>
        <w:t>IPv6 c</w:t>
      </w:r>
      <w:r w:rsidR="00EE1850" w:rsidRPr="002E2AFD">
        <w:rPr>
          <w:lang w:val="en-US" w:eastAsia="en-US"/>
        </w:rPr>
        <w:t>onnectivity</w:t>
      </w:r>
    </w:p>
    <w:p w14:paraId="335F6953" w14:textId="77777777" w:rsidR="00B229F2" w:rsidRPr="002E2AFD" w:rsidRDefault="00B229F2" w:rsidP="00B229F2">
      <w:pPr>
        <w:pStyle w:val="Rubrik2"/>
      </w:pPr>
      <w:bookmarkStart w:id="59" w:name="_Toc241221873"/>
      <w:bookmarkStart w:id="60" w:name="_Toc274555981"/>
      <w:r w:rsidRPr="002E2AFD">
        <w:t>Special procedural requirements</w:t>
      </w:r>
      <w:bookmarkEnd w:id="59"/>
      <w:bookmarkEnd w:id="60"/>
    </w:p>
    <w:p w14:paraId="335F6954" w14:textId="77777777" w:rsidR="00EE1850" w:rsidRPr="002E2AFD" w:rsidRDefault="00EE1850" w:rsidP="00EE1850">
      <w:pPr>
        <w:rPr>
          <w:lang w:val="en-US" w:eastAsia="en-US"/>
        </w:rPr>
      </w:pPr>
      <w:r w:rsidRPr="002E2AFD">
        <w:rPr>
          <w:lang w:val="en-US" w:eastAsia="en-US"/>
        </w:rPr>
        <w:t>Abort the test if any operatio</w:t>
      </w:r>
      <w:r w:rsidR="00C46DDD">
        <w:rPr>
          <w:lang w:val="en-US" w:eastAsia="en-US"/>
        </w:rPr>
        <w:t>n takes longer than 30 seconds.</w:t>
      </w:r>
    </w:p>
    <w:p w14:paraId="335F6955" w14:textId="77777777" w:rsidR="00B229F2" w:rsidRPr="002E2AFD" w:rsidRDefault="00B229F2" w:rsidP="00B229F2">
      <w:pPr>
        <w:pStyle w:val="Rubrik2"/>
      </w:pPr>
      <w:bookmarkStart w:id="61" w:name="_Toc241221874"/>
      <w:bookmarkStart w:id="62" w:name="_Toc274555982"/>
      <w:r w:rsidRPr="002E2AFD">
        <w:t>Intercase dependencies</w:t>
      </w:r>
      <w:bookmarkEnd w:id="61"/>
      <w:bookmarkEnd w:id="62"/>
    </w:p>
    <w:p w14:paraId="335F6956" w14:textId="77777777" w:rsidR="00EE1850" w:rsidRPr="002E2AFD" w:rsidRDefault="00EE1850" w:rsidP="00EE1850">
      <w:pPr>
        <w:rPr>
          <w:lang w:val="en-US"/>
        </w:rPr>
      </w:pPr>
      <w:r w:rsidRPr="002E2AFD">
        <w:rPr>
          <w:lang w:val="en-US"/>
        </w:rPr>
        <w:t>This test has no intercase dependencies.</w:t>
      </w:r>
    </w:p>
    <w:p w14:paraId="335F6957" w14:textId="77777777" w:rsidR="00B229F2" w:rsidRPr="002E2AFD" w:rsidRDefault="00B229F2" w:rsidP="00B229F2">
      <w:pPr>
        <w:pStyle w:val="Rubrik2"/>
      </w:pPr>
      <w:bookmarkStart w:id="63" w:name="_Toc241221875"/>
      <w:bookmarkStart w:id="64" w:name="_Toc274555983"/>
      <w:r w:rsidRPr="002E2AFD">
        <w:t>Ordered description of steps to be taken to execute the test case</w:t>
      </w:r>
      <w:bookmarkEnd w:id="63"/>
      <w:bookmarkEnd w:id="64"/>
    </w:p>
    <w:p w14:paraId="335F6958" w14:textId="77777777" w:rsidR="007558A6" w:rsidRPr="002E2AFD" w:rsidRDefault="007558A6" w:rsidP="00EE1850">
      <w:pPr>
        <w:rPr>
          <w:lang w:val="en-US"/>
        </w:rPr>
      </w:pPr>
      <w:r w:rsidRPr="002E2AFD">
        <w:rPr>
          <w:lang w:val="en-US"/>
        </w:rPr>
        <w:t>This test will be performed from all</w:t>
      </w:r>
      <w:r w:rsidR="002E2AFD">
        <w:rPr>
          <w:lang w:val="en-US"/>
        </w:rPr>
        <w:t xml:space="preserve"> of the nodes</w:t>
      </w:r>
      <w:r w:rsidRPr="002E2AFD">
        <w:rPr>
          <w:lang w:val="en-US"/>
        </w:rPr>
        <w:t>.</w:t>
      </w:r>
    </w:p>
    <w:p w14:paraId="335F6959" w14:textId="77777777" w:rsidR="007558A6" w:rsidRDefault="007558A6" w:rsidP="00EE1850">
      <w:pPr>
        <w:rPr>
          <w:lang w:val="en-US"/>
        </w:rPr>
      </w:pPr>
    </w:p>
    <w:p w14:paraId="335F695A" w14:textId="77777777" w:rsidR="002E2AFD" w:rsidRPr="00BC55AF" w:rsidRDefault="002C117F" w:rsidP="00EE1850">
      <w:pPr>
        <w:pStyle w:val="Liststycke"/>
        <w:numPr>
          <w:ilvl w:val="0"/>
          <w:numId w:val="24"/>
        </w:numPr>
        <w:rPr>
          <w:lang w:val="en-US" w:eastAsia="en-US"/>
        </w:rPr>
      </w:pPr>
      <w:r w:rsidRPr="00ED0083">
        <w:rPr>
          <w:lang w:val="en-US" w:eastAsia="en-US"/>
        </w:rPr>
        <w:t>Connect to EppServerIPv4.</w:t>
      </w:r>
      <w:r w:rsidRPr="00ED0083">
        <w:rPr>
          <w:lang w:val="en-US" w:eastAsia="en-US"/>
        </w:rPr>
        <w:br/>
        <w:t>Create</w:t>
      </w:r>
      <w:r w:rsidR="00D84D74" w:rsidRPr="00ED0083">
        <w:rPr>
          <w:lang w:val="en-US" w:eastAsia="en-US"/>
        </w:rPr>
        <w:t xml:space="preserve"> a</w:t>
      </w:r>
      <w:r w:rsidRPr="00ED0083">
        <w:rPr>
          <w:lang w:val="en-US" w:eastAsia="en-US"/>
        </w:rPr>
        <w:t xml:space="preserve"> l</w:t>
      </w:r>
      <w:r w:rsidR="002E2AFD" w:rsidRPr="00ED0083">
        <w:rPr>
          <w:lang w:val="en-US" w:eastAsia="en-US"/>
        </w:rPr>
        <w:t>ogin</w:t>
      </w:r>
      <w:r w:rsidRPr="00ED0083">
        <w:rPr>
          <w:lang w:val="en-US" w:eastAsia="en-US"/>
        </w:rPr>
        <w:t xml:space="preserve"> command</w:t>
      </w:r>
      <w:r w:rsidR="002E2AFD" w:rsidRPr="00ED0083">
        <w:rPr>
          <w:lang w:val="en-US" w:eastAsia="en-US"/>
        </w:rPr>
        <w:t xml:space="preserve"> </w:t>
      </w:r>
      <w:r w:rsidR="00EE1850" w:rsidRPr="00ED0083">
        <w:rPr>
          <w:lang w:val="en-US" w:eastAsia="en-US"/>
        </w:rPr>
        <w:t xml:space="preserve">with </w:t>
      </w:r>
      <w:r w:rsidR="00EE1850" w:rsidRPr="00ED0083">
        <w:rPr>
          <w:i/>
          <w:lang w:val="en-US" w:eastAsia="en-US"/>
        </w:rPr>
        <w:t>EppLoginId</w:t>
      </w:r>
      <w:r w:rsidR="00EE1850" w:rsidRPr="00ED0083">
        <w:rPr>
          <w:lang w:val="en-US" w:eastAsia="en-US"/>
        </w:rPr>
        <w:t xml:space="preserve"> and password </w:t>
      </w:r>
      <w:r w:rsidR="00EE1850" w:rsidRPr="00ED0083">
        <w:rPr>
          <w:i/>
          <w:lang w:val="en-US" w:eastAsia="en-US"/>
        </w:rPr>
        <w:t>EppLoginPwd</w:t>
      </w:r>
      <w:r w:rsidR="00EE1850" w:rsidRPr="00ED0083">
        <w:rPr>
          <w:lang w:val="en-US" w:eastAsia="en-US"/>
        </w:rPr>
        <w:t>.</w:t>
      </w:r>
      <w:r w:rsidR="002E2AFD" w:rsidRPr="002E2AFD">
        <w:rPr>
          <w:lang w:val="en-US" w:eastAsia="en-US"/>
        </w:rPr>
        <w:br/>
      </w:r>
      <w:r w:rsidR="00EE1850" w:rsidRPr="002E2AFD">
        <w:rPr>
          <w:lang w:val="en-US" w:eastAsia="en-US"/>
        </w:rPr>
        <w:t xml:space="preserve">Use the </w:t>
      </w:r>
      <w:r w:rsidR="00EE1850" w:rsidRPr="00D61286">
        <w:rPr>
          <w:i/>
          <w:lang w:val="en-US" w:eastAsia="en-US"/>
        </w:rPr>
        <w:t>EppNsDomainUri</w:t>
      </w:r>
      <w:r w:rsidR="00EE1850" w:rsidRPr="002E2AFD">
        <w:rPr>
          <w:lang w:val="en-US" w:eastAsia="en-US"/>
        </w:rPr>
        <w:t xml:space="preserve">, </w:t>
      </w:r>
      <w:r w:rsidR="00EE1850" w:rsidRPr="00D61286">
        <w:rPr>
          <w:i/>
          <w:lang w:val="en-US" w:eastAsia="en-US"/>
        </w:rPr>
        <w:t>EppNsDomainSl</w:t>
      </w:r>
      <w:r w:rsidR="00EE1850" w:rsidRPr="002E2AFD">
        <w:rPr>
          <w:lang w:val="en-US" w:eastAsia="en-US"/>
        </w:rPr>
        <w:t xml:space="preserve">, </w:t>
      </w:r>
      <w:r w:rsidR="00EE1850" w:rsidRPr="00D61286">
        <w:rPr>
          <w:i/>
          <w:lang w:val="en-US" w:eastAsia="en-US"/>
        </w:rPr>
        <w:t>EppNsContactUri</w:t>
      </w:r>
      <w:r w:rsidR="00EE1850" w:rsidRPr="002E2AFD">
        <w:rPr>
          <w:lang w:val="en-US" w:eastAsia="en-US"/>
        </w:rPr>
        <w:t xml:space="preserve">, </w:t>
      </w:r>
      <w:r w:rsidR="00EE1850" w:rsidRPr="00D61286">
        <w:rPr>
          <w:i/>
          <w:lang w:val="en-US" w:eastAsia="en-US"/>
        </w:rPr>
        <w:t>EppNsCon</w:t>
      </w:r>
      <w:r w:rsidR="00282282" w:rsidRPr="00D61286">
        <w:rPr>
          <w:i/>
          <w:lang w:val="en-US" w:eastAsia="en-US"/>
        </w:rPr>
        <w:t>t</w:t>
      </w:r>
      <w:r w:rsidR="00EE1850" w:rsidRPr="00D61286">
        <w:rPr>
          <w:i/>
          <w:lang w:val="en-US" w:eastAsia="en-US"/>
        </w:rPr>
        <w:t>actSl</w:t>
      </w:r>
      <w:r w:rsidR="00EE1850" w:rsidRPr="002E2AFD">
        <w:rPr>
          <w:lang w:val="en-US" w:eastAsia="en-US"/>
        </w:rPr>
        <w:t xml:space="preserve">, </w:t>
      </w:r>
      <w:r w:rsidR="00EE1850" w:rsidRPr="00D61286">
        <w:rPr>
          <w:i/>
          <w:lang w:val="en-US" w:eastAsia="en-US"/>
        </w:rPr>
        <w:t>EppNsHostUri</w:t>
      </w:r>
      <w:r w:rsidR="00EE1850" w:rsidRPr="002E2AFD">
        <w:rPr>
          <w:lang w:val="en-US" w:eastAsia="en-US"/>
        </w:rPr>
        <w:t xml:space="preserve"> and </w:t>
      </w:r>
      <w:r w:rsidR="00EE1850" w:rsidRPr="00D61286">
        <w:rPr>
          <w:i/>
          <w:lang w:val="en-US" w:eastAsia="en-US"/>
        </w:rPr>
        <w:t>EppNsHostSl</w:t>
      </w:r>
      <w:r w:rsidR="00EE1850" w:rsidRPr="002E2AFD">
        <w:rPr>
          <w:lang w:val="en-US" w:eastAsia="en-US"/>
        </w:rPr>
        <w:t xml:space="preserve"> to build the login message.</w:t>
      </w:r>
      <w:r w:rsidR="002E2AFD" w:rsidRPr="002E2AFD">
        <w:rPr>
          <w:lang w:val="en-US" w:eastAsia="en-US"/>
        </w:rPr>
        <w:br/>
      </w:r>
      <w:r w:rsidR="00EE1850" w:rsidRPr="002E2AFD">
        <w:rPr>
          <w:lang w:val="en-US" w:eastAsia="en-US"/>
        </w:rPr>
        <w:t xml:space="preserve">Add the secDNS extension with </w:t>
      </w:r>
      <w:r w:rsidR="00EE1850" w:rsidRPr="00D61286">
        <w:rPr>
          <w:i/>
          <w:lang w:val="en-US" w:eastAsia="en-US"/>
        </w:rPr>
        <w:t>EppExtSecDnsUri</w:t>
      </w:r>
      <w:r w:rsidR="00EE1850" w:rsidRPr="002E2AFD">
        <w:rPr>
          <w:lang w:val="en-US" w:eastAsia="en-US"/>
        </w:rPr>
        <w:t xml:space="preserve"> and </w:t>
      </w:r>
      <w:r w:rsidR="00EE1850" w:rsidRPr="00D61286">
        <w:rPr>
          <w:i/>
          <w:lang w:val="en-US" w:eastAsia="en-US"/>
        </w:rPr>
        <w:t>EppExtSecDnsSl</w:t>
      </w:r>
      <w:r w:rsidR="00EE1850" w:rsidRPr="002E2AFD">
        <w:rPr>
          <w:lang w:val="en-US" w:eastAsia="en-US"/>
        </w:rPr>
        <w:t>.</w:t>
      </w:r>
      <w:r w:rsidR="002E2AFD" w:rsidRPr="002E2AFD">
        <w:rPr>
          <w:lang w:val="en-US" w:eastAsia="en-US"/>
        </w:rPr>
        <w:br/>
        <w:t xml:space="preserve">Add </w:t>
      </w:r>
      <w:r w:rsidR="005E62D6">
        <w:rPr>
          <w:lang w:val="en-US" w:eastAsia="en-US"/>
        </w:rPr>
        <w:t>zero or more</w:t>
      </w:r>
      <w:r w:rsidR="002E2AFD" w:rsidRPr="002E2AFD">
        <w:rPr>
          <w:lang w:val="en-US" w:eastAsia="en-US"/>
        </w:rPr>
        <w:t xml:space="preserve"> extra extensions with </w:t>
      </w:r>
      <w:r w:rsidR="002E2AFD" w:rsidRPr="00D61286">
        <w:rPr>
          <w:i/>
          <w:lang w:val="en-US" w:eastAsia="en-US"/>
        </w:rPr>
        <w:t>EppExtUri</w:t>
      </w:r>
      <w:r w:rsidR="002E2AFD" w:rsidRPr="002E2AFD">
        <w:rPr>
          <w:lang w:val="en-US" w:eastAsia="en-US"/>
        </w:rPr>
        <w:t xml:space="preserve"> and </w:t>
      </w:r>
      <w:r w:rsidR="002E2AFD" w:rsidRPr="00D61286">
        <w:rPr>
          <w:i/>
          <w:lang w:val="en-US" w:eastAsia="en-US"/>
        </w:rPr>
        <w:t>EppExt</w:t>
      </w:r>
      <w:r w:rsidR="00EE1850" w:rsidRPr="00D61286">
        <w:rPr>
          <w:i/>
          <w:lang w:val="en-US" w:eastAsia="en-US"/>
        </w:rPr>
        <w:t>Sl</w:t>
      </w:r>
      <w:r w:rsidR="00EE1850" w:rsidRPr="002E2AFD">
        <w:rPr>
          <w:lang w:val="en-US" w:eastAsia="en-US"/>
        </w:rPr>
        <w:t>.</w:t>
      </w:r>
      <w:r w:rsidR="002E2AFD" w:rsidRPr="002E2AFD">
        <w:rPr>
          <w:lang w:val="en-US" w:eastAsia="en-US"/>
        </w:rPr>
        <w:br/>
      </w:r>
      <w:r w:rsidR="00857ECF">
        <w:rPr>
          <w:lang w:val="en-US" w:eastAsia="en-US"/>
        </w:rPr>
        <w:t xml:space="preserve">If the server requires </w:t>
      </w:r>
      <w:r w:rsidR="00EC1DCB">
        <w:rPr>
          <w:lang w:val="en-US" w:eastAsia="en-US"/>
        </w:rPr>
        <w:t>c</w:t>
      </w:r>
      <w:r w:rsidR="00857ECF">
        <w:rPr>
          <w:lang w:val="en-US" w:eastAsia="en-US"/>
        </w:rPr>
        <w:t xml:space="preserve">lient </w:t>
      </w:r>
      <w:r w:rsidR="00EC1DCB">
        <w:rPr>
          <w:lang w:val="en-US" w:eastAsia="en-US"/>
        </w:rPr>
        <w:t>c</w:t>
      </w:r>
      <w:r w:rsidR="00857ECF">
        <w:rPr>
          <w:lang w:val="en-US" w:eastAsia="en-US"/>
        </w:rPr>
        <w:t xml:space="preserve">ertificate, connect with client certificate </w:t>
      </w:r>
      <w:r w:rsidR="00857ECF" w:rsidRPr="00BC55AF">
        <w:rPr>
          <w:i/>
          <w:lang w:val="en-US" w:eastAsia="en-US"/>
        </w:rPr>
        <w:t>EppClientKeyPairPem</w:t>
      </w:r>
      <w:r w:rsidRPr="00BC55AF">
        <w:rPr>
          <w:i/>
          <w:lang w:val="en-US" w:eastAsia="en-US"/>
        </w:rPr>
        <w:t>.</w:t>
      </w:r>
      <w:r w:rsidR="002E2AFD" w:rsidRPr="00BC55AF">
        <w:rPr>
          <w:lang w:val="en-US" w:eastAsia="en-US"/>
        </w:rPr>
        <w:br/>
      </w:r>
      <w:r w:rsidR="00E54A6B" w:rsidRPr="00BC55AF">
        <w:rPr>
          <w:lang w:val="en-US"/>
        </w:rPr>
        <w:t>The login command MUST complete with result code 1000.</w:t>
      </w:r>
    </w:p>
    <w:p w14:paraId="335F695B" w14:textId="77777777" w:rsidR="00EE1850" w:rsidRPr="00BC55AF" w:rsidRDefault="00EE1850" w:rsidP="00EE1850">
      <w:pPr>
        <w:pStyle w:val="Liststycke"/>
        <w:numPr>
          <w:ilvl w:val="0"/>
          <w:numId w:val="24"/>
        </w:numPr>
        <w:rPr>
          <w:lang w:val="en-US" w:eastAsia="en-US"/>
        </w:rPr>
      </w:pPr>
      <w:r w:rsidRPr="00BC55AF">
        <w:rPr>
          <w:lang w:val="en-US" w:eastAsia="en-US"/>
        </w:rPr>
        <w:t xml:space="preserve">Create </w:t>
      </w:r>
      <w:r w:rsidR="00D84D74" w:rsidRPr="00BC55AF">
        <w:rPr>
          <w:lang w:val="en-US" w:eastAsia="en-US"/>
        </w:rPr>
        <w:t xml:space="preserve">a </w:t>
      </w:r>
      <w:r w:rsidRPr="00BC55AF">
        <w:rPr>
          <w:lang w:val="en-US" w:eastAsia="en-US"/>
        </w:rPr>
        <w:t xml:space="preserve">logout </w:t>
      </w:r>
      <w:r w:rsidRPr="002E2AFD">
        <w:rPr>
          <w:lang w:val="en-US" w:eastAsia="en-US"/>
        </w:rPr>
        <w:t>command.</w:t>
      </w:r>
      <w:r w:rsidR="002E2AFD">
        <w:rPr>
          <w:lang w:val="en-US" w:eastAsia="en-US"/>
        </w:rPr>
        <w:br/>
      </w:r>
      <w:r w:rsidR="00E54A6B" w:rsidRPr="00BC55AF">
        <w:rPr>
          <w:lang w:val="en-US"/>
        </w:rPr>
        <w:t>The logout command MUST complete with result code 1500.</w:t>
      </w:r>
    </w:p>
    <w:p w14:paraId="335F695C" w14:textId="77777777" w:rsidR="00EE1850" w:rsidRPr="002E2AFD" w:rsidRDefault="00EE1850" w:rsidP="00EE1850">
      <w:pPr>
        <w:rPr>
          <w:lang w:val="en-US"/>
        </w:rPr>
      </w:pPr>
    </w:p>
    <w:p w14:paraId="335F695D" w14:textId="77777777" w:rsidR="00EE1850" w:rsidRDefault="00EE1850" w:rsidP="00EE1850">
      <w:pPr>
        <w:rPr>
          <w:lang w:val="en-US"/>
        </w:rPr>
      </w:pPr>
      <w:r w:rsidRPr="002E2AFD">
        <w:rPr>
          <w:lang w:val="en-US"/>
        </w:rPr>
        <w:t>If applicant supports IPv6:</w:t>
      </w:r>
    </w:p>
    <w:p w14:paraId="335F695E" w14:textId="77777777" w:rsidR="002E2AFD" w:rsidRPr="00BC55AF" w:rsidRDefault="002C117F" w:rsidP="00EE1850">
      <w:pPr>
        <w:pStyle w:val="Liststycke"/>
        <w:numPr>
          <w:ilvl w:val="0"/>
          <w:numId w:val="25"/>
        </w:numPr>
        <w:rPr>
          <w:lang w:val="en-US" w:eastAsia="en-US"/>
        </w:rPr>
      </w:pPr>
      <w:r w:rsidRPr="00ED0083">
        <w:rPr>
          <w:lang w:val="en-US" w:eastAsia="en-US"/>
        </w:rPr>
        <w:t>Connect to EppServerIPv6.</w:t>
      </w:r>
      <w:r w:rsidRPr="00ED0083">
        <w:rPr>
          <w:lang w:val="en-US" w:eastAsia="en-US"/>
        </w:rPr>
        <w:br/>
        <w:t>Create</w:t>
      </w:r>
      <w:r w:rsidR="00D84D74" w:rsidRPr="00ED0083">
        <w:rPr>
          <w:lang w:val="en-US" w:eastAsia="en-US"/>
        </w:rPr>
        <w:t xml:space="preserve"> a</w:t>
      </w:r>
      <w:r w:rsidRPr="00ED0083">
        <w:rPr>
          <w:lang w:val="en-US" w:eastAsia="en-US"/>
        </w:rPr>
        <w:t xml:space="preserve"> l</w:t>
      </w:r>
      <w:r w:rsidR="002E2AFD" w:rsidRPr="00ED0083">
        <w:rPr>
          <w:lang w:val="en-US" w:eastAsia="en-US"/>
        </w:rPr>
        <w:t>ogin</w:t>
      </w:r>
      <w:r w:rsidRPr="00ED0083">
        <w:rPr>
          <w:lang w:val="en-US" w:eastAsia="en-US"/>
        </w:rPr>
        <w:t xml:space="preserve"> command</w:t>
      </w:r>
      <w:r w:rsidR="00EE1850" w:rsidRPr="00ED0083">
        <w:rPr>
          <w:lang w:val="en-US" w:eastAsia="en-US"/>
        </w:rPr>
        <w:t xml:space="preserve"> with </w:t>
      </w:r>
      <w:r w:rsidR="00EE1850" w:rsidRPr="00ED0083">
        <w:rPr>
          <w:i/>
          <w:lang w:val="en-US" w:eastAsia="en-US"/>
        </w:rPr>
        <w:t>EppLoginId</w:t>
      </w:r>
      <w:r w:rsidR="00EE1850" w:rsidRPr="00ED0083">
        <w:rPr>
          <w:lang w:val="en-US" w:eastAsia="en-US"/>
        </w:rPr>
        <w:t xml:space="preserve"> and password </w:t>
      </w:r>
      <w:r w:rsidR="00EE1850" w:rsidRPr="00ED0083">
        <w:rPr>
          <w:i/>
          <w:lang w:val="en-US" w:eastAsia="en-US"/>
        </w:rPr>
        <w:t>EppLoginPwd</w:t>
      </w:r>
      <w:r w:rsidR="00EE1850" w:rsidRPr="00ED0083">
        <w:rPr>
          <w:lang w:val="en-US" w:eastAsia="en-US"/>
        </w:rPr>
        <w:t>.</w:t>
      </w:r>
      <w:r w:rsidR="002E2AFD" w:rsidRPr="002E2AFD">
        <w:rPr>
          <w:lang w:val="en-US" w:eastAsia="en-US"/>
        </w:rPr>
        <w:br/>
      </w:r>
      <w:r w:rsidR="00EE1850" w:rsidRPr="002E2AFD">
        <w:rPr>
          <w:lang w:val="en-US" w:eastAsia="en-US"/>
        </w:rPr>
        <w:t xml:space="preserve">Use the </w:t>
      </w:r>
      <w:r w:rsidR="00EE1850" w:rsidRPr="00D61286">
        <w:rPr>
          <w:i/>
          <w:lang w:val="en-US" w:eastAsia="en-US"/>
        </w:rPr>
        <w:t>EppNsDomainUri</w:t>
      </w:r>
      <w:r w:rsidR="00EE1850" w:rsidRPr="002E2AFD">
        <w:rPr>
          <w:lang w:val="en-US" w:eastAsia="en-US"/>
        </w:rPr>
        <w:t xml:space="preserve">, </w:t>
      </w:r>
      <w:r w:rsidR="00EE1850" w:rsidRPr="00D61286">
        <w:rPr>
          <w:i/>
          <w:lang w:val="en-US" w:eastAsia="en-US"/>
        </w:rPr>
        <w:t>EppNsDomainSl</w:t>
      </w:r>
      <w:r w:rsidR="00EE1850" w:rsidRPr="002E2AFD">
        <w:rPr>
          <w:lang w:val="en-US" w:eastAsia="en-US"/>
        </w:rPr>
        <w:t xml:space="preserve">, </w:t>
      </w:r>
      <w:r w:rsidR="00EE1850" w:rsidRPr="00D61286">
        <w:rPr>
          <w:i/>
          <w:lang w:val="en-US" w:eastAsia="en-US"/>
        </w:rPr>
        <w:t>EppNsContactUri</w:t>
      </w:r>
      <w:r w:rsidR="00EE1850" w:rsidRPr="002E2AFD">
        <w:rPr>
          <w:lang w:val="en-US" w:eastAsia="en-US"/>
        </w:rPr>
        <w:t xml:space="preserve">, </w:t>
      </w:r>
      <w:r w:rsidR="00EE1850" w:rsidRPr="00D61286">
        <w:rPr>
          <w:i/>
          <w:lang w:val="en-US" w:eastAsia="en-US"/>
        </w:rPr>
        <w:t>EppNsCon</w:t>
      </w:r>
      <w:r w:rsidR="00282282" w:rsidRPr="00D61286">
        <w:rPr>
          <w:i/>
          <w:lang w:val="en-US" w:eastAsia="en-US"/>
        </w:rPr>
        <w:t>t</w:t>
      </w:r>
      <w:r w:rsidR="00EE1850" w:rsidRPr="00D61286">
        <w:rPr>
          <w:i/>
          <w:lang w:val="en-US" w:eastAsia="en-US"/>
        </w:rPr>
        <w:t>actSl</w:t>
      </w:r>
      <w:r w:rsidR="00EE1850" w:rsidRPr="002E2AFD">
        <w:rPr>
          <w:lang w:val="en-US" w:eastAsia="en-US"/>
        </w:rPr>
        <w:t xml:space="preserve">, </w:t>
      </w:r>
      <w:r w:rsidR="00EE1850" w:rsidRPr="00D61286">
        <w:rPr>
          <w:i/>
          <w:lang w:val="en-US" w:eastAsia="en-US"/>
        </w:rPr>
        <w:t>EppNsHostUri</w:t>
      </w:r>
      <w:r w:rsidR="00EE1850" w:rsidRPr="002E2AFD">
        <w:rPr>
          <w:lang w:val="en-US" w:eastAsia="en-US"/>
        </w:rPr>
        <w:t xml:space="preserve"> and </w:t>
      </w:r>
      <w:r w:rsidR="00EE1850" w:rsidRPr="00D61286">
        <w:rPr>
          <w:i/>
          <w:lang w:val="en-US" w:eastAsia="en-US"/>
        </w:rPr>
        <w:t>EppNsHostSl</w:t>
      </w:r>
      <w:r w:rsidR="00EE1850" w:rsidRPr="002E2AFD">
        <w:rPr>
          <w:lang w:val="en-US" w:eastAsia="en-US"/>
        </w:rPr>
        <w:t xml:space="preserve"> to build the login message.</w:t>
      </w:r>
      <w:r w:rsidR="002E2AFD" w:rsidRPr="002E2AFD">
        <w:rPr>
          <w:lang w:val="en-US" w:eastAsia="en-US"/>
        </w:rPr>
        <w:br/>
      </w:r>
      <w:r w:rsidR="00EE1850" w:rsidRPr="00BC55AF">
        <w:rPr>
          <w:lang w:val="en-US" w:eastAsia="en-US"/>
        </w:rPr>
        <w:t xml:space="preserve">Add the secDNS extension with </w:t>
      </w:r>
      <w:r w:rsidR="00EE1850" w:rsidRPr="00BC55AF">
        <w:rPr>
          <w:i/>
          <w:lang w:val="en-US" w:eastAsia="en-US"/>
        </w:rPr>
        <w:t>EppExtSecDnsUri</w:t>
      </w:r>
      <w:r w:rsidR="00EE1850" w:rsidRPr="00BC55AF">
        <w:rPr>
          <w:lang w:val="en-US" w:eastAsia="en-US"/>
        </w:rPr>
        <w:t xml:space="preserve"> and </w:t>
      </w:r>
      <w:r w:rsidR="00EE1850" w:rsidRPr="00BC55AF">
        <w:rPr>
          <w:i/>
          <w:lang w:val="en-US" w:eastAsia="en-US"/>
        </w:rPr>
        <w:t>EppExtSecDnsSl</w:t>
      </w:r>
      <w:r w:rsidR="00EE1850" w:rsidRPr="00BC55AF">
        <w:rPr>
          <w:lang w:val="en-US" w:eastAsia="en-US"/>
        </w:rPr>
        <w:t>.</w:t>
      </w:r>
      <w:r w:rsidR="002E2AFD" w:rsidRPr="00BC55AF">
        <w:rPr>
          <w:lang w:val="en-US" w:eastAsia="en-US"/>
        </w:rPr>
        <w:br/>
        <w:t xml:space="preserve">Add </w:t>
      </w:r>
      <w:r w:rsidR="005E62D6" w:rsidRPr="00BC55AF">
        <w:rPr>
          <w:lang w:val="en-US" w:eastAsia="en-US"/>
        </w:rPr>
        <w:t xml:space="preserve">zero or more </w:t>
      </w:r>
      <w:r w:rsidR="002E2AFD" w:rsidRPr="00BC55AF">
        <w:rPr>
          <w:lang w:val="en-US" w:eastAsia="en-US"/>
        </w:rPr>
        <w:t xml:space="preserve">extra extensions with </w:t>
      </w:r>
      <w:r w:rsidR="002E2AFD" w:rsidRPr="00BC55AF">
        <w:rPr>
          <w:i/>
          <w:lang w:val="en-US" w:eastAsia="en-US"/>
        </w:rPr>
        <w:t>EppExtUri</w:t>
      </w:r>
      <w:r w:rsidR="002E2AFD" w:rsidRPr="00BC55AF">
        <w:rPr>
          <w:lang w:val="en-US" w:eastAsia="en-US"/>
        </w:rPr>
        <w:t xml:space="preserve"> and </w:t>
      </w:r>
      <w:r w:rsidR="002E2AFD" w:rsidRPr="00BC55AF">
        <w:rPr>
          <w:i/>
          <w:lang w:val="en-US" w:eastAsia="en-US"/>
        </w:rPr>
        <w:t>EppExt</w:t>
      </w:r>
      <w:r w:rsidR="00EE1850" w:rsidRPr="00BC55AF">
        <w:rPr>
          <w:i/>
          <w:lang w:val="en-US" w:eastAsia="en-US"/>
        </w:rPr>
        <w:t>Sl</w:t>
      </w:r>
      <w:r w:rsidR="00EE1850" w:rsidRPr="00BC55AF">
        <w:rPr>
          <w:lang w:val="en-US" w:eastAsia="en-US"/>
        </w:rPr>
        <w:t>.</w:t>
      </w:r>
      <w:r w:rsidR="002E2AFD" w:rsidRPr="00BC55AF">
        <w:rPr>
          <w:lang w:val="en-US" w:eastAsia="en-US"/>
        </w:rPr>
        <w:br/>
      </w:r>
      <w:r w:rsidR="00857ECF" w:rsidRPr="00BC55AF">
        <w:rPr>
          <w:lang w:val="en-US" w:eastAsia="en-US"/>
        </w:rPr>
        <w:t xml:space="preserve">If the server requires </w:t>
      </w:r>
      <w:r w:rsidR="00EC1DCB" w:rsidRPr="00BC55AF">
        <w:rPr>
          <w:lang w:val="en-US" w:eastAsia="en-US"/>
        </w:rPr>
        <w:t>c</w:t>
      </w:r>
      <w:r w:rsidR="00857ECF" w:rsidRPr="00BC55AF">
        <w:rPr>
          <w:lang w:val="en-US" w:eastAsia="en-US"/>
        </w:rPr>
        <w:t xml:space="preserve">lient </w:t>
      </w:r>
      <w:r w:rsidR="00EC1DCB" w:rsidRPr="00BC55AF">
        <w:rPr>
          <w:lang w:val="en-US" w:eastAsia="en-US"/>
        </w:rPr>
        <w:t>c</w:t>
      </w:r>
      <w:r w:rsidR="00857ECF" w:rsidRPr="00BC55AF">
        <w:rPr>
          <w:lang w:val="en-US" w:eastAsia="en-US"/>
        </w:rPr>
        <w:t xml:space="preserve">ertificate, connect with client certificate </w:t>
      </w:r>
      <w:r w:rsidR="00857ECF" w:rsidRPr="00BC55AF">
        <w:rPr>
          <w:i/>
          <w:lang w:val="en-US" w:eastAsia="en-US"/>
        </w:rPr>
        <w:t>EppClientKeyPairPem</w:t>
      </w:r>
      <w:r w:rsidRPr="00BC55AF">
        <w:rPr>
          <w:i/>
          <w:lang w:val="en-US" w:eastAsia="en-US"/>
        </w:rPr>
        <w:t>.</w:t>
      </w:r>
      <w:r w:rsidR="00857ECF" w:rsidRPr="00BC55AF">
        <w:rPr>
          <w:lang w:val="en-US" w:eastAsia="en-US"/>
        </w:rPr>
        <w:br/>
      </w:r>
      <w:r w:rsidR="00E54A6B" w:rsidRPr="00BC55AF">
        <w:rPr>
          <w:lang w:val="en-US"/>
        </w:rPr>
        <w:t>The login command MUST complete with result code 1000.</w:t>
      </w:r>
    </w:p>
    <w:p w14:paraId="335F695F" w14:textId="77777777" w:rsidR="00F053CE" w:rsidRPr="00BC55AF" w:rsidRDefault="00EE1850" w:rsidP="00F053CE">
      <w:pPr>
        <w:pStyle w:val="Liststycke"/>
        <w:numPr>
          <w:ilvl w:val="0"/>
          <w:numId w:val="25"/>
        </w:numPr>
        <w:rPr>
          <w:lang w:val="en-US" w:eastAsia="en-US"/>
        </w:rPr>
      </w:pPr>
      <w:r w:rsidRPr="00BC55AF">
        <w:rPr>
          <w:lang w:val="en-US" w:eastAsia="en-US"/>
        </w:rPr>
        <w:t xml:space="preserve">Create </w:t>
      </w:r>
      <w:r w:rsidR="00D84D74" w:rsidRPr="00BC55AF">
        <w:rPr>
          <w:lang w:val="en-US" w:eastAsia="en-US"/>
        </w:rPr>
        <w:t xml:space="preserve">a </w:t>
      </w:r>
      <w:r w:rsidRPr="00BC55AF">
        <w:rPr>
          <w:lang w:val="en-US" w:eastAsia="en-US"/>
        </w:rPr>
        <w:t>logout command.</w:t>
      </w:r>
      <w:r w:rsidR="002E2AFD" w:rsidRPr="00BC55AF">
        <w:rPr>
          <w:lang w:val="en-US" w:eastAsia="en-US"/>
        </w:rPr>
        <w:br/>
      </w:r>
      <w:r w:rsidR="00E54A6B" w:rsidRPr="00BC55AF">
        <w:rPr>
          <w:lang w:val="en-US"/>
        </w:rPr>
        <w:t>The logout command MUST complete with result code 1500.</w:t>
      </w:r>
    </w:p>
    <w:p w14:paraId="335F6960" w14:textId="77777777" w:rsidR="00F053CE" w:rsidRPr="002E2AFD" w:rsidRDefault="00FA354D" w:rsidP="00F053CE">
      <w:pPr>
        <w:pStyle w:val="Rubrik1"/>
      </w:pPr>
      <w:bookmarkStart w:id="65" w:name="_Toc241221876"/>
      <w:bookmarkStart w:id="66" w:name="_Toc274555984"/>
      <w:r w:rsidRPr="002E2AFD">
        <w:lastRenderedPageBreak/>
        <w:t>EPP Dom</w:t>
      </w:r>
      <w:r w:rsidR="00F66ECF" w:rsidRPr="002E2AFD">
        <w:t>ain</w:t>
      </w:r>
      <w:r w:rsidRPr="002E2AFD">
        <w:t xml:space="preserve"> Create 01</w:t>
      </w:r>
      <w:bookmarkEnd w:id="65"/>
      <w:bookmarkEnd w:id="66"/>
    </w:p>
    <w:p w14:paraId="335F6961" w14:textId="77777777" w:rsidR="00F053CE" w:rsidRPr="002E2AFD" w:rsidRDefault="00F053CE" w:rsidP="00F053CE">
      <w:pPr>
        <w:pStyle w:val="Rubrik2"/>
      </w:pPr>
      <w:bookmarkStart w:id="67" w:name="_Toc241221877"/>
      <w:bookmarkStart w:id="68" w:name="_Toc274555985"/>
      <w:r w:rsidRPr="002E2AFD">
        <w:t>Test case identifier</w:t>
      </w:r>
      <w:bookmarkEnd w:id="67"/>
      <w:bookmarkEnd w:id="68"/>
    </w:p>
    <w:p w14:paraId="335F6962" w14:textId="77777777" w:rsidR="00FA354D" w:rsidRPr="002E2AFD" w:rsidRDefault="00FA354D" w:rsidP="00FA354D">
      <w:pPr>
        <w:rPr>
          <w:lang w:val="en-US" w:eastAsia="en-US"/>
        </w:rPr>
      </w:pPr>
      <w:r w:rsidRPr="002E2AFD">
        <w:rPr>
          <w:lang w:val="en-US" w:eastAsia="en-US"/>
        </w:rPr>
        <w:t>EPPDomCreate01</w:t>
      </w:r>
    </w:p>
    <w:p w14:paraId="335F6963" w14:textId="77777777" w:rsidR="00F053CE" w:rsidRPr="002E2AFD" w:rsidRDefault="00F053CE" w:rsidP="00F053CE">
      <w:pPr>
        <w:pStyle w:val="Rubrik2"/>
      </w:pPr>
      <w:bookmarkStart w:id="69" w:name="_Toc241221878"/>
      <w:bookmarkStart w:id="70" w:name="_Toc274555986"/>
      <w:r w:rsidRPr="002E2AFD">
        <w:t>Objective</w:t>
      </w:r>
      <w:bookmarkEnd w:id="69"/>
      <w:bookmarkEnd w:id="70"/>
    </w:p>
    <w:p w14:paraId="335F6964" w14:textId="77777777" w:rsidR="00FA354D" w:rsidRPr="00BC55AF" w:rsidRDefault="00FA354D" w:rsidP="00FA354D">
      <w:pPr>
        <w:rPr>
          <w:lang w:val="en-US"/>
        </w:rPr>
      </w:pPr>
      <w:r w:rsidRPr="00BC55AF">
        <w:rPr>
          <w:lang w:val="en-US"/>
        </w:rPr>
        <w:t xml:space="preserve">This test </w:t>
      </w:r>
      <w:r w:rsidR="003E1D05" w:rsidRPr="00BC55AF">
        <w:rPr>
          <w:lang w:val="en-US"/>
        </w:rPr>
        <w:t>verifies</w:t>
      </w:r>
      <w:r w:rsidRPr="00BC55AF">
        <w:rPr>
          <w:lang w:val="en-US"/>
        </w:rPr>
        <w:t xml:space="preserve"> compliance of the EPP server with RFC’s for log</w:t>
      </w:r>
      <w:r w:rsidR="00D06308" w:rsidRPr="00BC55AF">
        <w:rPr>
          <w:lang w:val="en-US"/>
        </w:rPr>
        <w:t>g</w:t>
      </w:r>
      <w:r w:rsidRPr="00BC55AF">
        <w:rPr>
          <w:lang w:val="en-US"/>
        </w:rPr>
        <w:t>in</w:t>
      </w:r>
      <w:r w:rsidR="00D06308" w:rsidRPr="00BC55AF">
        <w:rPr>
          <w:lang w:val="en-US"/>
        </w:rPr>
        <w:t>g</w:t>
      </w:r>
      <w:r w:rsidRPr="00BC55AF">
        <w:rPr>
          <w:lang w:val="en-US"/>
        </w:rPr>
        <w:t xml:space="preserve"> in, creating a domain object</w:t>
      </w:r>
      <w:r w:rsidR="00974B33" w:rsidRPr="00BC55AF">
        <w:rPr>
          <w:lang w:val="en-US"/>
        </w:rPr>
        <w:t>,</w:t>
      </w:r>
      <w:r w:rsidR="00175F1E" w:rsidRPr="00BC55AF">
        <w:rPr>
          <w:lang w:val="en-US"/>
        </w:rPr>
        <w:t xml:space="preserve"> log</w:t>
      </w:r>
      <w:r w:rsidR="00D06308" w:rsidRPr="00BC55AF">
        <w:rPr>
          <w:lang w:val="en-US"/>
        </w:rPr>
        <w:t xml:space="preserve">ging </w:t>
      </w:r>
      <w:r w:rsidR="00175F1E" w:rsidRPr="00BC55AF">
        <w:rPr>
          <w:lang w:val="en-US"/>
        </w:rPr>
        <w:t>out</w:t>
      </w:r>
      <w:r w:rsidRPr="00BC55AF">
        <w:rPr>
          <w:lang w:val="en-US"/>
        </w:rPr>
        <w:t>, and verify</w:t>
      </w:r>
      <w:r w:rsidR="00974B33" w:rsidRPr="00BC55AF">
        <w:rPr>
          <w:lang w:val="en-US"/>
        </w:rPr>
        <w:t>ing</w:t>
      </w:r>
      <w:r w:rsidRPr="00BC55AF">
        <w:rPr>
          <w:lang w:val="en-US"/>
        </w:rPr>
        <w:t xml:space="preserve"> that the </w:t>
      </w:r>
      <w:r w:rsidR="004E006D" w:rsidRPr="00BC55AF">
        <w:rPr>
          <w:lang w:val="en-US"/>
        </w:rPr>
        <w:t xml:space="preserve">domain </w:t>
      </w:r>
      <w:r w:rsidR="005972DD" w:rsidRPr="00BC55AF">
        <w:rPr>
          <w:lang w:val="en-US"/>
        </w:rPr>
        <w:t>is</w:t>
      </w:r>
      <w:r w:rsidRPr="00BC55AF">
        <w:rPr>
          <w:lang w:val="en-US"/>
        </w:rPr>
        <w:t xml:space="preserve"> visible in the zone within </w:t>
      </w:r>
      <w:r w:rsidR="00731EC7" w:rsidRPr="00BC55AF">
        <w:rPr>
          <w:lang w:val="en-US"/>
        </w:rPr>
        <w:t>24 hours</w:t>
      </w:r>
      <w:r w:rsidRPr="00BC55AF">
        <w:rPr>
          <w:lang w:val="en-US"/>
        </w:rPr>
        <w:t>.</w:t>
      </w:r>
      <w:r w:rsidR="00DC1387" w:rsidRPr="00BC55AF">
        <w:rPr>
          <w:lang w:val="en-US"/>
        </w:rPr>
        <w:t xml:space="preserve"> </w:t>
      </w:r>
      <w:r w:rsidR="005972DD" w:rsidRPr="00BC55AF">
        <w:rPr>
          <w:lang w:val="en-US"/>
        </w:rPr>
        <w:t>It also verifies</w:t>
      </w:r>
      <w:r w:rsidR="00DC1387" w:rsidRPr="00BC55AF">
        <w:rPr>
          <w:lang w:val="en-US"/>
        </w:rPr>
        <w:t xml:space="preserve"> that information is </w:t>
      </w:r>
      <w:r w:rsidR="0032117C" w:rsidRPr="00BC55AF">
        <w:rPr>
          <w:lang w:val="en-US"/>
        </w:rPr>
        <w:t>visible in W</w:t>
      </w:r>
      <w:r w:rsidR="00DC1387" w:rsidRPr="00BC55AF">
        <w:rPr>
          <w:lang w:val="en-US"/>
        </w:rPr>
        <w:t xml:space="preserve">hois </w:t>
      </w:r>
      <w:r w:rsidR="00BC55AF" w:rsidRPr="00BC55AF">
        <w:rPr>
          <w:lang w:val="en-US"/>
        </w:rPr>
        <w:t>within</w:t>
      </w:r>
      <w:r w:rsidR="00DC1387" w:rsidRPr="00BC55AF">
        <w:rPr>
          <w:lang w:val="en-US"/>
        </w:rPr>
        <w:t xml:space="preserve"> </w:t>
      </w:r>
      <w:r w:rsidR="00731EC7" w:rsidRPr="00BC55AF">
        <w:rPr>
          <w:lang w:val="en-US"/>
        </w:rPr>
        <w:t>24 hours</w:t>
      </w:r>
      <w:r w:rsidR="00DC1387" w:rsidRPr="00BC55AF">
        <w:rPr>
          <w:lang w:val="en-US"/>
        </w:rPr>
        <w:t>.</w:t>
      </w:r>
    </w:p>
    <w:p w14:paraId="335F6965" w14:textId="77777777" w:rsidR="00F053CE" w:rsidRPr="002E2AFD" w:rsidRDefault="00F053CE" w:rsidP="00F053CE">
      <w:pPr>
        <w:pStyle w:val="Rubrik2"/>
      </w:pPr>
      <w:bookmarkStart w:id="71" w:name="_Toc241221879"/>
      <w:bookmarkStart w:id="72" w:name="_Toc274555987"/>
      <w:r w:rsidRPr="002E2AFD">
        <w:t>Inputs</w:t>
      </w:r>
      <w:bookmarkEnd w:id="71"/>
      <w:bookmarkEnd w:id="72"/>
    </w:p>
    <w:p w14:paraId="335F6966" w14:textId="77777777" w:rsidR="00F053CE" w:rsidRPr="002E2AFD" w:rsidRDefault="00F053CE" w:rsidP="00F053CE">
      <w:pPr>
        <w:rPr>
          <w:lang w:val="en-US" w:eastAsia="en-US"/>
        </w:rPr>
      </w:pPr>
      <w:r w:rsidRPr="002E2AFD">
        <w:rPr>
          <w:lang w:val="en-US" w:eastAsia="en-US"/>
        </w:rPr>
        <w:t xml:space="preserve">The following </w:t>
      </w:r>
      <w:r w:rsidRPr="00BC55AF">
        <w:rPr>
          <w:lang w:val="en-US" w:eastAsia="en-US"/>
        </w:rPr>
        <w:t xml:space="preserve">information </w:t>
      </w:r>
      <w:r w:rsidR="008F7868" w:rsidRPr="00BC55AF">
        <w:rPr>
          <w:lang w:val="en-US" w:eastAsia="en-US"/>
        </w:rPr>
        <w:t>is</w:t>
      </w:r>
      <w:r w:rsidRPr="00BC55AF">
        <w:rPr>
          <w:lang w:val="en-US" w:eastAsia="en-US"/>
        </w:rPr>
        <w:t xml:space="preserve"> needed as input for</w:t>
      </w:r>
      <w:r w:rsidRPr="002E2AFD">
        <w:rPr>
          <w:lang w:val="en-US" w:eastAsia="en-US"/>
        </w:rPr>
        <w:t xml:space="preserve"> this test case:</w:t>
      </w:r>
    </w:p>
    <w:p w14:paraId="335F6967" w14:textId="77777777" w:rsidR="00FA354D" w:rsidRPr="002E2AFD" w:rsidRDefault="00FA354D" w:rsidP="00F053CE">
      <w:pPr>
        <w:rPr>
          <w:lang w:val="en-US" w:eastAsia="en-US"/>
        </w:rPr>
      </w:pPr>
    </w:p>
    <w:p w14:paraId="335F6968" w14:textId="77777777" w:rsidR="00BD1CA1" w:rsidRPr="00127B31" w:rsidRDefault="0050039A" w:rsidP="00BD1CA1">
      <w:pPr>
        <w:rPr>
          <w:lang w:val="en-US"/>
        </w:rPr>
      </w:pPr>
      <w:r w:rsidRPr="00127B31">
        <w:rPr>
          <w:lang w:val="en-US"/>
        </w:rPr>
        <w:t xml:space="preserve">The </w:t>
      </w:r>
      <w:r w:rsidR="0010772D" w:rsidRPr="00127B31">
        <w:rPr>
          <w:lang w:val="en-US"/>
        </w:rPr>
        <w:t xml:space="preserve">IP address </w:t>
      </w:r>
      <w:r w:rsidR="00415403" w:rsidRPr="00127B31">
        <w:rPr>
          <w:lang w:val="en-US"/>
        </w:rPr>
        <w:t xml:space="preserve">for the authoritative name server for the TLD zone </w:t>
      </w:r>
      <w:r w:rsidR="0010772D" w:rsidRPr="00127B31">
        <w:rPr>
          <w:lang w:val="en-US"/>
        </w:rPr>
        <w:t xml:space="preserve">is required as the test verifies DNS visibility. </w:t>
      </w:r>
      <w:r w:rsidR="00B95138">
        <w:rPr>
          <w:lang w:val="en-US"/>
        </w:rPr>
        <w:t>It is fetched from the XML data file provided by the applicant for the DNS tests</w:t>
      </w:r>
      <w:r w:rsidR="00BD1CA1" w:rsidRPr="00127B31">
        <w:rPr>
          <w:lang w:val="en-US" w:eastAsia="en-US"/>
        </w:rPr>
        <w:t>.</w:t>
      </w:r>
    </w:p>
    <w:p w14:paraId="335F6969" w14:textId="77777777" w:rsidR="00E41C4A" w:rsidRPr="002E2AFD" w:rsidRDefault="00E41C4A" w:rsidP="00F053CE">
      <w:pPr>
        <w:rPr>
          <w:lang w:val="en-US" w:eastAsia="en-US"/>
        </w:rPr>
      </w:pPr>
    </w:p>
    <w:p w14:paraId="335F696A" w14:textId="77777777" w:rsidR="00E41C4A" w:rsidRDefault="0032117C" w:rsidP="00F053CE">
      <w:pPr>
        <w:rPr>
          <w:lang w:val="en-US" w:eastAsia="en-US"/>
        </w:rPr>
      </w:pPr>
      <w:r>
        <w:rPr>
          <w:lang w:val="en-US" w:eastAsia="en-US"/>
        </w:rPr>
        <w:t>T</w:t>
      </w:r>
      <w:r w:rsidR="00E41C4A" w:rsidRPr="002E2AFD">
        <w:rPr>
          <w:lang w:val="en-US" w:eastAsia="en-US"/>
        </w:rPr>
        <w:t xml:space="preserve">he </w:t>
      </w:r>
      <w:r>
        <w:rPr>
          <w:lang w:val="en-US" w:eastAsia="en-US"/>
        </w:rPr>
        <w:t>IP a</w:t>
      </w:r>
      <w:r w:rsidR="007551D1" w:rsidRPr="002E2AFD">
        <w:rPr>
          <w:lang w:val="en-US" w:eastAsia="en-US"/>
        </w:rPr>
        <w:t>d</w:t>
      </w:r>
      <w:r>
        <w:rPr>
          <w:lang w:val="en-US" w:eastAsia="en-US"/>
        </w:rPr>
        <w:t>d</w:t>
      </w:r>
      <w:r w:rsidR="007551D1" w:rsidRPr="002E2AFD">
        <w:rPr>
          <w:lang w:val="en-US" w:eastAsia="en-US"/>
        </w:rPr>
        <w:t xml:space="preserve">ress of the Whois server is </w:t>
      </w:r>
      <w:r w:rsidR="00B95138">
        <w:rPr>
          <w:lang w:val="en-US" w:eastAsia="en-US"/>
        </w:rPr>
        <w:t xml:space="preserve">extracted from the DNS zone by the Whois test and is </w:t>
      </w:r>
      <w:r w:rsidR="00224C9B">
        <w:rPr>
          <w:lang w:val="en-US" w:eastAsia="en-US"/>
        </w:rPr>
        <w:t xml:space="preserve">also </w:t>
      </w:r>
      <w:r w:rsidR="00B95138">
        <w:rPr>
          <w:lang w:val="en-US" w:eastAsia="en-US"/>
        </w:rPr>
        <w:t>used for this TC.</w:t>
      </w:r>
    </w:p>
    <w:p w14:paraId="335F696B" w14:textId="77777777" w:rsidR="00D4648E" w:rsidRDefault="00D4648E" w:rsidP="00F053CE">
      <w:pPr>
        <w:rPr>
          <w:lang w:val="en-US" w:eastAsia="en-US"/>
        </w:rPr>
      </w:pPr>
    </w:p>
    <w:p w14:paraId="335F696C" w14:textId="77777777" w:rsidR="00D4648E" w:rsidRPr="002E2AFD" w:rsidRDefault="008D4AD9" w:rsidP="00D4648E">
      <w:pPr>
        <w:rPr>
          <w:lang w:val="en-US" w:eastAsia="en-US"/>
        </w:rPr>
      </w:pPr>
      <w:r>
        <w:rPr>
          <w:lang w:val="en-US" w:eastAsia="en-US"/>
        </w:rPr>
        <w:t>The full information from the input table in 2.3 is also used for login.</w:t>
      </w:r>
    </w:p>
    <w:p w14:paraId="335F696D" w14:textId="77777777" w:rsidR="0017044A" w:rsidRPr="002E2AFD" w:rsidRDefault="0017044A" w:rsidP="00F053CE">
      <w:pPr>
        <w:rPr>
          <w:lang w:val="en-US" w:eastAsia="en-US"/>
        </w:rPr>
      </w:pPr>
    </w:p>
    <w:tbl>
      <w:tblPr>
        <w:tblStyle w:val="Tabellrutnt"/>
        <w:tblW w:w="0" w:type="auto"/>
        <w:tblLook w:val="04A0" w:firstRow="1" w:lastRow="0" w:firstColumn="1" w:lastColumn="0" w:noHBand="0" w:noVBand="1"/>
      </w:tblPr>
      <w:tblGrid>
        <w:gridCol w:w="3294"/>
        <w:gridCol w:w="4908"/>
        <w:gridCol w:w="1935"/>
      </w:tblGrid>
      <w:tr w:rsidR="00FA354D" w:rsidRPr="002E2AFD" w14:paraId="335F6971" w14:textId="77777777" w:rsidTr="00224C9B">
        <w:trPr>
          <w:tblHeader/>
        </w:trPr>
        <w:tc>
          <w:tcPr>
            <w:tcW w:w="3294" w:type="dxa"/>
            <w:shd w:val="clear" w:color="auto" w:fill="D9D9D9" w:themeFill="background1" w:themeFillShade="D9"/>
          </w:tcPr>
          <w:p w14:paraId="335F696E" w14:textId="77777777" w:rsidR="00FA354D" w:rsidRPr="002E2AFD" w:rsidRDefault="00FA354D" w:rsidP="00E53369">
            <w:pPr>
              <w:rPr>
                <w:lang w:val="en-US" w:eastAsia="en-US"/>
              </w:rPr>
            </w:pPr>
            <w:r w:rsidRPr="002E2AFD">
              <w:rPr>
                <w:lang w:val="en-US" w:eastAsia="en-US"/>
              </w:rPr>
              <w:t>Id</w:t>
            </w:r>
          </w:p>
        </w:tc>
        <w:tc>
          <w:tcPr>
            <w:tcW w:w="4908" w:type="dxa"/>
            <w:shd w:val="clear" w:color="auto" w:fill="D9D9D9" w:themeFill="background1" w:themeFillShade="D9"/>
          </w:tcPr>
          <w:p w14:paraId="335F696F" w14:textId="77777777" w:rsidR="00FA354D" w:rsidRPr="002E2AFD" w:rsidRDefault="00FA354D" w:rsidP="00E53369">
            <w:pPr>
              <w:rPr>
                <w:lang w:val="en-US" w:eastAsia="en-US"/>
              </w:rPr>
            </w:pPr>
            <w:r w:rsidRPr="002E2AFD">
              <w:rPr>
                <w:lang w:val="en-US" w:eastAsia="en-US"/>
              </w:rPr>
              <w:t>Description</w:t>
            </w:r>
          </w:p>
        </w:tc>
        <w:tc>
          <w:tcPr>
            <w:tcW w:w="1935" w:type="dxa"/>
            <w:shd w:val="clear" w:color="auto" w:fill="D9D9D9" w:themeFill="background1" w:themeFillShade="D9"/>
          </w:tcPr>
          <w:p w14:paraId="335F6970" w14:textId="77777777" w:rsidR="00FA354D" w:rsidRPr="002E2AFD" w:rsidRDefault="00FA354D" w:rsidP="00E53369">
            <w:pPr>
              <w:rPr>
                <w:lang w:val="en-US" w:eastAsia="en-US"/>
              </w:rPr>
            </w:pPr>
            <w:r w:rsidRPr="002E2AFD">
              <w:rPr>
                <w:lang w:val="en-US" w:eastAsia="en-US"/>
              </w:rPr>
              <w:t>Type</w:t>
            </w:r>
          </w:p>
        </w:tc>
      </w:tr>
      <w:tr w:rsidR="00224C9B" w:rsidRPr="002E2AFD" w14:paraId="335F6975" w14:textId="77777777" w:rsidTr="00224C9B">
        <w:tc>
          <w:tcPr>
            <w:tcW w:w="3294" w:type="dxa"/>
          </w:tcPr>
          <w:p w14:paraId="335F6972" w14:textId="77777777" w:rsidR="00224C9B" w:rsidRPr="002E2AFD" w:rsidRDefault="00224C9B" w:rsidP="00224C9B">
            <w:pPr>
              <w:rPr>
                <w:lang w:val="en-US" w:eastAsia="en-US"/>
              </w:rPr>
            </w:pPr>
            <w:r w:rsidRPr="002E2AFD">
              <w:rPr>
                <w:lang w:val="en-US" w:eastAsia="en-US"/>
              </w:rPr>
              <w:t>DnsGlueRecord1</w:t>
            </w:r>
          </w:p>
        </w:tc>
        <w:tc>
          <w:tcPr>
            <w:tcW w:w="4908" w:type="dxa"/>
          </w:tcPr>
          <w:p w14:paraId="335F6973" w14:textId="77777777" w:rsidR="00224C9B" w:rsidRPr="00BC55AF" w:rsidRDefault="00224C9B" w:rsidP="00224C9B">
            <w:pPr>
              <w:rPr>
                <w:lang w:val="en-US" w:eastAsia="en-US"/>
              </w:rPr>
            </w:pPr>
            <w:r w:rsidRPr="00BC55AF">
              <w:rPr>
                <w:lang w:val="en-US" w:eastAsia="en-US"/>
              </w:rPr>
              <w:t>IPv4 or IPv6 address of 1</w:t>
            </w:r>
            <w:r w:rsidRPr="00BC55AF">
              <w:rPr>
                <w:vertAlign w:val="superscript"/>
                <w:lang w:val="en-US" w:eastAsia="en-US"/>
              </w:rPr>
              <w:t>st</w:t>
            </w:r>
            <w:r w:rsidRPr="00BC55AF">
              <w:rPr>
                <w:lang w:val="en-US" w:eastAsia="en-US"/>
              </w:rPr>
              <w:t xml:space="preserve"> authoritative name server</w:t>
            </w:r>
          </w:p>
        </w:tc>
        <w:tc>
          <w:tcPr>
            <w:tcW w:w="1935" w:type="dxa"/>
          </w:tcPr>
          <w:p w14:paraId="335F6974" w14:textId="77777777" w:rsidR="00224C9B" w:rsidRPr="002E2AFD" w:rsidRDefault="00224C9B" w:rsidP="00224C9B">
            <w:pPr>
              <w:rPr>
                <w:lang w:val="en-US" w:eastAsia="en-US"/>
              </w:rPr>
            </w:pPr>
            <w:r w:rsidRPr="002E2AFD">
              <w:rPr>
                <w:lang w:val="en-US" w:eastAsia="en-US"/>
              </w:rPr>
              <w:t>String</w:t>
            </w:r>
          </w:p>
        </w:tc>
      </w:tr>
      <w:tr w:rsidR="007551D1" w:rsidRPr="002E2AFD" w14:paraId="335F6979" w14:textId="77777777" w:rsidTr="00224C9B">
        <w:tc>
          <w:tcPr>
            <w:tcW w:w="3294" w:type="dxa"/>
          </w:tcPr>
          <w:p w14:paraId="335F6976" w14:textId="77777777" w:rsidR="007551D1" w:rsidRPr="002E2AFD" w:rsidRDefault="007551D1" w:rsidP="00E53369">
            <w:pPr>
              <w:rPr>
                <w:lang w:val="en-US" w:eastAsia="en-US"/>
              </w:rPr>
            </w:pPr>
            <w:r w:rsidRPr="002E2AFD">
              <w:rPr>
                <w:lang w:val="en-US" w:eastAsia="en-US"/>
              </w:rPr>
              <w:t>WhoisIPv4Port43</w:t>
            </w:r>
          </w:p>
        </w:tc>
        <w:tc>
          <w:tcPr>
            <w:tcW w:w="4908" w:type="dxa"/>
          </w:tcPr>
          <w:p w14:paraId="335F6977" w14:textId="77777777" w:rsidR="007551D1" w:rsidRPr="002E2AFD" w:rsidRDefault="0032117C" w:rsidP="00206A49">
            <w:pPr>
              <w:rPr>
                <w:lang w:val="en-US" w:eastAsia="en-US"/>
              </w:rPr>
            </w:pPr>
            <w:r>
              <w:rPr>
                <w:lang w:val="en-US" w:eastAsia="en-US"/>
              </w:rPr>
              <w:t xml:space="preserve">The IPv4 </w:t>
            </w:r>
            <w:r w:rsidR="007551D1" w:rsidRPr="002E2AFD">
              <w:rPr>
                <w:lang w:val="en-US" w:eastAsia="en-US"/>
              </w:rPr>
              <w:t>address of the Whois service on port 43</w:t>
            </w:r>
          </w:p>
        </w:tc>
        <w:tc>
          <w:tcPr>
            <w:tcW w:w="1935" w:type="dxa"/>
          </w:tcPr>
          <w:p w14:paraId="335F6978" w14:textId="77777777" w:rsidR="007551D1" w:rsidRPr="002E2AFD" w:rsidRDefault="007551D1" w:rsidP="00E53369">
            <w:pPr>
              <w:rPr>
                <w:lang w:val="en-US" w:eastAsia="en-US"/>
              </w:rPr>
            </w:pPr>
            <w:r w:rsidRPr="002E2AFD">
              <w:rPr>
                <w:lang w:val="en-US" w:eastAsia="en-US"/>
              </w:rPr>
              <w:t>String</w:t>
            </w:r>
          </w:p>
        </w:tc>
      </w:tr>
      <w:tr w:rsidR="007551D1" w:rsidRPr="002E2AFD" w14:paraId="335F697D" w14:textId="77777777" w:rsidTr="00224C9B">
        <w:tc>
          <w:tcPr>
            <w:tcW w:w="3294" w:type="dxa"/>
          </w:tcPr>
          <w:p w14:paraId="335F697A" w14:textId="77777777" w:rsidR="007551D1" w:rsidRPr="002E2AFD" w:rsidRDefault="007551D1" w:rsidP="00E53369">
            <w:pPr>
              <w:rPr>
                <w:lang w:val="en-US" w:eastAsia="en-US"/>
              </w:rPr>
            </w:pPr>
            <w:r w:rsidRPr="002E2AFD">
              <w:rPr>
                <w:lang w:val="en-US" w:eastAsia="en-US"/>
              </w:rPr>
              <w:t>EppDomCreate01Name</w:t>
            </w:r>
          </w:p>
        </w:tc>
        <w:tc>
          <w:tcPr>
            <w:tcW w:w="4908" w:type="dxa"/>
          </w:tcPr>
          <w:p w14:paraId="335F697B" w14:textId="77777777" w:rsidR="007551D1" w:rsidRPr="002E2AFD" w:rsidRDefault="007551D1" w:rsidP="00E53369">
            <w:pPr>
              <w:rPr>
                <w:lang w:val="en-US" w:eastAsia="en-US"/>
              </w:rPr>
            </w:pPr>
            <w:r w:rsidRPr="002E2AFD">
              <w:rPr>
                <w:lang w:val="en-US" w:eastAsia="en-US"/>
              </w:rPr>
              <w:t>Domain name to create</w:t>
            </w:r>
          </w:p>
        </w:tc>
        <w:tc>
          <w:tcPr>
            <w:tcW w:w="1935" w:type="dxa"/>
          </w:tcPr>
          <w:p w14:paraId="335F697C" w14:textId="77777777" w:rsidR="007551D1" w:rsidRPr="002E2AFD" w:rsidRDefault="007551D1" w:rsidP="00E53369">
            <w:pPr>
              <w:rPr>
                <w:lang w:val="en-US" w:eastAsia="en-US"/>
              </w:rPr>
            </w:pPr>
            <w:r w:rsidRPr="002E2AFD">
              <w:rPr>
                <w:lang w:val="en-US" w:eastAsia="en-US"/>
              </w:rPr>
              <w:t>String</w:t>
            </w:r>
          </w:p>
        </w:tc>
      </w:tr>
      <w:tr w:rsidR="007551D1" w:rsidRPr="002E2AFD" w14:paraId="335F6981" w14:textId="77777777" w:rsidTr="00224C9B">
        <w:tc>
          <w:tcPr>
            <w:tcW w:w="3294" w:type="dxa"/>
          </w:tcPr>
          <w:p w14:paraId="335F697E" w14:textId="77777777" w:rsidR="007551D1" w:rsidRPr="00ED0083" w:rsidRDefault="007551D1" w:rsidP="00E53369">
            <w:pPr>
              <w:rPr>
                <w:lang w:val="en-US" w:eastAsia="en-US"/>
              </w:rPr>
            </w:pPr>
            <w:r w:rsidRPr="00ED0083">
              <w:rPr>
                <w:lang w:val="en-US" w:eastAsia="en-US"/>
              </w:rPr>
              <w:t>EppDomCreate01Period</w:t>
            </w:r>
          </w:p>
        </w:tc>
        <w:tc>
          <w:tcPr>
            <w:tcW w:w="4908" w:type="dxa"/>
          </w:tcPr>
          <w:p w14:paraId="335F697F" w14:textId="77777777" w:rsidR="007551D1" w:rsidRPr="00ED0083" w:rsidRDefault="007551D1" w:rsidP="00E53369">
            <w:pPr>
              <w:rPr>
                <w:lang w:val="en-US" w:eastAsia="en-US"/>
              </w:rPr>
            </w:pPr>
            <w:r w:rsidRPr="00ED0083">
              <w:rPr>
                <w:lang w:val="en-US" w:eastAsia="en-US"/>
              </w:rPr>
              <w:t>Domain period type</w:t>
            </w:r>
          </w:p>
        </w:tc>
        <w:tc>
          <w:tcPr>
            <w:tcW w:w="1935" w:type="dxa"/>
          </w:tcPr>
          <w:p w14:paraId="335F6980" w14:textId="77777777" w:rsidR="007551D1" w:rsidRPr="00ED0083" w:rsidRDefault="007551D1" w:rsidP="00E53369">
            <w:pPr>
              <w:rPr>
                <w:lang w:val="en-US" w:eastAsia="en-US"/>
              </w:rPr>
            </w:pPr>
            <w:r w:rsidRPr="00ED0083">
              <w:rPr>
                <w:lang w:val="en-US" w:eastAsia="en-US"/>
              </w:rPr>
              <w:t>Y/M</w:t>
            </w:r>
          </w:p>
        </w:tc>
      </w:tr>
      <w:tr w:rsidR="007551D1" w:rsidRPr="002E2AFD" w14:paraId="335F6985" w14:textId="77777777" w:rsidTr="00224C9B">
        <w:tc>
          <w:tcPr>
            <w:tcW w:w="3294" w:type="dxa"/>
          </w:tcPr>
          <w:p w14:paraId="335F6982" w14:textId="77777777" w:rsidR="007551D1" w:rsidRPr="00ED0083" w:rsidRDefault="007551D1" w:rsidP="00E53369">
            <w:pPr>
              <w:rPr>
                <w:lang w:val="en-US" w:eastAsia="en-US"/>
              </w:rPr>
            </w:pPr>
            <w:r w:rsidRPr="00ED0083">
              <w:rPr>
                <w:lang w:val="en-US" w:eastAsia="en-US"/>
              </w:rPr>
              <w:t>EppDomCreate01PeriodValue</w:t>
            </w:r>
          </w:p>
        </w:tc>
        <w:tc>
          <w:tcPr>
            <w:tcW w:w="4908" w:type="dxa"/>
          </w:tcPr>
          <w:p w14:paraId="335F6983" w14:textId="77777777" w:rsidR="007551D1" w:rsidRPr="00ED0083" w:rsidRDefault="0032117C" w:rsidP="00E53369">
            <w:pPr>
              <w:rPr>
                <w:lang w:val="en-US" w:eastAsia="en-US"/>
              </w:rPr>
            </w:pPr>
            <w:r w:rsidRPr="00ED0083">
              <w:rPr>
                <w:lang w:val="en-US" w:eastAsia="en-US"/>
              </w:rPr>
              <w:t>Domain per</w:t>
            </w:r>
            <w:r w:rsidR="007551D1" w:rsidRPr="00ED0083">
              <w:rPr>
                <w:lang w:val="en-US" w:eastAsia="en-US"/>
              </w:rPr>
              <w:t>io</w:t>
            </w:r>
            <w:r w:rsidRPr="00ED0083">
              <w:rPr>
                <w:lang w:val="en-US" w:eastAsia="en-US"/>
              </w:rPr>
              <w:t>d</w:t>
            </w:r>
            <w:r w:rsidR="007551D1" w:rsidRPr="00ED0083">
              <w:rPr>
                <w:lang w:val="en-US" w:eastAsia="en-US"/>
              </w:rPr>
              <w:t xml:space="preserve"> value</w:t>
            </w:r>
          </w:p>
        </w:tc>
        <w:tc>
          <w:tcPr>
            <w:tcW w:w="1935" w:type="dxa"/>
          </w:tcPr>
          <w:p w14:paraId="335F6984" w14:textId="77777777" w:rsidR="007551D1" w:rsidRPr="00ED0083" w:rsidRDefault="007551D1" w:rsidP="00E53369">
            <w:pPr>
              <w:rPr>
                <w:lang w:val="en-US" w:eastAsia="en-US"/>
              </w:rPr>
            </w:pPr>
            <w:r w:rsidRPr="00ED0083">
              <w:rPr>
                <w:lang w:val="en-US" w:eastAsia="en-US"/>
              </w:rPr>
              <w:t>Number</w:t>
            </w:r>
          </w:p>
        </w:tc>
      </w:tr>
      <w:tr w:rsidR="007551D1" w:rsidRPr="002E2AFD" w14:paraId="335F6989" w14:textId="77777777" w:rsidTr="00224C9B">
        <w:tc>
          <w:tcPr>
            <w:tcW w:w="3294" w:type="dxa"/>
          </w:tcPr>
          <w:p w14:paraId="335F6986" w14:textId="77777777" w:rsidR="007551D1" w:rsidRPr="00ED0083" w:rsidRDefault="007551D1" w:rsidP="00E53369">
            <w:pPr>
              <w:rPr>
                <w:lang w:val="en-US" w:eastAsia="en-US"/>
              </w:rPr>
            </w:pPr>
            <w:r w:rsidRPr="00ED0083">
              <w:rPr>
                <w:lang w:val="en-US" w:eastAsia="en-US"/>
              </w:rPr>
              <w:t>EppDomCreate01Registrant</w:t>
            </w:r>
            <w:r w:rsidR="00163796" w:rsidRPr="00ED0083">
              <w:rPr>
                <w:lang w:val="en-US" w:eastAsia="en-US"/>
              </w:rPr>
              <w:t>Id</w:t>
            </w:r>
          </w:p>
        </w:tc>
        <w:tc>
          <w:tcPr>
            <w:tcW w:w="4908" w:type="dxa"/>
          </w:tcPr>
          <w:p w14:paraId="335F6987" w14:textId="77777777" w:rsidR="007551D1" w:rsidRPr="00ED0083" w:rsidRDefault="0032117C" w:rsidP="00163796">
            <w:pPr>
              <w:rPr>
                <w:lang w:val="en-US" w:eastAsia="en-US"/>
              </w:rPr>
            </w:pPr>
            <w:r w:rsidRPr="00ED0083">
              <w:rPr>
                <w:lang w:val="en-US" w:eastAsia="en-US"/>
              </w:rPr>
              <w:t>Domain r</w:t>
            </w:r>
            <w:r w:rsidR="007551D1" w:rsidRPr="00ED0083">
              <w:rPr>
                <w:lang w:val="en-US" w:eastAsia="en-US"/>
              </w:rPr>
              <w:t xml:space="preserve">egistrant </w:t>
            </w:r>
            <w:r w:rsidR="00163796" w:rsidRPr="00ED0083">
              <w:rPr>
                <w:lang w:val="en-US" w:eastAsia="en-US"/>
              </w:rPr>
              <w:t>id</w:t>
            </w:r>
          </w:p>
        </w:tc>
        <w:tc>
          <w:tcPr>
            <w:tcW w:w="1935" w:type="dxa"/>
          </w:tcPr>
          <w:p w14:paraId="335F6988" w14:textId="77777777" w:rsidR="007551D1" w:rsidRPr="00ED0083" w:rsidRDefault="007551D1" w:rsidP="00E53369">
            <w:pPr>
              <w:rPr>
                <w:lang w:val="en-US" w:eastAsia="en-US"/>
              </w:rPr>
            </w:pPr>
            <w:r w:rsidRPr="00ED0083">
              <w:rPr>
                <w:lang w:val="en-US" w:eastAsia="en-US"/>
              </w:rPr>
              <w:t>String</w:t>
            </w:r>
          </w:p>
        </w:tc>
      </w:tr>
      <w:tr w:rsidR="000F7C4B" w:rsidRPr="002E2AFD" w14:paraId="335F698D" w14:textId="77777777" w:rsidTr="00224C9B">
        <w:tc>
          <w:tcPr>
            <w:tcW w:w="3294" w:type="dxa"/>
          </w:tcPr>
          <w:p w14:paraId="335F698A" w14:textId="77777777" w:rsidR="000F7C4B" w:rsidRPr="00ED0083" w:rsidRDefault="000F7C4B" w:rsidP="000F7C4B">
            <w:pPr>
              <w:rPr>
                <w:lang w:val="en-US" w:eastAsia="en-US"/>
              </w:rPr>
            </w:pPr>
            <w:r w:rsidRPr="00ED0083">
              <w:rPr>
                <w:lang w:val="en-US" w:eastAsia="en-US"/>
              </w:rPr>
              <w:t>EppDomCreate01AdminId</w:t>
            </w:r>
          </w:p>
        </w:tc>
        <w:tc>
          <w:tcPr>
            <w:tcW w:w="4908" w:type="dxa"/>
          </w:tcPr>
          <w:p w14:paraId="335F698B" w14:textId="77777777" w:rsidR="000F7C4B" w:rsidRPr="00ED0083" w:rsidRDefault="000F7C4B" w:rsidP="00522EF0">
            <w:pPr>
              <w:rPr>
                <w:lang w:val="en-US" w:eastAsia="en-US"/>
              </w:rPr>
            </w:pPr>
            <w:r w:rsidRPr="00ED0083">
              <w:rPr>
                <w:lang w:val="en-US" w:eastAsia="en-US"/>
              </w:rPr>
              <w:t>Domain Admin id if required</w:t>
            </w:r>
          </w:p>
        </w:tc>
        <w:tc>
          <w:tcPr>
            <w:tcW w:w="1935" w:type="dxa"/>
          </w:tcPr>
          <w:p w14:paraId="335F698C" w14:textId="77777777" w:rsidR="000F7C4B" w:rsidRPr="00ED0083" w:rsidRDefault="000F7C4B" w:rsidP="00522EF0">
            <w:pPr>
              <w:rPr>
                <w:lang w:val="en-US" w:eastAsia="en-US"/>
              </w:rPr>
            </w:pPr>
            <w:r w:rsidRPr="00ED0083">
              <w:rPr>
                <w:lang w:val="en-US" w:eastAsia="en-US"/>
              </w:rPr>
              <w:t>String</w:t>
            </w:r>
          </w:p>
        </w:tc>
      </w:tr>
      <w:tr w:rsidR="000F7C4B" w:rsidRPr="002E2AFD" w14:paraId="335F6991" w14:textId="77777777" w:rsidTr="00224C9B">
        <w:tc>
          <w:tcPr>
            <w:tcW w:w="3294" w:type="dxa"/>
          </w:tcPr>
          <w:p w14:paraId="335F698E" w14:textId="77777777" w:rsidR="000F7C4B" w:rsidRPr="00ED0083" w:rsidRDefault="000F7C4B" w:rsidP="000F7C4B">
            <w:pPr>
              <w:rPr>
                <w:lang w:val="en-US" w:eastAsia="en-US"/>
              </w:rPr>
            </w:pPr>
            <w:r w:rsidRPr="00ED0083">
              <w:rPr>
                <w:lang w:val="en-US" w:eastAsia="en-US"/>
              </w:rPr>
              <w:t>EppDomCreate01TechId</w:t>
            </w:r>
          </w:p>
        </w:tc>
        <w:tc>
          <w:tcPr>
            <w:tcW w:w="4908" w:type="dxa"/>
          </w:tcPr>
          <w:p w14:paraId="335F698F" w14:textId="77777777" w:rsidR="000F7C4B" w:rsidRPr="00ED0083" w:rsidRDefault="000F7C4B" w:rsidP="00522EF0">
            <w:pPr>
              <w:rPr>
                <w:lang w:val="en-US" w:eastAsia="en-US"/>
              </w:rPr>
            </w:pPr>
            <w:r w:rsidRPr="00ED0083">
              <w:rPr>
                <w:lang w:val="en-US" w:eastAsia="en-US"/>
              </w:rPr>
              <w:t>Domain Tech id if required</w:t>
            </w:r>
          </w:p>
        </w:tc>
        <w:tc>
          <w:tcPr>
            <w:tcW w:w="1935" w:type="dxa"/>
          </w:tcPr>
          <w:p w14:paraId="335F6990" w14:textId="77777777" w:rsidR="000F7C4B" w:rsidRPr="00ED0083" w:rsidRDefault="000F7C4B" w:rsidP="00522EF0">
            <w:pPr>
              <w:rPr>
                <w:lang w:val="en-US" w:eastAsia="en-US"/>
              </w:rPr>
            </w:pPr>
            <w:r w:rsidRPr="00ED0083">
              <w:rPr>
                <w:lang w:val="en-US" w:eastAsia="en-US"/>
              </w:rPr>
              <w:t>String</w:t>
            </w:r>
          </w:p>
        </w:tc>
      </w:tr>
      <w:tr w:rsidR="000F7C4B" w:rsidRPr="002E2AFD" w14:paraId="335F6995" w14:textId="77777777" w:rsidTr="00224C9B">
        <w:tc>
          <w:tcPr>
            <w:tcW w:w="3294" w:type="dxa"/>
          </w:tcPr>
          <w:p w14:paraId="335F6992" w14:textId="77777777" w:rsidR="000F7C4B" w:rsidRPr="00ED0083" w:rsidRDefault="000F7C4B" w:rsidP="000F7C4B">
            <w:pPr>
              <w:rPr>
                <w:lang w:val="en-US" w:eastAsia="en-US"/>
              </w:rPr>
            </w:pPr>
            <w:r w:rsidRPr="00ED0083">
              <w:rPr>
                <w:lang w:val="en-US" w:eastAsia="en-US"/>
              </w:rPr>
              <w:t>EppDomCreate01BillingId</w:t>
            </w:r>
          </w:p>
        </w:tc>
        <w:tc>
          <w:tcPr>
            <w:tcW w:w="4908" w:type="dxa"/>
          </w:tcPr>
          <w:p w14:paraId="335F6993" w14:textId="77777777" w:rsidR="000F7C4B" w:rsidRPr="00ED0083" w:rsidRDefault="000F7C4B" w:rsidP="00522EF0">
            <w:pPr>
              <w:rPr>
                <w:lang w:val="en-US" w:eastAsia="en-US"/>
              </w:rPr>
            </w:pPr>
            <w:r w:rsidRPr="00ED0083">
              <w:rPr>
                <w:lang w:val="en-US" w:eastAsia="en-US"/>
              </w:rPr>
              <w:t>Domain Billing id if required</w:t>
            </w:r>
          </w:p>
        </w:tc>
        <w:tc>
          <w:tcPr>
            <w:tcW w:w="1935" w:type="dxa"/>
          </w:tcPr>
          <w:p w14:paraId="335F6994" w14:textId="77777777" w:rsidR="000F7C4B" w:rsidRPr="00ED0083" w:rsidRDefault="000F7C4B" w:rsidP="00522EF0">
            <w:pPr>
              <w:rPr>
                <w:lang w:val="en-US" w:eastAsia="en-US"/>
              </w:rPr>
            </w:pPr>
            <w:r w:rsidRPr="00ED0083">
              <w:rPr>
                <w:lang w:val="en-US" w:eastAsia="en-US"/>
              </w:rPr>
              <w:t>String</w:t>
            </w:r>
          </w:p>
        </w:tc>
      </w:tr>
      <w:tr w:rsidR="000F7C4B" w:rsidRPr="002E2AFD" w14:paraId="335F6999" w14:textId="77777777" w:rsidTr="00224C9B">
        <w:tc>
          <w:tcPr>
            <w:tcW w:w="3294" w:type="dxa"/>
          </w:tcPr>
          <w:p w14:paraId="335F6996" w14:textId="77777777" w:rsidR="000F7C4B" w:rsidRPr="00ED0083" w:rsidRDefault="000F7C4B" w:rsidP="000F7C4B">
            <w:pPr>
              <w:rPr>
                <w:lang w:val="en-US" w:eastAsia="en-US"/>
              </w:rPr>
            </w:pPr>
            <w:r w:rsidRPr="00ED0083">
              <w:rPr>
                <w:lang w:val="en-US" w:eastAsia="en-US"/>
              </w:rPr>
              <w:t>EpPDomCreate01AuthPw</w:t>
            </w:r>
          </w:p>
        </w:tc>
        <w:tc>
          <w:tcPr>
            <w:tcW w:w="4908" w:type="dxa"/>
          </w:tcPr>
          <w:p w14:paraId="335F6997" w14:textId="77777777" w:rsidR="000F7C4B" w:rsidRPr="00ED0083" w:rsidRDefault="000F7C4B" w:rsidP="00522EF0">
            <w:pPr>
              <w:rPr>
                <w:lang w:val="en-US" w:eastAsia="en-US"/>
              </w:rPr>
            </w:pPr>
            <w:r w:rsidRPr="00ED0083">
              <w:rPr>
                <w:lang w:val="en-US" w:eastAsia="en-US"/>
              </w:rPr>
              <w:t>AuthPw if requited</w:t>
            </w:r>
          </w:p>
        </w:tc>
        <w:tc>
          <w:tcPr>
            <w:tcW w:w="1935" w:type="dxa"/>
          </w:tcPr>
          <w:p w14:paraId="335F6998" w14:textId="77777777" w:rsidR="000F7C4B" w:rsidRPr="00ED0083" w:rsidRDefault="000F7C4B" w:rsidP="00522EF0">
            <w:pPr>
              <w:rPr>
                <w:lang w:val="en-US" w:eastAsia="en-US"/>
              </w:rPr>
            </w:pPr>
            <w:r w:rsidRPr="00ED0083">
              <w:rPr>
                <w:lang w:val="en-US" w:eastAsia="en-US"/>
              </w:rPr>
              <w:t>String</w:t>
            </w:r>
          </w:p>
        </w:tc>
      </w:tr>
      <w:tr w:rsidR="007551D1" w:rsidRPr="002E2AFD" w14:paraId="335F699D" w14:textId="77777777" w:rsidTr="00224C9B">
        <w:tc>
          <w:tcPr>
            <w:tcW w:w="3294" w:type="dxa"/>
          </w:tcPr>
          <w:p w14:paraId="335F699A" w14:textId="77777777" w:rsidR="007551D1" w:rsidRPr="00ED0083" w:rsidRDefault="007551D1" w:rsidP="00E53369">
            <w:pPr>
              <w:rPr>
                <w:lang w:val="en-US" w:eastAsia="en-US"/>
              </w:rPr>
            </w:pPr>
            <w:r w:rsidRPr="00ED0083">
              <w:rPr>
                <w:lang w:val="en-US" w:eastAsia="en-US"/>
              </w:rPr>
              <w:t>EppDomCreate01Ns01</w:t>
            </w:r>
          </w:p>
        </w:tc>
        <w:tc>
          <w:tcPr>
            <w:tcW w:w="4908" w:type="dxa"/>
          </w:tcPr>
          <w:p w14:paraId="335F699B" w14:textId="77777777" w:rsidR="007551D1" w:rsidRPr="00ED0083" w:rsidRDefault="00713C65" w:rsidP="00C01BC1">
            <w:pPr>
              <w:rPr>
                <w:lang w:val="en-US" w:eastAsia="en-US"/>
              </w:rPr>
            </w:pPr>
            <w:r w:rsidRPr="00ED0083">
              <w:rPr>
                <w:lang w:val="en-US" w:eastAsia="en-US"/>
              </w:rPr>
              <w:t>Host Object</w:t>
            </w:r>
            <w:r w:rsidR="00C01BC1" w:rsidRPr="00ED0083">
              <w:rPr>
                <w:lang w:val="en-US" w:eastAsia="en-US"/>
              </w:rPr>
              <w:t xml:space="preserve"> or </w:t>
            </w:r>
            <w:r w:rsidRPr="00ED0083">
              <w:rPr>
                <w:lang w:val="en-US" w:eastAsia="en-US"/>
              </w:rPr>
              <w:t>Host Attribute</w:t>
            </w:r>
            <w:r w:rsidR="0032117C" w:rsidRPr="00ED0083">
              <w:rPr>
                <w:lang w:val="en-US" w:eastAsia="en-US"/>
              </w:rPr>
              <w:t xml:space="preserve"> n</w:t>
            </w:r>
            <w:r w:rsidR="007551D1" w:rsidRPr="00ED0083">
              <w:rPr>
                <w:lang w:val="en-US" w:eastAsia="en-US"/>
              </w:rPr>
              <w:t>ame for ns01</w:t>
            </w:r>
          </w:p>
        </w:tc>
        <w:tc>
          <w:tcPr>
            <w:tcW w:w="1935" w:type="dxa"/>
          </w:tcPr>
          <w:p w14:paraId="335F699C" w14:textId="77777777" w:rsidR="007551D1" w:rsidRPr="00ED0083" w:rsidRDefault="007551D1" w:rsidP="00E53369">
            <w:pPr>
              <w:rPr>
                <w:lang w:val="en-US" w:eastAsia="en-US"/>
              </w:rPr>
            </w:pPr>
            <w:r w:rsidRPr="00ED0083">
              <w:rPr>
                <w:lang w:val="en-US" w:eastAsia="en-US"/>
              </w:rPr>
              <w:t>String</w:t>
            </w:r>
          </w:p>
        </w:tc>
      </w:tr>
      <w:tr w:rsidR="007551D1" w:rsidRPr="002E2AFD" w14:paraId="335F69A1" w14:textId="77777777" w:rsidTr="00224C9B">
        <w:tc>
          <w:tcPr>
            <w:tcW w:w="3294" w:type="dxa"/>
          </w:tcPr>
          <w:p w14:paraId="335F699E" w14:textId="77777777" w:rsidR="007551D1" w:rsidRPr="00ED0083" w:rsidRDefault="007551D1" w:rsidP="00E53369">
            <w:pPr>
              <w:rPr>
                <w:lang w:val="en-US" w:eastAsia="en-US"/>
              </w:rPr>
            </w:pPr>
            <w:r w:rsidRPr="00ED0083">
              <w:rPr>
                <w:lang w:val="en-US" w:eastAsia="en-US"/>
              </w:rPr>
              <w:t>EppDomCreate01Ns02</w:t>
            </w:r>
          </w:p>
        </w:tc>
        <w:tc>
          <w:tcPr>
            <w:tcW w:w="4908" w:type="dxa"/>
          </w:tcPr>
          <w:p w14:paraId="335F699F" w14:textId="77777777" w:rsidR="007551D1" w:rsidRPr="00ED0083" w:rsidRDefault="00713C65" w:rsidP="00E53369">
            <w:pPr>
              <w:rPr>
                <w:lang w:val="en-US" w:eastAsia="en-US"/>
              </w:rPr>
            </w:pPr>
            <w:r w:rsidRPr="00ED0083">
              <w:rPr>
                <w:lang w:val="en-US" w:eastAsia="en-US"/>
              </w:rPr>
              <w:t>Host Object</w:t>
            </w:r>
            <w:r w:rsidR="0032117C" w:rsidRPr="00ED0083">
              <w:rPr>
                <w:lang w:val="en-US" w:eastAsia="en-US"/>
              </w:rPr>
              <w:t xml:space="preserve"> </w:t>
            </w:r>
            <w:r w:rsidR="00C01BC1" w:rsidRPr="00ED0083">
              <w:rPr>
                <w:lang w:val="en-US" w:eastAsia="en-US"/>
              </w:rPr>
              <w:t xml:space="preserve">or </w:t>
            </w:r>
            <w:r w:rsidRPr="00ED0083">
              <w:rPr>
                <w:lang w:val="en-US" w:eastAsia="en-US"/>
              </w:rPr>
              <w:t>Host Attribute</w:t>
            </w:r>
            <w:r w:rsidR="00C01BC1" w:rsidRPr="00ED0083">
              <w:rPr>
                <w:lang w:val="en-US" w:eastAsia="en-US"/>
              </w:rPr>
              <w:t xml:space="preserve"> </w:t>
            </w:r>
            <w:r w:rsidR="0032117C" w:rsidRPr="00ED0083">
              <w:rPr>
                <w:lang w:val="en-US" w:eastAsia="en-US"/>
              </w:rPr>
              <w:t>n</w:t>
            </w:r>
            <w:r w:rsidR="007551D1" w:rsidRPr="00ED0083">
              <w:rPr>
                <w:lang w:val="en-US" w:eastAsia="en-US"/>
              </w:rPr>
              <w:t>ame for ns02</w:t>
            </w:r>
          </w:p>
        </w:tc>
        <w:tc>
          <w:tcPr>
            <w:tcW w:w="1935" w:type="dxa"/>
          </w:tcPr>
          <w:p w14:paraId="335F69A0" w14:textId="77777777" w:rsidR="007551D1" w:rsidRPr="00ED0083" w:rsidRDefault="007551D1" w:rsidP="00E53369">
            <w:pPr>
              <w:rPr>
                <w:lang w:val="en-US" w:eastAsia="en-US"/>
              </w:rPr>
            </w:pPr>
            <w:r w:rsidRPr="00ED0083">
              <w:rPr>
                <w:lang w:val="en-US" w:eastAsia="en-US"/>
              </w:rPr>
              <w:t>String</w:t>
            </w:r>
          </w:p>
        </w:tc>
      </w:tr>
      <w:tr w:rsidR="00E44FB6" w:rsidRPr="002E2AFD" w14:paraId="335F69A5" w14:textId="77777777" w:rsidTr="00224C9B">
        <w:tc>
          <w:tcPr>
            <w:tcW w:w="3294" w:type="dxa"/>
          </w:tcPr>
          <w:p w14:paraId="335F69A2" w14:textId="77777777" w:rsidR="00E44FB6" w:rsidRPr="00ED0083" w:rsidRDefault="00E44FB6" w:rsidP="00E53369">
            <w:pPr>
              <w:rPr>
                <w:lang w:val="en-US" w:eastAsia="en-US"/>
              </w:rPr>
            </w:pPr>
            <w:r w:rsidRPr="00ED0083">
              <w:rPr>
                <w:lang w:val="en-US" w:eastAsia="en-US"/>
              </w:rPr>
              <w:t>EppDomCreate01Ext01Uri</w:t>
            </w:r>
          </w:p>
        </w:tc>
        <w:tc>
          <w:tcPr>
            <w:tcW w:w="4908" w:type="dxa"/>
          </w:tcPr>
          <w:p w14:paraId="335F69A3" w14:textId="77777777" w:rsidR="00E44FB6" w:rsidRPr="00ED0083" w:rsidRDefault="00E44FB6" w:rsidP="00BE53E6">
            <w:pPr>
              <w:rPr>
                <w:lang w:val="en-US" w:eastAsia="en-US"/>
              </w:rPr>
            </w:pPr>
            <w:r w:rsidRPr="00ED0083">
              <w:rPr>
                <w:lang w:val="en-US" w:eastAsia="en-US"/>
              </w:rPr>
              <w:t>Extension 01 object URI</w:t>
            </w:r>
          </w:p>
        </w:tc>
        <w:tc>
          <w:tcPr>
            <w:tcW w:w="1935" w:type="dxa"/>
          </w:tcPr>
          <w:p w14:paraId="335F69A4" w14:textId="77777777" w:rsidR="00E44FB6" w:rsidRPr="00ED0083" w:rsidRDefault="00E44FB6" w:rsidP="00E53369">
            <w:pPr>
              <w:rPr>
                <w:lang w:val="en-US" w:eastAsia="en-US"/>
              </w:rPr>
            </w:pPr>
            <w:r w:rsidRPr="00ED0083">
              <w:rPr>
                <w:lang w:val="en-US" w:eastAsia="en-US"/>
              </w:rPr>
              <w:t>String</w:t>
            </w:r>
          </w:p>
        </w:tc>
      </w:tr>
      <w:tr w:rsidR="00E44FB6" w:rsidRPr="002E2AFD" w14:paraId="335F69A9" w14:textId="77777777" w:rsidTr="00224C9B">
        <w:tc>
          <w:tcPr>
            <w:tcW w:w="3294" w:type="dxa"/>
          </w:tcPr>
          <w:p w14:paraId="335F69A6" w14:textId="77777777" w:rsidR="00E44FB6" w:rsidRPr="00ED0083" w:rsidRDefault="00E44FB6" w:rsidP="00DE3513">
            <w:pPr>
              <w:rPr>
                <w:lang w:val="en-US" w:eastAsia="en-US"/>
              </w:rPr>
            </w:pPr>
            <w:r w:rsidRPr="00ED0083">
              <w:rPr>
                <w:lang w:val="en-US" w:eastAsia="en-US"/>
              </w:rPr>
              <w:t>EppDomCreate01Ext01Sl</w:t>
            </w:r>
          </w:p>
        </w:tc>
        <w:tc>
          <w:tcPr>
            <w:tcW w:w="4908" w:type="dxa"/>
          </w:tcPr>
          <w:p w14:paraId="335F69A7" w14:textId="77777777" w:rsidR="00E44FB6" w:rsidRPr="00ED0083" w:rsidRDefault="00E44FB6" w:rsidP="00BE53E6">
            <w:pPr>
              <w:rPr>
                <w:lang w:val="en-US" w:eastAsia="en-US"/>
              </w:rPr>
            </w:pPr>
            <w:r w:rsidRPr="00ED0083">
              <w:rPr>
                <w:lang w:val="en-US" w:eastAsia="en-US"/>
              </w:rPr>
              <w:t>Extension 01 schema location</w:t>
            </w:r>
          </w:p>
        </w:tc>
        <w:tc>
          <w:tcPr>
            <w:tcW w:w="1935" w:type="dxa"/>
          </w:tcPr>
          <w:p w14:paraId="335F69A8" w14:textId="77777777" w:rsidR="00E44FB6" w:rsidRPr="00ED0083" w:rsidRDefault="00E44FB6" w:rsidP="00E53369">
            <w:pPr>
              <w:rPr>
                <w:lang w:val="en-US" w:eastAsia="en-US"/>
              </w:rPr>
            </w:pPr>
            <w:r w:rsidRPr="00ED0083">
              <w:rPr>
                <w:lang w:val="en-US" w:eastAsia="en-US"/>
              </w:rPr>
              <w:t>String</w:t>
            </w:r>
          </w:p>
        </w:tc>
      </w:tr>
      <w:tr w:rsidR="00E44FB6" w:rsidRPr="004B6BC5" w14:paraId="335F69AD" w14:textId="77777777" w:rsidTr="00224C9B">
        <w:tc>
          <w:tcPr>
            <w:tcW w:w="3294" w:type="dxa"/>
          </w:tcPr>
          <w:p w14:paraId="335F69AA" w14:textId="77777777" w:rsidR="00E44FB6" w:rsidRPr="00ED0083" w:rsidRDefault="00E44FB6" w:rsidP="00E53369">
            <w:pPr>
              <w:rPr>
                <w:lang w:val="en-US" w:eastAsia="en-US"/>
              </w:rPr>
            </w:pPr>
            <w:r w:rsidRPr="00ED0083">
              <w:rPr>
                <w:lang w:val="en-US" w:eastAsia="en-US"/>
              </w:rPr>
              <w:t>EppDomCreate01Ext01ExtName</w:t>
            </w:r>
          </w:p>
        </w:tc>
        <w:tc>
          <w:tcPr>
            <w:tcW w:w="4908" w:type="dxa"/>
          </w:tcPr>
          <w:p w14:paraId="335F69AB" w14:textId="77777777" w:rsidR="00E44FB6" w:rsidRPr="00ED0083" w:rsidRDefault="00E44FB6" w:rsidP="00BE53E6">
            <w:pPr>
              <w:rPr>
                <w:lang w:val="en-US" w:eastAsia="en-US"/>
              </w:rPr>
            </w:pPr>
            <w:r w:rsidRPr="00ED0083">
              <w:rPr>
                <w:lang w:val="en-US" w:eastAsia="en-US"/>
              </w:rPr>
              <w:t>Extension 01 name</w:t>
            </w:r>
          </w:p>
        </w:tc>
        <w:tc>
          <w:tcPr>
            <w:tcW w:w="1935" w:type="dxa"/>
          </w:tcPr>
          <w:p w14:paraId="335F69AC" w14:textId="77777777" w:rsidR="00E44FB6" w:rsidRPr="00ED0083" w:rsidRDefault="00E44FB6" w:rsidP="00E53369">
            <w:pPr>
              <w:rPr>
                <w:lang w:val="en-US" w:eastAsia="en-US"/>
              </w:rPr>
            </w:pPr>
            <w:r w:rsidRPr="00ED0083">
              <w:rPr>
                <w:lang w:val="en-US" w:eastAsia="en-US"/>
              </w:rPr>
              <w:t>String</w:t>
            </w:r>
          </w:p>
        </w:tc>
      </w:tr>
      <w:tr w:rsidR="00E44FB6" w:rsidRPr="002E2AFD" w14:paraId="335F69B1" w14:textId="77777777" w:rsidTr="00224C9B">
        <w:tc>
          <w:tcPr>
            <w:tcW w:w="3294" w:type="dxa"/>
          </w:tcPr>
          <w:p w14:paraId="335F69AE" w14:textId="77777777" w:rsidR="00E44FB6" w:rsidRPr="00ED0083" w:rsidRDefault="00E44FB6" w:rsidP="00E53369">
            <w:pPr>
              <w:rPr>
                <w:lang w:val="en-US" w:eastAsia="en-US"/>
              </w:rPr>
            </w:pPr>
            <w:r w:rsidRPr="00ED0083">
              <w:rPr>
                <w:lang w:val="en-US" w:eastAsia="en-US"/>
              </w:rPr>
              <w:t>EppDomCreate01Ext01ExtValue</w:t>
            </w:r>
          </w:p>
        </w:tc>
        <w:tc>
          <w:tcPr>
            <w:tcW w:w="4908" w:type="dxa"/>
          </w:tcPr>
          <w:p w14:paraId="335F69AF" w14:textId="77777777" w:rsidR="00E44FB6" w:rsidRPr="00ED0083" w:rsidRDefault="00E44FB6" w:rsidP="00BE53E6">
            <w:pPr>
              <w:rPr>
                <w:lang w:val="en-US" w:eastAsia="en-US"/>
              </w:rPr>
            </w:pPr>
            <w:r w:rsidRPr="00ED0083">
              <w:rPr>
                <w:lang w:val="en-US" w:eastAsia="en-US"/>
              </w:rPr>
              <w:t>Extension 01 value for direct text node</w:t>
            </w:r>
          </w:p>
        </w:tc>
        <w:tc>
          <w:tcPr>
            <w:tcW w:w="1935" w:type="dxa"/>
          </w:tcPr>
          <w:p w14:paraId="335F69B0" w14:textId="77777777" w:rsidR="00E44FB6" w:rsidRPr="00ED0083" w:rsidRDefault="00E44FB6" w:rsidP="00E53369">
            <w:pPr>
              <w:rPr>
                <w:lang w:val="en-US" w:eastAsia="en-US"/>
              </w:rPr>
            </w:pPr>
            <w:r w:rsidRPr="00ED0083">
              <w:rPr>
                <w:lang w:val="en-US" w:eastAsia="en-US"/>
              </w:rPr>
              <w:t>String</w:t>
            </w:r>
          </w:p>
        </w:tc>
      </w:tr>
      <w:tr w:rsidR="00E44FB6" w:rsidRPr="002E2AFD" w14:paraId="335F69B5" w14:textId="77777777" w:rsidTr="00224C9B">
        <w:tc>
          <w:tcPr>
            <w:tcW w:w="3294" w:type="dxa"/>
          </w:tcPr>
          <w:p w14:paraId="335F69B2" w14:textId="77777777" w:rsidR="00E44FB6" w:rsidRPr="00ED0083" w:rsidRDefault="00E44FB6" w:rsidP="00E53369">
            <w:pPr>
              <w:rPr>
                <w:lang w:val="en-US" w:eastAsia="en-US"/>
              </w:rPr>
            </w:pPr>
            <w:r w:rsidRPr="00ED0083">
              <w:rPr>
                <w:lang w:val="en-US" w:eastAsia="en-US"/>
              </w:rPr>
              <w:t>EppDomCreate01Ext01Field01</w:t>
            </w:r>
          </w:p>
        </w:tc>
        <w:tc>
          <w:tcPr>
            <w:tcW w:w="4908" w:type="dxa"/>
          </w:tcPr>
          <w:p w14:paraId="335F69B3" w14:textId="77777777" w:rsidR="00E44FB6" w:rsidRPr="00ED0083" w:rsidRDefault="00E44FB6" w:rsidP="00BE53E6">
            <w:pPr>
              <w:rPr>
                <w:lang w:val="en-US" w:eastAsia="en-US"/>
              </w:rPr>
            </w:pPr>
            <w:r w:rsidRPr="00ED0083">
              <w:rPr>
                <w:lang w:val="en-US" w:eastAsia="en-US"/>
              </w:rPr>
              <w:t>Extension 01 field name 01</w:t>
            </w:r>
          </w:p>
        </w:tc>
        <w:tc>
          <w:tcPr>
            <w:tcW w:w="1935" w:type="dxa"/>
          </w:tcPr>
          <w:p w14:paraId="335F69B4" w14:textId="77777777" w:rsidR="00E44FB6" w:rsidRPr="00ED0083" w:rsidRDefault="00E44FB6" w:rsidP="00E53369">
            <w:pPr>
              <w:rPr>
                <w:lang w:val="en-US" w:eastAsia="en-US"/>
              </w:rPr>
            </w:pPr>
            <w:r w:rsidRPr="00ED0083">
              <w:rPr>
                <w:lang w:val="en-US" w:eastAsia="en-US"/>
              </w:rPr>
              <w:t>String</w:t>
            </w:r>
          </w:p>
        </w:tc>
      </w:tr>
      <w:tr w:rsidR="00E44FB6" w:rsidRPr="002E2AFD" w14:paraId="335F69B9" w14:textId="77777777" w:rsidTr="00224C9B">
        <w:tc>
          <w:tcPr>
            <w:tcW w:w="3294" w:type="dxa"/>
          </w:tcPr>
          <w:p w14:paraId="335F69B6" w14:textId="77777777" w:rsidR="00E44FB6" w:rsidRPr="00ED0083" w:rsidRDefault="00E44FB6" w:rsidP="00E53369">
            <w:pPr>
              <w:rPr>
                <w:lang w:val="en-US" w:eastAsia="en-US"/>
              </w:rPr>
            </w:pPr>
            <w:r w:rsidRPr="00ED0083">
              <w:rPr>
                <w:lang w:val="en-US" w:eastAsia="en-US"/>
              </w:rPr>
              <w:t>EppDomCreate01Ext01Value01</w:t>
            </w:r>
          </w:p>
        </w:tc>
        <w:tc>
          <w:tcPr>
            <w:tcW w:w="4908" w:type="dxa"/>
          </w:tcPr>
          <w:p w14:paraId="335F69B7" w14:textId="77777777" w:rsidR="00E44FB6" w:rsidRPr="00ED0083" w:rsidRDefault="00E44FB6" w:rsidP="00BE53E6">
            <w:pPr>
              <w:rPr>
                <w:lang w:val="en-US" w:eastAsia="en-US"/>
              </w:rPr>
            </w:pPr>
            <w:r w:rsidRPr="00ED0083">
              <w:rPr>
                <w:lang w:val="en-US" w:eastAsia="en-US"/>
              </w:rPr>
              <w:t>Extension 01 field value 01</w:t>
            </w:r>
          </w:p>
        </w:tc>
        <w:tc>
          <w:tcPr>
            <w:tcW w:w="1935" w:type="dxa"/>
          </w:tcPr>
          <w:p w14:paraId="335F69B8" w14:textId="77777777" w:rsidR="00E44FB6" w:rsidRPr="00ED0083" w:rsidRDefault="00E44FB6" w:rsidP="00E53369">
            <w:pPr>
              <w:rPr>
                <w:lang w:val="en-US" w:eastAsia="en-US"/>
              </w:rPr>
            </w:pPr>
            <w:r w:rsidRPr="00ED0083">
              <w:rPr>
                <w:lang w:val="en-US" w:eastAsia="en-US"/>
              </w:rPr>
              <w:t>String</w:t>
            </w:r>
          </w:p>
        </w:tc>
      </w:tr>
      <w:tr w:rsidR="00E44FB6" w:rsidRPr="00166711" w14:paraId="335F69BD" w14:textId="77777777" w:rsidTr="00224C9B">
        <w:tc>
          <w:tcPr>
            <w:tcW w:w="3294" w:type="dxa"/>
          </w:tcPr>
          <w:p w14:paraId="335F69BA" w14:textId="77777777" w:rsidR="00E44FB6" w:rsidRPr="002E2AFD" w:rsidRDefault="00166711" w:rsidP="00E53369">
            <w:pPr>
              <w:rPr>
                <w:lang w:val="en-US" w:eastAsia="en-US"/>
              </w:rPr>
            </w:pPr>
            <w:r>
              <w:rPr>
                <w:lang w:val="en-US" w:eastAsia="en-US"/>
              </w:rPr>
              <w:t>…</w:t>
            </w:r>
          </w:p>
        </w:tc>
        <w:tc>
          <w:tcPr>
            <w:tcW w:w="4908" w:type="dxa"/>
          </w:tcPr>
          <w:p w14:paraId="335F69BB" w14:textId="77777777" w:rsidR="00E44FB6" w:rsidRPr="002E2AFD" w:rsidRDefault="00E44FB6" w:rsidP="00E53369">
            <w:pPr>
              <w:rPr>
                <w:lang w:val="en-US" w:eastAsia="en-US"/>
              </w:rPr>
            </w:pPr>
            <w:r w:rsidRPr="002E2AFD">
              <w:rPr>
                <w:lang w:val="en-US" w:eastAsia="en-US"/>
              </w:rPr>
              <w:t>Repeat for max y fields</w:t>
            </w:r>
          </w:p>
        </w:tc>
        <w:tc>
          <w:tcPr>
            <w:tcW w:w="1935" w:type="dxa"/>
          </w:tcPr>
          <w:p w14:paraId="335F69BC" w14:textId="77777777" w:rsidR="00E44FB6" w:rsidRPr="002E2AFD" w:rsidRDefault="00E44FB6" w:rsidP="00E53369">
            <w:pPr>
              <w:rPr>
                <w:lang w:val="en-US" w:eastAsia="en-US"/>
              </w:rPr>
            </w:pPr>
          </w:p>
        </w:tc>
      </w:tr>
      <w:tr w:rsidR="00E44FB6" w:rsidRPr="00166711" w14:paraId="335F69C1" w14:textId="77777777" w:rsidTr="00224C9B">
        <w:tc>
          <w:tcPr>
            <w:tcW w:w="3294" w:type="dxa"/>
          </w:tcPr>
          <w:p w14:paraId="335F69BE" w14:textId="77777777" w:rsidR="00E44FB6" w:rsidRPr="002E2AFD" w:rsidRDefault="00166711" w:rsidP="00E53369">
            <w:pPr>
              <w:rPr>
                <w:lang w:val="en-US" w:eastAsia="en-US"/>
              </w:rPr>
            </w:pPr>
            <w:r>
              <w:rPr>
                <w:lang w:val="en-US" w:eastAsia="en-US"/>
              </w:rPr>
              <w:t>…</w:t>
            </w:r>
          </w:p>
        </w:tc>
        <w:tc>
          <w:tcPr>
            <w:tcW w:w="4908" w:type="dxa"/>
          </w:tcPr>
          <w:p w14:paraId="335F69BF" w14:textId="77777777" w:rsidR="00E44FB6" w:rsidRPr="002E2AFD" w:rsidRDefault="00E44FB6" w:rsidP="00E53369">
            <w:pPr>
              <w:rPr>
                <w:lang w:val="en-US" w:eastAsia="en-US"/>
              </w:rPr>
            </w:pPr>
            <w:r w:rsidRPr="002E2AFD">
              <w:rPr>
                <w:lang w:val="en-US" w:eastAsia="en-US"/>
              </w:rPr>
              <w:t>Repeat for max x extensions</w:t>
            </w:r>
          </w:p>
        </w:tc>
        <w:tc>
          <w:tcPr>
            <w:tcW w:w="1935" w:type="dxa"/>
          </w:tcPr>
          <w:p w14:paraId="335F69C0" w14:textId="77777777" w:rsidR="00E44FB6" w:rsidRPr="002E2AFD" w:rsidRDefault="00E44FB6" w:rsidP="00E53369">
            <w:pPr>
              <w:rPr>
                <w:lang w:val="en-US" w:eastAsia="en-US"/>
              </w:rPr>
            </w:pPr>
          </w:p>
        </w:tc>
      </w:tr>
    </w:tbl>
    <w:p w14:paraId="335F69C2" w14:textId="77777777" w:rsidR="0032117C" w:rsidRDefault="0032117C" w:rsidP="0032117C">
      <w:pPr>
        <w:rPr>
          <w:rFonts w:asciiTheme="majorHAnsi" w:eastAsiaTheme="majorEastAsia" w:hAnsiTheme="majorHAnsi" w:cstheme="majorBidi"/>
          <w:sz w:val="26"/>
          <w:szCs w:val="26"/>
          <w:lang w:val="en-US" w:eastAsia="en-US"/>
        </w:rPr>
      </w:pPr>
    </w:p>
    <w:p w14:paraId="335F69C3" w14:textId="77777777" w:rsidR="00F053CE" w:rsidRPr="002E2AFD" w:rsidRDefault="00F053CE" w:rsidP="00F053CE">
      <w:pPr>
        <w:pStyle w:val="Rubrik2"/>
      </w:pPr>
      <w:bookmarkStart w:id="73" w:name="_Toc241221880"/>
      <w:bookmarkStart w:id="74" w:name="_Toc274555988"/>
      <w:r w:rsidRPr="002E2AFD">
        <w:lastRenderedPageBreak/>
        <w:t>Outcome(s)</w:t>
      </w:r>
      <w:bookmarkEnd w:id="73"/>
      <w:bookmarkEnd w:id="74"/>
    </w:p>
    <w:p w14:paraId="335F69C4" w14:textId="77777777" w:rsidR="00E41C4A" w:rsidRPr="002E2AFD" w:rsidRDefault="00E41C4A" w:rsidP="00FA354D">
      <w:pPr>
        <w:rPr>
          <w:lang w:val="en-US"/>
        </w:rPr>
      </w:pPr>
      <w:r w:rsidRPr="002E2AFD">
        <w:rPr>
          <w:lang w:val="en-US"/>
        </w:rPr>
        <w:t xml:space="preserve">Initial DNS lookup </w:t>
      </w:r>
      <w:r w:rsidR="00B86EFC" w:rsidRPr="002E2AFD">
        <w:rPr>
          <w:lang w:val="en-US"/>
        </w:rPr>
        <w:t>MUST</w:t>
      </w:r>
      <w:r w:rsidR="007551D1" w:rsidRPr="002E2AFD">
        <w:rPr>
          <w:lang w:val="en-US"/>
        </w:rPr>
        <w:t xml:space="preserve"> </w:t>
      </w:r>
      <w:r w:rsidRPr="002E2AFD">
        <w:rPr>
          <w:lang w:val="en-US"/>
        </w:rPr>
        <w:t xml:space="preserve">return </w:t>
      </w:r>
      <w:r w:rsidR="001D007E">
        <w:rPr>
          <w:lang w:val="en-US"/>
        </w:rPr>
        <w:t>NXDOMAIN for</w:t>
      </w:r>
      <w:r w:rsidRPr="002E2AFD">
        <w:rPr>
          <w:lang w:val="en-US"/>
        </w:rPr>
        <w:t xml:space="preserve"> </w:t>
      </w:r>
      <w:r w:rsidRPr="002E2AFD">
        <w:rPr>
          <w:i/>
          <w:lang w:val="en-US" w:eastAsia="en-US"/>
        </w:rPr>
        <w:t>EppDomCreate01Name</w:t>
      </w:r>
      <w:r w:rsidRPr="002E2AFD">
        <w:rPr>
          <w:lang w:val="en-US" w:eastAsia="en-US"/>
        </w:rPr>
        <w:t>.</w:t>
      </w:r>
    </w:p>
    <w:p w14:paraId="335F69C5" w14:textId="77777777" w:rsidR="00B86EFC" w:rsidRPr="002E2AFD" w:rsidRDefault="00B86EFC" w:rsidP="00B86EFC">
      <w:pPr>
        <w:rPr>
          <w:lang w:val="en-US"/>
        </w:rPr>
      </w:pPr>
      <w:r w:rsidRPr="002E2AFD">
        <w:rPr>
          <w:lang w:val="en-US"/>
        </w:rPr>
        <w:t xml:space="preserve">Initial Whois lookup MUST NOT return any information about </w:t>
      </w:r>
      <w:r w:rsidRPr="002E2AFD">
        <w:rPr>
          <w:i/>
          <w:lang w:val="en-US" w:eastAsia="en-US"/>
        </w:rPr>
        <w:t>EppDomCreate01Name</w:t>
      </w:r>
      <w:r w:rsidRPr="002E2AFD">
        <w:rPr>
          <w:lang w:val="en-US" w:eastAsia="en-US"/>
        </w:rPr>
        <w:t>.</w:t>
      </w:r>
    </w:p>
    <w:p w14:paraId="335F69C6" w14:textId="77777777" w:rsidR="00FA354D" w:rsidRPr="002E2AFD" w:rsidRDefault="00FA354D" w:rsidP="00FA354D">
      <w:pPr>
        <w:rPr>
          <w:lang w:val="en-US"/>
        </w:rPr>
      </w:pPr>
      <w:r w:rsidRPr="002E2AFD">
        <w:rPr>
          <w:lang w:val="en-US"/>
        </w:rPr>
        <w:t xml:space="preserve">Login step </w:t>
      </w:r>
      <w:r w:rsidR="00B86EFC" w:rsidRPr="002E2AFD">
        <w:rPr>
          <w:lang w:val="en-US"/>
        </w:rPr>
        <w:t>MUST</w:t>
      </w:r>
      <w:r w:rsidRPr="002E2AFD">
        <w:rPr>
          <w:lang w:val="en-US"/>
        </w:rPr>
        <w:t xml:space="preserve"> complete with result code 1000</w:t>
      </w:r>
      <w:r w:rsidR="0032117C">
        <w:rPr>
          <w:lang w:val="en-US"/>
        </w:rPr>
        <w:t>.</w:t>
      </w:r>
    </w:p>
    <w:p w14:paraId="335F69C7" w14:textId="77777777" w:rsidR="00FA354D" w:rsidRPr="002E2AFD" w:rsidRDefault="00FA354D" w:rsidP="00FA354D">
      <w:pPr>
        <w:rPr>
          <w:lang w:val="en-US"/>
        </w:rPr>
      </w:pPr>
      <w:r w:rsidRPr="002E2AFD">
        <w:rPr>
          <w:lang w:val="en-US"/>
        </w:rPr>
        <w:t xml:space="preserve">Create step </w:t>
      </w:r>
      <w:r w:rsidR="00B86EFC" w:rsidRPr="002E2AFD">
        <w:rPr>
          <w:lang w:val="en-US"/>
        </w:rPr>
        <w:t>MUST</w:t>
      </w:r>
      <w:r w:rsidRPr="002E2AFD">
        <w:rPr>
          <w:lang w:val="en-US"/>
        </w:rPr>
        <w:t xml:space="preserve"> complete with result code 1000</w:t>
      </w:r>
      <w:r w:rsidR="00516815">
        <w:rPr>
          <w:lang w:val="en-US"/>
        </w:rPr>
        <w:t xml:space="preserve"> or 1001</w:t>
      </w:r>
      <w:r w:rsidR="0032117C">
        <w:rPr>
          <w:lang w:val="en-US"/>
        </w:rPr>
        <w:t>.</w:t>
      </w:r>
    </w:p>
    <w:p w14:paraId="335F69C8" w14:textId="77777777" w:rsidR="00FA354D" w:rsidRPr="002E2AFD" w:rsidRDefault="00FA354D" w:rsidP="00FA354D">
      <w:pPr>
        <w:rPr>
          <w:lang w:val="en-US"/>
        </w:rPr>
      </w:pPr>
      <w:r w:rsidRPr="002E2AFD">
        <w:rPr>
          <w:lang w:val="en-US"/>
        </w:rPr>
        <w:t xml:space="preserve">Logout step </w:t>
      </w:r>
      <w:r w:rsidR="00B86EFC" w:rsidRPr="002E2AFD">
        <w:rPr>
          <w:lang w:val="en-US"/>
        </w:rPr>
        <w:t>MUST</w:t>
      </w:r>
      <w:r w:rsidRPr="002E2AFD">
        <w:rPr>
          <w:lang w:val="en-US"/>
        </w:rPr>
        <w:t xml:space="preserve"> complete with result code 1500.</w:t>
      </w:r>
    </w:p>
    <w:p w14:paraId="335F69C9" w14:textId="77777777" w:rsidR="002005F7" w:rsidRPr="00BC55AF" w:rsidRDefault="00FA354D" w:rsidP="00FA354D">
      <w:pPr>
        <w:rPr>
          <w:i/>
          <w:lang w:val="en-US" w:eastAsia="en-US"/>
        </w:rPr>
      </w:pPr>
      <w:r w:rsidRPr="00BC55AF">
        <w:rPr>
          <w:i/>
          <w:lang w:val="en-US" w:eastAsia="en-US"/>
        </w:rPr>
        <w:t>EppDomCreate01Name</w:t>
      </w:r>
      <w:r w:rsidRPr="00BC55AF">
        <w:rPr>
          <w:lang w:val="en-US" w:eastAsia="en-US"/>
        </w:rPr>
        <w:t xml:space="preserve"> </w:t>
      </w:r>
      <w:r w:rsidR="00B86EFC" w:rsidRPr="00BC55AF">
        <w:rPr>
          <w:lang w:val="en-US" w:eastAsia="en-US"/>
        </w:rPr>
        <w:t>MUST</w:t>
      </w:r>
      <w:r w:rsidRPr="00BC55AF">
        <w:rPr>
          <w:lang w:val="en-US" w:eastAsia="en-US"/>
        </w:rPr>
        <w:t xml:space="preserve"> be visible in zone </w:t>
      </w:r>
      <w:r w:rsidR="00F35405" w:rsidRPr="00BC55AF">
        <w:rPr>
          <w:lang w:val="en-US" w:eastAsia="en-US"/>
        </w:rPr>
        <w:t xml:space="preserve">within </w:t>
      </w:r>
      <w:r w:rsidR="00E23727" w:rsidRPr="00BC55AF">
        <w:rPr>
          <w:lang w:val="en-US" w:eastAsia="en-US"/>
        </w:rPr>
        <w:t>24 hours</w:t>
      </w:r>
      <w:r w:rsidR="0032117C" w:rsidRPr="00BC55AF">
        <w:rPr>
          <w:lang w:val="en-US" w:eastAsia="en-US"/>
        </w:rPr>
        <w:t>.</w:t>
      </w:r>
      <w:r w:rsidR="00B86EFC" w:rsidRPr="00BC55AF">
        <w:rPr>
          <w:i/>
          <w:lang w:val="en-US" w:eastAsia="en-US"/>
        </w:rPr>
        <w:t xml:space="preserve"> </w:t>
      </w:r>
    </w:p>
    <w:p w14:paraId="335F69CA" w14:textId="77777777" w:rsidR="00FA354D" w:rsidRPr="002E2AFD" w:rsidRDefault="00B86EFC" w:rsidP="00FA354D">
      <w:pPr>
        <w:rPr>
          <w:lang w:val="en-US" w:eastAsia="en-US"/>
        </w:rPr>
      </w:pPr>
      <w:r w:rsidRPr="00BC55AF">
        <w:rPr>
          <w:i/>
          <w:lang w:val="en-US" w:eastAsia="en-US"/>
        </w:rPr>
        <w:t>EppDomCreate01Name</w:t>
      </w:r>
      <w:r w:rsidRPr="00BC55AF">
        <w:rPr>
          <w:lang w:val="en-US" w:eastAsia="en-US"/>
        </w:rPr>
        <w:t xml:space="preserve"> MUST be visible in Whois after </w:t>
      </w:r>
      <w:r w:rsidR="00F35405" w:rsidRPr="00BC55AF">
        <w:rPr>
          <w:lang w:val="en-US" w:eastAsia="en-US"/>
        </w:rPr>
        <w:t xml:space="preserve">within </w:t>
      </w:r>
      <w:r w:rsidR="00E23727" w:rsidRPr="00BC55AF">
        <w:rPr>
          <w:lang w:val="en-US" w:eastAsia="en-US"/>
        </w:rPr>
        <w:t>24 hours</w:t>
      </w:r>
      <w:r w:rsidR="0032117C" w:rsidRPr="00BC55AF">
        <w:rPr>
          <w:lang w:val="en-US" w:eastAsia="en-US"/>
        </w:rPr>
        <w:t>.</w:t>
      </w:r>
    </w:p>
    <w:p w14:paraId="335F69CB" w14:textId="77777777" w:rsidR="00F053CE" w:rsidRPr="002E2AFD" w:rsidRDefault="00F053CE" w:rsidP="00F053CE">
      <w:pPr>
        <w:pStyle w:val="Rubrik2"/>
      </w:pPr>
      <w:bookmarkStart w:id="75" w:name="_Toc241221881"/>
      <w:bookmarkStart w:id="76" w:name="_Toc274555989"/>
      <w:r w:rsidRPr="002E2AFD">
        <w:t>Environmental needs</w:t>
      </w:r>
      <w:bookmarkEnd w:id="75"/>
      <w:bookmarkEnd w:id="76"/>
    </w:p>
    <w:p w14:paraId="335F69CC" w14:textId="77777777" w:rsidR="007551D1" w:rsidRPr="002E2AFD" w:rsidRDefault="007551D1" w:rsidP="00FA354D">
      <w:pPr>
        <w:pStyle w:val="Liststycke"/>
        <w:numPr>
          <w:ilvl w:val="0"/>
          <w:numId w:val="16"/>
        </w:numPr>
        <w:rPr>
          <w:lang w:val="en-US" w:eastAsia="en-US"/>
        </w:rPr>
      </w:pPr>
      <w:r w:rsidRPr="002E2AFD">
        <w:rPr>
          <w:lang w:val="en-US" w:eastAsia="en-US"/>
        </w:rPr>
        <w:t>DNS test script</w:t>
      </w:r>
    </w:p>
    <w:p w14:paraId="335F69CD" w14:textId="77777777" w:rsidR="007551D1" w:rsidRPr="002E2AFD" w:rsidRDefault="007551D1" w:rsidP="00FA354D">
      <w:pPr>
        <w:pStyle w:val="Liststycke"/>
        <w:numPr>
          <w:ilvl w:val="0"/>
          <w:numId w:val="16"/>
        </w:numPr>
        <w:rPr>
          <w:lang w:val="en-US" w:eastAsia="en-US"/>
        </w:rPr>
      </w:pPr>
      <w:r w:rsidRPr="002E2AFD">
        <w:rPr>
          <w:lang w:val="en-US" w:eastAsia="en-US"/>
        </w:rPr>
        <w:t>Whois client software</w:t>
      </w:r>
    </w:p>
    <w:p w14:paraId="335F69CE" w14:textId="77777777" w:rsidR="00FA354D" w:rsidRPr="002E2AFD" w:rsidRDefault="00FA354D" w:rsidP="00FA354D">
      <w:pPr>
        <w:pStyle w:val="Liststycke"/>
        <w:numPr>
          <w:ilvl w:val="0"/>
          <w:numId w:val="16"/>
        </w:numPr>
        <w:rPr>
          <w:lang w:val="en-US" w:eastAsia="en-US"/>
        </w:rPr>
      </w:pPr>
      <w:r w:rsidRPr="002E2AFD">
        <w:rPr>
          <w:lang w:val="en-US" w:eastAsia="en-US"/>
        </w:rPr>
        <w:t>EPP test script</w:t>
      </w:r>
    </w:p>
    <w:p w14:paraId="335F69CF" w14:textId="77777777" w:rsidR="00FA354D" w:rsidRPr="00BC55AF" w:rsidRDefault="0032117C" w:rsidP="00FA354D">
      <w:pPr>
        <w:pStyle w:val="Liststycke"/>
        <w:numPr>
          <w:ilvl w:val="0"/>
          <w:numId w:val="16"/>
        </w:numPr>
        <w:rPr>
          <w:lang w:val="en-US" w:eastAsia="en-US"/>
        </w:rPr>
      </w:pPr>
      <w:r w:rsidRPr="00BC55AF">
        <w:rPr>
          <w:lang w:val="en-US" w:eastAsia="en-US"/>
        </w:rPr>
        <w:t>IPv4 c</w:t>
      </w:r>
      <w:r w:rsidR="00FA354D" w:rsidRPr="00BC55AF">
        <w:rPr>
          <w:lang w:val="en-US" w:eastAsia="en-US"/>
        </w:rPr>
        <w:t>onnectivity</w:t>
      </w:r>
    </w:p>
    <w:p w14:paraId="335F69D0" w14:textId="77777777" w:rsidR="007551D1" w:rsidRPr="00BC55AF" w:rsidRDefault="007551D1" w:rsidP="00FA354D">
      <w:pPr>
        <w:pStyle w:val="Liststycke"/>
        <w:numPr>
          <w:ilvl w:val="0"/>
          <w:numId w:val="16"/>
        </w:numPr>
        <w:rPr>
          <w:lang w:val="en-US" w:eastAsia="en-US"/>
        </w:rPr>
      </w:pPr>
      <w:r w:rsidRPr="00BC55AF">
        <w:rPr>
          <w:i/>
          <w:lang w:val="en-US" w:eastAsia="en-US"/>
        </w:rPr>
        <w:t>EppDomCreate01Name</w:t>
      </w:r>
      <w:r w:rsidRPr="00BC55AF">
        <w:rPr>
          <w:lang w:val="en-US" w:eastAsia="en-US"/>
        </w:rPr>
        <w:t xml:space="preserve"> </w:t>
      </w:r>
      <w:r w:rsidR="0032117C" w:rsidRPr="00BC55AF">
        <w:rPr>
          <w:lang w:val="en-US" w:eastAsia="en-US"/>
        </w:rPr>
        <w:t>MUST NOT exist in the DNS z</w:t>
      </w:r>
      <w:r w:rsidRPr="00BC55AF">
        <w:rPr>
          <w:lang w:val="en-US" w:eastAsia="en-US"/>
        </w:rPr>
        <w:t>one.</w:t>
      </w:r>
    </w:p>
    <w:p w14:paraId="335F69D1" w14:textId="77777777" w:rsidR="00FA354D" w:rsidRPr="00BC55AF" w:rsidRDefault="00FA354D" w:rsidP="00FA354D">
      <w:pPr>
        <w:pStyle w:val="Liststycke"/>
        <w:numPr>
          <w:ilvl w:val="0"/>
          <w:numId w:val="17"/>
        </w:numPr>
        <w:rPr>
          <w:lang w:val="en-US" w:eastAsia="en-US"/>
        </w:rPr>
      </w:pPr>
      <w:r w:rsidRPr="00BC55AF">
        <w:rPr>
          <w:i/>
          <w:lang w:val="en-US" w:eastAsia="en-US"/>
        </w:rPr>
        <w:t>EppDomCreate01Registrant</w:t>
      </w:r>
      <w:r w:rsidR="00163796" w:rsidRPr="00BC55AF">
        <w:rPr>
          <w:i/>
          <w:lang w:val="en-US" w:eastAsia="en-US"/>
        </w:rPr>
        <w:t>Id</w:t>
      </w:r>
      <w:r w:rsidR="00724F6D" w:rsidRPr="00BC55AF">
        <w:rPr>
          <w:lang w:val="en-US" w:eastAsia="en-US"/>
        </w:rPr>
        <w:t xml:space="preserve"> </w:t>
      </w:r>
      <w:r w:rsidR="001E501F" w:rsidRPr="00BC55AF">
        <w:rPr>
          <w:lang w:val="en-US" w:eastAsia="en-US"/>
        </w:rPr>
        <w:t xml:space="preserve">MUST </w:t>
      </w:r>
      <w:r w:rsidR="00724F6D" w:rsidRPr="00BC55AF">
        <w:rPr>
          <w:lang w:val="en-US" w:eastAsia="en-US"/>
        </w:rPr>
        <w:t>exist</w:t>
      </w:r>
      <w:r w:rsidRPr="00BC55AF">
        <w:rPr>
          <w:lang w:val="en-US" w:eastAsia="en-US"/>
        </w:rPr>
        <w:t xml:space="preserve"> in applicant contact database</w:t>
      </w:r>
    </w:p>
    <w:p w14:paraId="335F69D2" w14:textId="77777777" w:rsidR="00FA354D" w:rsidRPr="00BC55AF" w:rsidRDefault="00FA354D" w:rsidP="00FA354D">
      <w:pPr>
        <w:pStyle w:val="Liststycke"/>
        <w:numPr>
          <w:ilvl w:val="0"/>
          <w:numId w:val="17"/>
        </w:numPr>
        <w:rPr>
          <w:lang w:val="en-US" w:eastAsia="en-US"/>
        </w:rPr>
      </w:pPr>
      <w:r w:rsidRPr="00BC55AF">
        <w:rPr>
          <w:i/>
          <w:lang w:val="en-US" w:eastAsia="en-US"/>
        </w:rPr>
        <w:t>EppDomCreate01Ns01</w:t>
      </w:r>
      <w:r w:rsidR="0032117C" w:rsidRPr="00BC55AF">
        <w:rPr>
          <w:lang w:val="en-US" w:eastAsia="en-US"/>
        </w:rPr>
        <w:t xml:space="preserve"> </w:t>
      </w:r>
      <w:r w:rsidR="001E501F" w:rsidRPr="00BC55AF">
        <w:rPr>
          <w:lang w:val="en-US" w:eastAsia="en-US"/>
        </w:rPr>
        <w:t xml:space="preserve">MUST </w:t>
      </w:r>
      <w:r w:rsidR="0032117C" w:rsidRPr="00BC55AF">
        <w:rPr>
          <w:lang w:val="en-US" w:eastAsia="en-US"/>
        </w:rPr>
        <w:t>exist</w:t>
      </w:r>
      <w:r w:rsidRPr="00BC55AF">
        <w:rPr>
          <w:lang w:val="en-US" w:eastAsia="en-US"/>
        </w:rPr>
        <w:t xml:space="preserve"> in applicant host database, and be configured to serve domain </w:t>
      </w:r>
      <w:r w:rsidRPr="00BC55AF">
        <w:rPr>
          <w:i/>
          <w:lang w:val="en-US" w:eastAsia="en-US"/>
        </w:rPr>
        <w:t>EppDomCreate01Name</w:t>
      </w:r>
      <w:r w:rsidRPr="00BC55AF">
        <w:rPr>
          <w:lang w:val="en-US" w:eastAsia="en-US"/>
        </w:rPr>
        <w:t>.</w:t>
      </w:r>
    </w:p>
    <w:p w14:paraId="335F69D3" w14:textId="77777777" w:rsidR="00FA354D" w:rsidRPr="002E2AFD" w:rsidRDefault="00FA354D" w:rsidP="00FA354D">
      <w:pPr>
        <w:pStyle w:val="Liststycke"/>
        <w:numPr>
          <w:ilvl w:val="0"/>
          <w:numId w:val="17"/>
        </w:numPr>
        <w:rPr>
          <w:lang w:val="en-US" w:eastAsia="en-US"/>
        </w:rPr>
      </w:pPr>
      <w:r w:rsidRPr="00BC55AF">
        <w:rPr>
          <w:i/>
          <w:lang w:val="en-US" w:eastAsia="en-US"/>
        </w:rPr>
        <w:t>EppDomCreate01Ns02</w:t>
      </w:r>
      <w:r w:rsidR="00724F6D" w:rsidRPr="00BC55AF">
        <w:rPr>
          <w:lang w:val="en-US" w:eastAsia="en-US"/>
        </w:rPr>
        <w:t xml:space="preserve"> </w:t>
      </w:r>
      <w:r w:rsidR="001E501F" w:rsidRPr="00BC55AF">
        <w:rPr>
          <w:lang w:val="en-US" w:eastAsia="en-US"/>
        </w:rPr>
        <w:t xml:space="preserve">MUST </w:t>
      </w:r>
      <w:r w:rsidR="00724F6D" w:rsidRPr="00BC55AF">
        <w:rPr>
          <w:lang w:val="en-US" w:eastAsia="en-US"/>
        </w:rPr>
        <w:t>exist</w:t>
      </w:r>
      <w:r w:rsidRPr="00BC55AF">
        <w:rPr>
          <w:lang w:val="en-US" w:eastAsia="en-US"/>
        </w:rPr>
        <w:t xml:space="preserve"> in applicant</w:t>
      </w:r>
      <w:r w:rsidRPr="002E2AFD">
        <w:rPr>
          <w:lang w:val="en-US" w:eastAsia="en-US"/>
        </w:rPr>
        <w:t xml:space="preserve"> host database, and be configured to serve domain </w:t>
      </w:r>
      <w:r w:rsidRPr="002E2AFD">
        <w:rPr>
          <w:i/>
          <w:lang w:val="en-US" w:eastAsia="en-US"/>
        </w:rPr>
        <w:t>EppDomCreate01Name</w:t>
      </w:r>
      <w:r w:rsidRPr="002E2AFD">
        <w:rPr>
          <w:lang w:val="en-US" w:eastAsia="en-US"/>
        </w:rPr>
        <w:t>.</w:t>
      </w:r>
    </w:p>
    <w:p w14:paraId="335F69D4" w14:textId="77777777" w:rsidR="00F053CE" w:rsidRPr="002E2AFD" w:rsidRDefault="00F053CE" w:rsidP="00F053CE">
      <w:pPr>
        <w:pStyle w:val="Rubrik2"/>
      </w:pPr>
      <w:bookmarkStart w:id="77" w:name="_Toc241221882"/>
      <w:bookmarkStart w:id="78" w:name="_Toc274555990"/>
      <w:r w:rsidRPr="002E2AFD">
        <w:t>Special procedural requirements</w:t>
      </w:r>
      <w:bookmarkEnd w:id="77"/>
      <w:bookmarkEnd w:id="78"/>
    </w:p>
    <w:p w14:paraId="335F69D5" w14:textId="77777777" w:rsidR="007551D1" w:rsidRPr="002E2AFD" w:rsidRDefault="007551D1" w:rsidP="007551D1">
      <w:pPr>
        <w:rPr>
          <w:lang w:val="en-US" w:eastAsia="en-US"/>
        </w:rPr>
      </w:pPr>
      <w:r w:rsidRPr="002E2AFD">
        <w:rPr>
          <w:lang w:val="en-US" w:eastAsia="en-US"/>
        </w:rPr>
        <w:t>Abort the test if any Whois query takes longer than 10 seconds.</w:t>
      </w:r>
    </w:p>
    <w:p w14:paraId="335F69D6" w14:textId="77777777" w:rsidR="00FA354D" w:rsidRPr="002E2AFD" w:rsidRDefault="00FA354D" w:rsidP="00FA354D">
      <w:pPr>
        <w:rPr>
          <w:lang w:val="en-US" w:eastAsia="en-US"/>
        </w:rPr>
      </w:pPr>
      <w:r w:rsidRPr="002E2AFD">
        <w:rPr>
          <w:lang w:val="en-US" w:eastAsia="en-US"/>
        </w:rPr>
        <w:t>Abort the test if any EPP operation takes longer than 30 seconds.</w:t>
      </w:r>
    </w:p>
    <w:p w14:paraId="335F69D7" w14:textId="77777777" w:rsidR="00F053CE" w:rsidRPr="002E2AFD" w:rsidRDefault="00F053CE" w:rsidP="00F053CE">
      <w:pPr>
        <w:pStyle w:val="Rubrik2"/>
      </w:pPr>
      <w:bookmarkStart w:id="79" w:name="_Toc241221883"/>
      <w:bookmarkStart w:id="80" w:name="_Toc274555991"/>
      <w:r w:rsidRPr="002E2AFD">
        <w:t>Intercase dependencies</w:t>
      </w:r>
      <w:bookmarkEnd w:id="79"/>
      <w:bookmarkEnd w:id="80"/>
    </w:p>
    <w:p w14:paraId="335F69D8" w14:textId="77777777" w:rsidR="00FA354D" w:rsidRPr="002E2AFD" w:rsidRDefault="00FA354D" w:rsidP="00FA354D">
      <w:pPr>
        <w:rPr>
          <w:lang w:val="en-US"/>
        </w:rPr>
      </w:pPr>
      <w:r w:rsidRPr="002E2AFD">
        <w:rPr>
          <w:lang w:val="en-US"/>
        </w:rPr>
        <w:t>This test has no intercase dependencies.</w:t>
      </w:r>
    </w:p>
    <w:p w14:paraId="335F69D9" w14:textId="77777777" w:rsidR="00F053CE" w:rsidRPr="002E2AFD" w:rsidRDefault="00F053CE" w:rsidP="00F053CE">
      <w:pPr>
        <w:pStyle w:val="Rubrik2"/>
      </w:pPr>
      <w:bookmarkStart w:id="81" w:name="_Toc241221884"/>
      <w:bookmarkStart w:id="82" w:name="_Toc274555992"/>
      <w:r w:rsidRPr="002E2AFD">
        <w:t>Ordered description of steps to be taken to execute the test case</w:t>
      </w:r>
      <w:bookmarkEnd w:id="81"/>
      <w:bookmarkEnd w:id="82"/>
    </w:p>
    <w:p w14:paraId="335F69DA" w14:textId="77777777" w:rsidR="007551D1" w:rsidRPr="0032117C" w:rsidRDefault="00806642" w:rsidP="0032117C">
      <w:pPr>
        <w:pStyle w:val="Liststycke"/>
        <w:numPr>
          <w:ilvl w:val="0"/>
          <w:numId w:val="26"/>
        </w:numPr>
        <w:rPr>
          <w:lang w:val="en-US" w:eastAsia="en-US"/>
        </w:rPr>
      </w:pPr>
      <w:r>
        <w:rPr>
          <w:lang w:val="en-US" w:eastAsia="en-US"/>
        </w:rPr>
        <w:t>Verify</w:t>
      </w:r>
      <w:r w:rsidR="0032117C" w:rsidRPr="0032117C">
        <w:rPr>
          <w:lang w:val="en-US" w:eastAsia="en-US"/>
        </w:rPr>
        <w:t xml:space="preserve"> that the domain is not present in Whois:</w:t>
      </w:r>
    </w:p>
    <w:p w14:paraId="335F69DB" w14:textId="77777777" w:rsidR="0032117C" w:rsidRDefault="007551D1" w:rsidP="0032117C">
      <w:pPr>
        <w:pStyle w:val="Liststycke"/>
        <w:numPr>
          <w:ilvl w:val="1"/>
          <w:numId w:val="26"/>
        </w:numPr>
        <w:rPr>
          <w:lang w:val="en-US" w:eastAsia="en-US"/>
        </w:rPr>
      </w:pPr>
      <w:r w:rsidRPr="0032117C">
        <w:rPr>
          <w:lang w:val="en-US" w:eastAsia="en-US"/>
        </w:rPr>
        <w:t>Start a terminal.</w:t>
      </w:r>
    </w:p>
    <w:p w14:paraId="335F69DC" w14:textId="77777777" w:rsidR="0032117C" w:rsidRPr="0032117C" w:rsidRDefault="007551D1" w:rsidP="0032117C">
      <w:pPr>
        <w:pStyle w:val="Liststycke"/>
        <w:numPr>
          <w:ilvl w:val="1"/>
          <w:numId w:val="26"/>
        </w:numPr>
        <w:rPr>
          <w:lang w:val="en-US" w:eastAsia="en-US"/>
        </w:rPr>
      </w:pPr>
      <w:r w:rsidRPr="0032117C">
        <w:rPr>
          <w:lang w:val="en-US" w:eastAsia="en-US"/>
        </w:rPr>
        <w:t>Query the Whois service using the c</w:t>
      </w:r>
      <w:r w:rsidR="00806642">
        <w:rPr>
          <w:lang w:val="en-US" w:eastAsia="en-US"/>
        </w:rPr>
        <w:t>lient software:</w:t>
      </w:r>
      <w:r w:rsidRPr="0032117C">
        <w:rPr>
          <w:lang w:val="en-US" w:eastAsia="en-US"/>
        </w:rPr>
        <w:br/>
        <w:t xml:space="preserve">whois -h </w:t>
      </w:r>
      <w:r w:rsidRPr="0032117C">
        <w:rPr>
          <w:i/>
          <w:lang w:val="en-US" w:eastAsia="en-US"/>
        </w:rPr>
        <w:t>WhoisIPv4Port43</w:t>
      </w:r>
      <w:r w:rsidRPr="0032117C">
        <w:rPr>
          <w:lang w:val="en-US" w:eastAsia="en-US"/>
        </w:rPr>
        <w:t xml:space="preserve"> </w:t>
      </w:r>
      <w:r w:rsidRPr="0032117C">
        <w:rPr>
          <w:i/>
          <w:lang w:val="en-US" w:eastAsia="en-US"/>
        </w:rPr>
        <w:t>EppDomCreate01Name</w:t>
      </w:r>
    </w:p>
    <w:p w14:paraId="335F69DD" w14:textId="77777777" w:rsidR="0032117C" w:rsidRPr="00BC55AF" w:rsidRDefault="007551D1" w:rsidP="00FA354D">
      <w:pPr>
        <w:pStyle w:val="Liststycke"/>
        <w:numPr>
          <w:ilvl w:val="1"/>
          <w:numId w:val="26"/>
        </w:numPr>
        <w:rPr>
          <w:lang w:val="en-US" w:eastAsia="en-US"/>
        </w:rPr>
      </w:pPr>
      <w:r w:rsidRPr="0032117C">
        <w:rPr>
          <w:lang w:val="en-US" w:eastAsia="en-US"/>
        </w:rPr>
        <w:t xml:space="preserve">The domain </w:t>
      </w:r>
      <w:r w:rsidRPr="00BC55AF">
        <w:rPr>
          <w:lang w:val="en-US" w:eastAsia="en-US"/>
        </w:rPr>
        <w:t>name MUST NOT be present in the response.</w:t>
      </w:r>
    </w:p>
    <w:p w14:paraId="335F69DE" w14:textId="77777777" w:rsidR="0032117C" w:rsidRPr="00BC55AF" w:rsidRDefault="003C4FE0" w:rsidP="00FA354D">
      <w:pPr>
        <w:pStyle w:val="Liststycke"/>
        <w:numPr>
          <w:ilvl w:val="0"/>
          <w:numId w:val="26"/>
        </w:numPr>
        <w:rPr>
          <w:lang w:val="en-US" w:eastAsia="en-US"/>
        </w:rPr>
      </w:pPr>
      <w:r w:rsidRPr="00BC55AF">
        <w:rPr>
          <w:lang w:val="en-US" w:eastAsia="en-US"/>
        </w:rPr>
        <w:t>Perform</w:t>
      </w:r>
      <w:r w:rsidR="007551D1" w:rsidRPr="00BC55AF">
        <w:rPr>
          <w:lang w:val="en-US" w:eastAsia="en-US"/>
        </w:rPr>
        <w:t xml:space="preserve"> a DNS lookup for</w:t>
      </w:r>
      <w:r w:rsidR="00806642" w:rsidRPr="00BC55AF">
        <w:rPr>
          <w:lang w:val="en-US" w:eastAsia="en-US"/>
        </w:rPr>
        <w:t xml:space="preserve"> the domain name</w:t>
      </w:r>
      <w:r w:rsidR="007551D1" w:rsidRPr="00BC55AF">
        <w:rPr>
          <w:lang w:val="en-US" w:eastAsia="en-US"/>
        </w:rPr>
        <w:t xml:space="preserve"> </w:t>
      </w:r>
      <w:r w:rsidR="007551D1" w:rsidRPr="00BC55AF">
        <w:rPr>
          <w:i/>
          <w:lang w:val="en-US" w:eastAsia="en-US"/>
        </w:rPr>
        <w:t>EppDomCreate01Name</w:t>
      </w:r>
      <w:r w:rsidRPr="00BC55AF">
        <w:rPr>
          <w:lang w:val="en-US" w:eastAsia="en-US"/>
        </w:rPr>
        <w:t>.</w:t>
      </w:r>
      <w:r w:rsidRPr="00BC55AF">
        <w:rPr>
          <w:lang w:val="en-US" w:eastAsia="en-US"/>
        </w:rPr>
        <w:br/>
      </w:r>
      <w:r w:rsidR="001D007E" w:rsidRPr="00BC55AF">
        <w:rPr>
          <w:lang w:val="en-US" w:eastAsia="en-US"/>
        </w:rPr>
        <w:t>The result MUST be NXDOMAIN.</w:t>
      </w:r>
    </w:p>
    <w:p w14:paraId="335F69DF" w14:textId="77777777" w:rsidR="0032117C" w:rsidRPr="00BC55AF" w:rsidRDefault="003C4FE0" w:rsidP="00FA354D">
      <w:pPr>
        <w:pStyle w:val="Liststycke"/>
        <w:numPr>
          <w:ilvl w:val="0"/>
          <w:numId w:val="26"/>
        </w:numPr>
        <w:rPr>
          <w:lang w:val="en-US" w:eastAsia="en-US"/>
        </w:rPr>
      </w:pPr>
      <w:r w:rsidRPr="00BC55AF">
        <w:rPr>
          <w:lang w:val="en-US" w:eastAsia="en-US"/>
        </w:rPr>
        <w:t>Perform</w:t>
      </w:r>
      <w:r w:rsidR="00FA354D" w:rsidRPr="00BC55AF">
        <w:rPr>
          <w:lang w:val="en-US" w:eastAsia="en-US"/>
        </w:rPr>
        <w:t xml:space="preserve"> the same login as the login step in </w:t>
      </w:r>
      <w:r w:rsidR="00F3076E" w:rsidRPr="00BC55AF">
        <w:rPr>
          <w:lang w:val="en-US" w:eastAsia="en-US"/>
        </w:rPr>
        <w:t>2.8</w:t>
      </w:r>
      <w:r w:rsidR="00FA354D" w:rsidRPr="00BC55AF">
        <w:rPr>
          <w:lang w:val="en-US" w:eastAsia="en-US"/>
        </w:rPr>
        <w:t>.</w:t>
      </w:r>
      <w:r w:rsidR="000C0846" w:rsidRPr="00BC55AF">
        <w:rPr>
          <w:lang w:val="en-US" w:eastAsia="en-US"/>
        </w:rPr>
        <w:br/>
      </w:r>
      <w:r w:rsidR="00E54A6B" w:rsidRPr="00BC55AF">
        <w:rPr>
          <w:lang w:val="en-US"/>
        </w:rPr>
        <w:t>The login command MUST complete with result code 1000.</w:t>
      </w:r>
    </w:p>
    <w:p w14:paraId="335F69E0" w14:textId="77777777" w:rsidR="0032117C" w:rsidRPr="00BC55AF" w:rsidRDefault="00FA354D" w:rsidP="00FA354D">
      <w:pPr>
        <w:pStyle w:val="Liststycke"/>
        <w:numPr>
          <w:ilvl w:val="0"/>
          <w:numId w:val="26"/>
        </w:numPr>
        <w:rPr>
          <w:lang w:val="en-US" w:eastAsia="en-US"/>
        </w:rPr>
      </w:pPr>
      <w:r w:rsidRPr="00BC55AF">
        <w:rPr>
          <w:lang w:val="en-US" w:eastAsia="en-US"/>
        </w:rPr>
        <w:t xml:space="preserve">Create a domain create command with </w:t>
      </w:r>
      <w:r w:rsidRPr="00BC55AF">
        <w:rPr>
          <w:i/>
          <w:lang w:val="en-US" w:eastAsia="en-US"/>
        </w:rPr>
        <w:t>EppDomCreate01Name</w:t>
      </w:r>
      <w:r w:rsidRPr="00BC55AF">
        <w:rPr>
          <w:lang w:val="en-US" w:eastAsia="en-US"/>
        </w:rPr>
        <w:t>.</w:t>
      </w:r>
    </w:p>
    <w:p w14:paraId="335F69E1" w14:textId="77777777" w:rsidR="0032117C" w:rsidRPr="00BC55AF" w:rsidRDefault="00FA354D" w:rsidP="0032117C">
      <w:pPr>
        <w:pStyle w:val="Liststycke"/>
        <w:numPr>
          <w:ilvl w:val="1"/>
          <w:numId w:val="26"/>
        </w:numPr>
        <w:rPr>
          <w:lang w:val="en-US" w:eastAsia="en-US"/>
        </w:rPr>
      </w:pPr>
      <w:r w:rsidRPr="00BC55AF">
        <w:rPr>
          <w:lang w:val="en-US" w:eastAsia="en-US"/>
        </w:rPr>
        <w:t xml:space="preserve">Use </w:t>
      </w:r>
      <w:r w:rsidR="00EC1DCB" w:rsidRPr="00BC55AF">
        <w:rPr>
          <w:lang w:val="en-US" w:eastAsia="en-US"/>
        </w:rPr>
        <w:t>p</w:t>
      </w:r>
      <w:r w:rsidRPr="00BC55AF">
        <w:rPr>
          <w:lang w:val="en-US" w:eastAsia="en-US"/>
        </w:rPr>
        <w:t xml:space="preserve">eriod name from </w:t>
      </w:r>
      <w:r w:rsidRPr="00BC55AF">
        <w:rPr>
          <w:i/>
          <w:lang w:val="en-US" w:eastAsia="en-US"/>
        </w:rPr>
        <w:t>EppDomCreate01Period</w:t>
      </w:r>
      <w:r w:rsidRPr="00BC55AF">
        <w:rPr>
          <w:lang w:val="en-US" w:eastAsia="en-US"/>
        </w:rPr>
        <w:t xml:space="preserve"> and period value from </w:t>
      </w:r>
      <w:r w:rsidRPr="00BC55AF">
        <w:rPr>
          <w:i/>
          <w:lang w:val="en-US" w:eastAsia="en-US"/>
        </w:rPr>
        <w:t>EppDomCreate01PeriodValue</w:t>
      </w:r>
      <w:r w:rsidRPr="00BC55AF">
        <w:rPr>
          <w:lang w:val="en-US" w:eastAsia="en-US"/>
        </w:rPr>
        <w:t>.</w:t>
      </w:r>
    </w:p>
    <w:p w14:paraId="335F69E2" w14:textId="77777777" w:rsidR="0032117C" w:rsidRPr="00BC55AF" w:rsidRDefault="00FA354D" w:rsidP="0032117C">
      <w:pPr>
        <w:pStyle w:val="Liststycke"/>
        <w:numPr>
          <w:ilvl w:val="1"/>
          <w:numId w:val="26"/>
        </w:numPr>
        <w:rPr>
          <w:lang w:val="en-US" w:eastAsia="en-US"/>
        </w:rPr>
      </w:pPr>
      <w:r w:rsidRPr="00BC55AF">
        <w:rPr>
          <w:lang w:val="en-US" w:eastAsia="en-US"/>
        </w:rPr>
        <w:t>Use name</w:t>
      </w:r>
      <w:r w:rsidR="0032117C" w:rsidRPr="00BC55AF">
        <w:rPr>
          <w:lang w:val="en-US" w:eastAsia="en-US"/>
        </w:rPr>
        <w:t xml:space="preserve"> </w:t>
      </w:r>
      <w:r w:rsidRPr="00BC55AF">
        <w:rPr>
          <w:lang w:val="en-US" w:eastAsia="en-US"/>
        </w:rPr>
        <w:t xml:space="preserve">server 1 from </w:t>
      </w:r>
      <w:r w:rsidRPr="00BC55AF">
        <w:rPr>
          <w:i/>
          <w:lang w:val="en-US" w:eastAsia="en-US"/>
        </w:rPr>
        <w:t>EppDomCreate01Ns01</w:t>
      </w:r>
      <w:r w:rsidRPr="00BC55AF">
        <w:rPr>
          <w:lang w:val="en-US" w:eastAsia="en-US"/>
        </w:rPr>
        <w:t xml:space="preserve"> and name</w:t>
      </w:r>
      <w:r w:rsidR="0032117C" w:rsidRPr="00BC55AF">
        <w:rPr>
          <w:lang w:val="en-US" w:eastAsia="en-US"/>
        </w:rPr>
        <w:t xml:space="preserve"> </w:t>
      </w:r>
      <w:r w:rsidRPr="00BC55AF">
        <w:rPr>
          <w:lang w:val="en-US" w:eastAsia="en-US"/>
        </w:rPr>
        <w:t xml:space="preserve">server 2 from </w:t>
      </w:r>
      <w:r w:rsidRPr="00BC55AF">
        <w:rPr>
          <w:i/>
          <w:lang w:val="en-US" w:eastAsia="en-US"/>
        </w:rPr>
        <w:t>EppDomCreate01Ns02</w:t>
      </w:r>
      <w:r w:rsidRPr="00BC55AF">
        <w:rPr>
          <w:lang w:val="en-US" w:eastAsia="en-US"/>
        </w:rPr>
        <w:t>.</w:t>
      </w:r>
    </w:p>
    <w:p w14:paraId="335F69E3" w14:textId="77777777" w:rsidR="0032117C" w:rsidRPr="00BC55AF" w:rsidRDefault="00FA354D" w:rsidP="0032117C">
      <w:pPr>
        <w:pStyle w:val="Liststycke"/>
        <w:numPr>
          <w:ilvl w:val="1"/>
          <w:numId w:val="26"/>
        </w:numPr>
        <w:rPr>
          <w:lang w:val="en-US" w:eastAsia="en-US"/>
        </w:rPr>
      </w:pPr>
      <w:r w:rsidRPr="00BC55AF">
        <w:rPr>
          <w:lang w:val="en-US" w:eastAsia="en-US"/>
        </w:rPr>
        <w:t>If domain</w:t>
      </w:r>
      <w:r w:rsidR="0032117C" w:rsidRPr="00BC55AF">
        <w:rPr>
          <w:lang w:val="en-US" w:eastAsia="en-US"/>
        </w:rPr>
        <w:t xml:space="preserve"> create requires extra extensio</w:t>
      </w:r>
      <w:r w:rsidRPr="00BC55AF">
        <w:rPr>
          <w:lang w:val="en-US" w:eastAsia="en-US"/>
        </w:rPr>
        <w:t>n</w:t>
      </w:r>
      <w:r w:rsidR="0032117C" w:rsidRPr="00BC55AF">
        <w:rPr>
          <w:lang w:val="en-US" w:eastAsia="en-US"/>
        </w:rPr>
        <w:t>s and values, create an extensio</w:t>
      </w:r>
      <w:r w:rsidRPr="00BC55AF">
        <w:rPr>
          <w:lang w:val="en-US" w:eastAsia="en-US"/>
        </w:rPr>
        <w:t xml:space="preserve">n part from </w:t>
      </w:r>
      <w:r w:rsidRPr="00BC55AF">
        <w:rPr>
          <w:i/>
          <w:lang w:val="en-US" w:eastAsia="en-US"/>
        </w:rPr>
        <w:t>Epp</w:t>
      </w:r>
      <w:r w:rsidR="00454D18" w:rsidRPr="00BC55AF">
        <w:rPr>
          <w:i/>
          <w:lang w:val="en-US" w:eastAsia="en-US"/>
        </w:rPr>
        <w:t>DomCreate01</w:t>
      </w:r>
      <w:r w:rsidRPr="00BC55AF">
        <w:rPr>
          <w:i/>
          <w:lang w:val="en-US" w:eastAsia="en-US"/>
        </w:rPr>
        <w:t>Ext01Uri</w:t>
      </w:r>
      <w:r w:rsidRPr="00BC55AF">
        <w:rPr>
          <w:lang w:val="en-US" w:eastAsia="en-US"/>
        </w:rPr>
        <w:t xml:space="preserve"> and fill in field name from </w:t>
      </w:r>
      <w:r w:rsidRPr="00BC55AF">
        <w:rPr>
          <w:i/>
          <w:lang w:val="en-US" w:eastAsia="en-US"/>
        </w:rPr>
        <w:t>EppDomCreateExt01Field01</w:t>
      </w:r>
      <w:r w:rsidRPr="00BC55AF">
        <w:rPr>
          <w:lang w:val="en-US" w:eastAsia="en-US"/>
        </w:rPr>
        <w:t xml:space="preserve"> and values from </w:t>
      </w:r>
      <w:r w:rsidRPr="00BC55AF">
        <w:rPr>
          <w:i/>
          <w:lang w:val="en-US" w:eastAsia="en-US"/>
        </w:rPr>
        <w:t>EppDomCreateExt01Value01</w:t>
      </w:r>
      <w:r w:rsidRPr="00BC55AF">
        <w:rPr>
          <w:lang w:val="en-US" w:eastAsia="en-US"/>
        </w:rPr>
        <w:t>.</w:t>
      </w:r>
    </w:p>
    <w:p w14:paraId="335F69E4" w14:textId="77777777" w:rsidR="008F750F" w:rsidRPr="00BC55AF" w:rsidRDefault="008F750F" w:rsidP="008F750F">
      <w:pPr>
        <w:ind w:firstLine="720"/>
        <w:rPr>
          <w:lang w:val="en-US" w:eastAsia="en-US"/>
        </w:rPr>
      </w:pPr>
      <w:r w:rsidRPr="00BC55AF">
        <w:rPr>
          <w:lang w:val="en-US"/>
        </w:rPr>
        <w:lastRenderedPageBreak/>
        <w:t>The domain create command MUST complete with result code 1000 or 1001.</w:t>
      </w:r>
    </w:p>
    <w:p w14:paraId="335F69E5" w14:textId="77777777" w:rsidR="0032117C" w:rsidRPr="00BC55AF" w:rsidRDefault="00FA354D" w:rsidP="00FA354D">
      <w:pPr>
        <w:pStyle w:val="Liststycke"/>
        <w:numPr>
          <w:ilvl w:val="0"/>
          <w:numId w:val="26"/>
        </w:numPr>
        <w:rPr>
          <w:lang w:val="en-US" w:eastAsia="en-US"/>
        </w:rPr>
      </w:pPr>
      <w:r w:rsidRPr="00BC55AF">
        <w:rPr>
          <w:lang w:val="en-US" w:eastAsia="en-US"/>
        </w:rPr>
        <w:t xml:space="preserve">Create </w:t>
      </w:r>
      <w:r w:rsidR="00D84D74" w:rsidRPr="00BC55AF">
        <w:rPr>
          <w:lang w:val="en-US" w:eastAsia="en-US"/>
        </w:rPr>
        <w:t xml:space="preserve">a </w:t>
      </w:r>
      <w:r w:rsidRPr="00BC55AF">
        <w:rPr>
          <w:lang w:val="en-US" w:eastAsia="en-US"/>
        </w:rPr>
        <w:t>logout command.</w:t>
      </w:r>
      <w:r w:rsidR="000C0846" w:rsidRPr="00BC55AF">
        <w:rPr>
          <w:lang w:val="en-US" w:eastAsia="en-US"/>
        </w:rPr>
        <w:br/>
      </w:r>
      <w:r w:rsidR="00E54A6B" w:rsidRPr="00BC55AF">
        <w:rPr>
          <w:lang w:val="en-US"/>
        </w:rPr>
        <w:t>The logout command MUST complete with result code 1500.</w:t>
      </w:r>
    </w:p>
    <w:p w14:paraId="335F69E6" w14:textId="77777777" w:rsidR="0032117C" w:rsidRPr="00BC55AF" w:rsidRDefault="008C74B2" w:rsidP="00FA354D">
      <w:pPr>
        <w:pStyle w:val="Liststycke"/>
        <w:numPr>
          <w:ilvl w:val="0"/>
          <w:numId w:val="26"/>
        </w:numPr>
        <w:rPr>
          <w:lang w:val="en-US" w:eastAsia="en-US"/>
        </w:rPr>
      </w:pPr>
      <w:r w:rsidRPr="00BC55AF">
        <w:rPr>
          <w:lang w:val="en-US"/>
        </w:rPr>
        <w:t>Verify that</w:t>
      </w:r>
      <w:r w:rsidR="00FA354D" w:rsidRPr="00BC55AF">
        <w:rPr>
          <w:lang w:val="en-US"/>
        </w:rPr>
        <w:t xml:space="preserve"> the </w:t>
      </w:r>
      <w:r w:rsidR="00FA354D" w:rsidRPr="00BC55AF">
        <w:rPr>
          <w:i/>
          <w:lang w:val="en-US" w:eastAsia="en-US"/>
        </w:rPr>
        <w:t>E</w:t>
      </w:r>
      <w:r w:rsidR="00DC1387" w:rsidRPr="00BC55AF">
        <w:rPr>
          <w:i/>
          <w:lang w:val="en-US" w:eastAsia="en-US"/>
        </w:rPr>
        <w:t>PP</w:t>
      </w:r>
      <w:r w:rsidR="00FA354D" w:rsidRPr="00BC55AF">
        <w:rPr>
          <w:i/>
          <w:lang w:val="en-US" w:eastAsia="en-US"/>
        </w:rPr>
        <w:t>DomCreate01Name</w:t>
      </w:r>
      <w:r w:rsidR="00FA354D" w:rsidRPr="00BC55AF">
        <w:rPr>
          <w:lang w:val="en-US" w:eastAsia="en-US"/>
        </w:rPr>
        <w:t xml:space="preserve"> domain</w:t>
      </w:r>
      <w:r w:rsidR="007551D1" w:rsidRPr="00BC55AF">
        <w:rPr>
          <w:lang w:val="en-US" w:eastAsia="en-US"/>
        </w:rPr>
        <w:t xml:space="preserve"> is </w:t>
      </w:r>
      <w:r w:rsidR="0032117C" w:rsidRPr="00BC55AF">
        <w:rPr>
          <w:lang w:val="en-US" w:eastAsia="en-US"/>
        </w:rPr>
        <w:t>visible</w:t>
      </w:r>
      <w:r w:rsidR="007551D1" w:rsidRPr="00BC55AF">
        <w:rPr>
          <w:lang w:val="en-US" w:eastAsia="en-US"/>
        </w:rPr>
        <w:t xml:space="preserve"> in</w:t>
      </w:r>
      <w:r w:rsidR="0032117C" w:rsidRPr="00BC55AF">
        <w:rPr>
          <w:lang w:val="en-US" w:eastAsia="en-US"/>
        </w:rPr>
        <w:t xml:space="preserve"> the</w:t>
      </w:r>
      <w:r w:rsidR="007551D1" w:rsidRPr="00BC55AF">
        <w:rPr>
          <w:lang w:val="en-US" w:eastAsia="en-US"/>
        </w:rPr>
        <w:t xml:space="preserve"> zone </w:t>
      </w:r>
      <w:r w:rsidR="00FA354D" w:rsidRPr="00BC55AF">
        <w:rPr>
          <w:lang w:val="en-US" w:eastAsia="en-US"/>
        </w:rPr>
        <w:t xml:space="preserve">within </w:t>
      </w:r>
      <w:r w:rsidR="00E23727" w:rsidRPr="00BC55AF">
        <w:rPr>
          <w:lang w:val="en-US" w:eastAsia="en-US"/>
        </w:rPr>
        <w:t>24 hours</w:t>
      </w:r>
      <w:r w:rsidR="00FA354D" w:rsidRPr="00BC55AF">
        <w:rPr>
          <w:lang w:val="en-US" w:eastAsia="en-US"/>
        </w:rPr>
        <w:t>.</w:t>
      </w:r>
    </w:p>
    <w:p w14:paraId="335F69E7" w14:textId="77777777" w:rsidR="00F053CE" w:rsidRPr="00BC55AF" w:rsidRDefault="008C74B2" w:rsidP="00F053CE">
      <w:pPr>
        <w:pStyle w:val="Liststycke"/>
        <w:numPr>
          <w:ilvl w:val="0"/>
          <w:numId w:val="26"/>
        </w:numPr>
        <w:rPr>
          <w:lang w:val="en-US" w:eastAsia="en-US"/>
        </w:rPr>
      </w:pPr>
      <w:r w:rsidRPr="00BC55AF">
        <w:rPr>
          <w:lang w:val="en-US" w:eastAsia="en-US"/>
        </w:rPr>
        <w:t>Verify that</w:t>
      </w:r>
      <w:r w:rsidR="00DC1387" w:rsidRPr="00BC55AF">
        <w:rPr>
          <w:lang w:val="en-US" w:eastAsia="en-US"/>
        </w:rPr>
        <w:t xml:space="preserve"> the </w:t>
      </w:r>
      <w:r w:rsidR="00DC1387" w:rsidRPr="00BC55AF">
        <w:rPr>
          <w:i/>
          <w:lang w:val="en-US" w:eastAsia="en-US"/>
        </w:rPr>
        <w:t>EPPDomCreate01Name</w:t>
      </w:r>
      <w:r w:rsidR="00DC1387" w:rsidRPr="00BC55AF">
        <w:rPr>
          <w:lang w:val="en-US" w:eastAsia="en-US"/>
        </w:rPr>
        <w:t xml:space="preserve"> is </w:t>
      </w:r>
      <w:r w:rsidR="0032117C" w:rsidRPr="00BC55AF">
        <w:rPr>
          <w:lang w:val="en-US" w:eastAsia="en-US"/>
        </w:rPr>
        <w:t>visible in W</w:t>
      </w:r>
      <w:r w:rsidR="00DC1387" w:rsidRPr="00BC55AF">
        <w:rPr>
          <w:lang w:val="en-US" w:eastAsia="en-US"/>
        </w:rPr>
        <w:t xml:space="preserve">hois within </w:t>
      </w:r>
      <w:r w:rsidR="00E23727" w:rsidRPr="00BC55AF">
        <w:rPr>
          <w:lang w:val="en-US" w:eastAsia="en-US"/>
        </w:rPr>
        <w:t>24 hours</w:t>
      </w:r>
      <w:r w:rsidR="00DC1387" w:rsidRPr="00BC55AF">
        <w:rPr>
          <w:lang w:val="en-US" w:eastAsia="en-US"/>
        </w:rPr>
        <w:t>.</w:t>
      </w:r>
    </w:p>
    <w:p w14:paraId="335F69E8" w14:textId="77777777" w:rsidR="00F3076E" w:rsidRPr="002E2AFD" w:rsidRDefault="00F3076E" w:rsidP="00F3076E">
      <w:pPr>
        <w:pStyle w:val="Rubrik1"/>
      </w:pPr>
      <w:bookmarkStart w:id="83" w:name="_Toc241221885"/>
      <w:bookmarkStart w:id="84" w:name="_Toc274555993"/>
      <w:r w:rsidRPr="002E2AFD">
        <w:lastRenderedPageBreak/>
        <w:t>EPP Dom</w:t>
      </w:r>
      <w:r w:rsidR="00F66ECF" w:rsidRPr="002E2AFD">
        <w:t>ain</w:t>
      </w:r>
      <w:r w:rsidRPr="002E2AFD">
        <w:t xml:space="preserve"> Create 02</w:t>
      </w:r>
      <w:bookmarkEnd w:id="83"/>
      <w:bookmarkEnd w:id="84"/>
    </w:p>
    <w:p w14:paraId="335F69E9" w14:textId="77777777" w:rsidR="00F3076E" w:rsidRPr="002E2AFD" w:rsidRDefault="00F3076E" w:rsidP="00F3076E">
      <w:pPr>
        <w:pStyle w:val="Rubrik2"/>
      </w:pPr>
      <w:bookmarkStart w:id="85" w:name="_Toc241221886"/>
      <w:bookmarkStart w:id="86" w:name="_Toc274555994"/>
      <w:r w:rsidRPr="002E2AFD">
        <w:t>Test case identifier</w:t>
      </w:r>
      <w:bookmarkEnd w:id="85"/>
      <w:bookmarkEnd w:id="86"/>
    </w:p>
    <w:p w14:paraId="335F69EA" w14:textId="77777777" w:rsidR="00F3076E" w:rsidRDefault="00F3076E" w:rsidP="00F3076E">
      <w:pPr>
        <w:rPr>
          <w:lang w:val="en-US" w:eastAsia="en-US"/>
        </w:rPr>
      </w:pPr>
      <w:r w:rsidRPr="002E2AFD">
        <w:rPr>
          <w:lang w:val="en-US" w:eastAsia="en-US"/>
        </w:rPr>
        <w:t>EPPDomCreate02</w:t>
      </w:r>
    </w:p>
    <w:p w14:paraId="335F69EB" w14:textId="77777777" w:rsidR="00BD1CA1" w:rsidRDefault="00BD1CA1" w:rsidP="00F3076E">
      <w:pPr>
        <w:rPr>
          <w:lang w:val="en-US" w:eastAsia="en-US"/>
        </w:rPr>
      </w:pPr>
    </w:p>
    <w:p w14:paraId="335F69EC" w14:textId="77777777" w:rsidR="00592328" w:rsidRDefault="00592328" w:rsidP="00592328">
      <w:pPr>
        <w:rPr>
          <w:lang w:val="en-US" w:eastAsia="en-US"/>
        </w:rPr>
      </w:pPr>
      <w:r w:rsidRPr="00911D25">
        <w:rPr>
          <w:lang w:val="en-US"/>
        </w:rPr>
        <w:t xml:space="preserve">This test is </w:t>
      </w:r>
      <w:r>
        <w:rPr>
          <w:lang w:val="en-US" w:eastAsia="en-US"/>
        </w:rPr>
        <w:t>changed from creating a domain to adding subordinate hosts to an existing domain. As a consequence, all fields required for creating the domain are now optional, and will be ignored if they are present in the input data. They will be removed in a future release.</w:t>
      </w:r>
    </w:p>
    <w:p w14:paraId="335F69ED" w14:textId="77777777" w:rsidR="00F3076E" w:rsidRPr="002E2AFD" w:rsidRDefault="00F3076E" w:rsidP="00F3076E">
      <w:pPr>
        <w:pStyle w:val="Rubrik2"/>
      </w:pPr>
      <w:bookmarkStart w:id="87" w:name="_Toc241221887"/>
      <w:bookmarkStart w:id="88" w:name="_Toc274555995"/>
      <w:r w:rsidRPr="002E2AFD">
        <w:t>Objective</w:t>
      </w:r>
      <w:bookmarkEnd w:id="87"/>
      <w:bookmarkEnd w:id="88"/>
    </w:p>
    <w:p w14:paraId="335F69EE" w14:textId="77777777" w:rsidR="00F3076E" w:rsidRDefault="00F3076E" w:rsidP="00F3076E">
      <w:pPr>
        <w:rPr>
          <w:lang w:val="en-US"/>
        </w:rPr>
      </w:pPr>
      <w:r w:rsidRPr="00BC55AF">
        <w:rPr>
          <w:lang w:val="en-US"/>
        </w:rPr>
        <w:t xml:space="preserve">This test </w:t>
      </w:r>
      <w:r w:rsidR="003E1D05" w:rsidRPr="00BC55AF">
        <w:rPr>
          <w:lang w:val="en-US"/>
        </w:rPr>
        <w:t>verifies</w:t>
      </w:r>
      <w:r w:rsidRPr="00BC55AF">
        <w:rPr>
          <w:lang w:val="en-US"/>
        </w:rPr>
        <w:t xml:space="preserve"> compliance of the EPP server with RFC’s for lo</w:t>
      </w:r>
      <w:r w:rsidR="00D06308" w:rsidRPr="00BC55AF">
        <w:rPr>
          <w:lang w:val="en-US"/>
        </w:rPr>
        <w:t>g</w:t>
      </w:r>
      <w:r w:rsidRPr="00BC55AF">
        <w:rPr>
          <w:lang w:val="en-US"/>
        </w:rPr>
        <w:t>gin</w:t>
      </w:r>
      <w:r w:rsidR="00D06308" w:rsidRPr="00BC55AF">
        <w:rPr>
          <w:lang w:val="en-US"/>
        </w:rPr>
        <w:t>g</w:t>
      </w:r>
      <w:r w:rsidRPr="00BC55AF">
        <w:rPr>
          <w:lang w:val="en-US"/>
        </w:rPr>
        <w:t xml:space="preserve"> in, </w:t>
      </w:r>
      <w:r w:rsidR="00AD6598" w:rsidRPr="00BC55AF">
        <w:rPr>
          <w:lang w:val="en-US"/>
        </w:rPr>
        <w:t>creat</w:t>
      </w:r>
      <w:r w:rsidRPr="00BC55AF">
        <w:rPr>
          <w:lang w:val="en-US"/>
        </w:rPr>
        <w:t xml:space="preserve">ing subordinate </w:t>
      </w:r>
      <w:r w:rsidR="00713C65" w:rsidRPr="00BC55AF">
        <w:rPr>
          <w:lang w:val="en-US"/>
        </w:rPr>
        <w:t>Host Object</w:t>
      </w:r>
      <w:r w:rsidRPr="00BC55AF">
        <w:rPr>
          <w:lang w:val="en-US"/>
        </w:rPr>
        <w:t>s</w:t>
      </w:r>
      <w:r w:rsidR="008F7868" w:rsidRPr="00BC55AF">
        <w:rPr>
          <w:lang w:val="en-US"/>
        </w:rPr>
        <w:t xml:space="preserve"> for a domain,</w:t>
      </w:r>
      <w:r w:rsidRPr="00BC55AF">
        <w:rPr>
          <w:lang w:val="en-US"/>
        </w:rPr>
        <w:t xml:space="preserve"> updating</w:t>
      </w:r>
      <w:r w:rsidR="008F7868" w:rsidRPr="00BC55AF">
        <w:rPr>
          <w:lang w:val="en-US"/>
        </w:rPr>
        <w:t xml:space="preserve"> the</w:t>
      </w:r>
      <w:r w:rsidRPr="00BC55AF">
        <w:rPr>
          <w:lang w:val="en-US"/>
        </w:rPr>
        <w:t xml:space="preserve"> domain</w:t>
      </w:r>
      <w:r w:rsidR="008F7868" w:rsidRPr="00BC55AF">
        <w:rPr>
          <w:lang w:val="en-US"/>
        </w:rPr>
        <w:t>,</w:t>
      </w:r>
      <w:r w:rsidR="00175F1E" w:rsidRPr="00BC55AF">
        <w:rPr>
          <w:lang w:val="en-US"/>
        </w:rPr>
        <w:t xml:space="preserve"> log</w:t>
      </w:r>
      <w:r w:rsidR="00D06308" w:rsidRPr="00BC55AF">
        <w:rPr>
          <w:lang w:val="en-US"/>
        </w:rPr>
        <w:t xml:space="preserve">ging </w:t>
      </w:r>
      <w:r w:rsidR="00175F1E" w:rsidRPr="00BC55AF">
        <w:rPr>
          <w:lang w:val="en-US"/>
        </w:rPr>
        <w:t>out</w:t>
      </w:r>
      <w:r w:rsidR="00AD6598" w:rsidRPr="00BC55AF">
        <w:rPr>
          <w:lang w:val="en-US"/>
        </w:rPr>
        <w:t>, and verify</w:t>
      </w:r>
      <w:r w:rsidR="008F7868" w:rsidRPr="00BC55AF">
        <w:rPr>
          <w:lang w:val="en-US"/>
        </w:rPr>
        <w:t>ing</w:t>
      </w:r>
      <w:r w:rsidR="00AD6598" w:rsidRPr="00BC55AF">
        <w:rPr>
          <w:lang w:val="en-US"/>
        </w:rPr>
        <w:t xml:space="preserve"> the correct</w:t>
      </w:r>
      <w:r w:rsidRPr="00BC55AF">
        <w:rPr>
          <w:lang w:val="en-US"/>
        </w:rPr>
        <w:t xml:space="preserve"> handling of glue records.</w:t>
      </w:r>
    </w:p>
    <w:p w14:paraId="335F69EF" w14:textId="77777777" w:rsidR="00BC55AF" w:rsidRDefault="00BC55AF" w:rsidP="00F3076E">
      <w:pPr>
        <w:rPr>
          <w:lang w:val="en-US"/>
        </w:rPr>
      </w:pPr>
    </w:p>
    <w:p w14:paraId="335F69F0" w14:textId="77777777" w:rsidR="00C01BC1" w:rsidRPr="00713C65" w:rsidRDefault="00C01BC1" w:rsidP="00F3076E">
      <w:pPr>
        <w:rPr>
          <w:b/>
          <w:lang w:val="en-US"/>
        </w:rPr>
      </w:pPr>
      <w:r w:rsidRPr="00BC55AF">
        <w:rPr>
          <w:lang w:val="en-US"/>
        </w:rPr>
        <w:t xml:space="preserve">If the applicant </w:t>
      </w:r>
      <w:r w:rsidR="002005F7" w:rsidRPr="00BC55AF">
        <w:rPr>
          <w:lang w:val="en-US"/>
        </w:rPr>
        <w:t xml:space="preserve">does not support </w:t>
      </w:r>
      <w:r w:rsidRPr="00BC55AF">
        <w:rPr>
          <w:lang w:val="en-US"/>
        </w:rPr>
        <w:t>Host Objects</w:t>
      </w:r>
      <w:r w:rsidR="002005F7" w:rsidRPr="00BC55AF">
        <w:rPr>
          <w:lang w:val="en-US"/>
        </w:rPr>
        <w:t>,</w:t>
      </w:r>
      <w:r w:rsidRPr="00BC55AF">
        <w:rPr>
          <w:lang w:val="en-US"/>
        </w:rPr>
        <w:t xml:space="preserve"> the test </w:t>
      </w:r>
      <w:r w:rsidR="008B311B" w:rsidRPr="00BC55AF">
        <w:rPr>
          <w:lang w:val="en-US"/>
        </w:rPr>
        <w:t>uses</w:t>
      </w:r>
      <w:r w:rsidRPr="00BC55AF">
        <w:rPr>
          <w:lang w:val="en-US"/>
        </w:rPr>
        <w:t xml:space="preserve"> Host Attributes to </w:t>
      </w:r>
      <w:r w:rsidR="002005F7" w:rsidRPr="00BC55AF">
        <w:rPr>
          <w:lang w:val="en-US"/>
        </w:rPr>
        <w:t>i</w:t>
      </w:r>
      <w:r w:rsidRPr="00BC55AF">
        <w:rPr>
          <w:lang w:val="en-US"/>
        </w:rPr>
        <w:t xml:space="preserve">nsert </w:t>
      </w:r>
      <w:r w:rsidR="008B311B" w:rsidRPr="00BC55AF">
        <w:rPr>
          <w:lang w:val="en-US"/>
        </w:rPr>
        <w:t>the</w:t>
      </w:r>
      <w:r w:rsidRPr="00BC55AF">
        <w:rPr>
          <w:lang w:val="en-US"/>
        </w:rPr>
        <w:t xml:space="preserve"> subordinate name</w:t>
      </w:r>
      <w:r w:rsidR="00020CC3" w:rsidRPr="00BC55AF">
        <w:rPr>
          <w:lang w:val="en-US"/>
        </w:rPr>
        <w:t xml:space="preserve"> </w:t>
      </w:r>
      <w:r w:rsidRPr="00BC55AF">
        <w:rPr>
          <w:lang w:val="en-US"/>
        </w:rPr>
        <w:t>servers for th</w:t>
      </w:r>
      <w:r w:rsidR="00D64643" w:rsidRPr="00BC55AF">
        <w:rPr>
          <w:lang w:val="en-US"/>
        </w:rPr>
        <w:t>e</w:t>
      </w:r>
      <w:r w:rsidRPr="00BC55AF">
        <w:rPr>
          <w:lang w:val="en-US"/>
        </w:rPr>
        <w:t xml:space="preserve"> </w:t>
      </w:r>
      <w:r w:rsidR="002005F7" w:rsidRPr="00BC55AF">
        <w:rPr>
          <w:lang w:val="en-US"/>
        </w:rPr>
        <w:t>do</w:t>
      </w:r>
      <w:r w:rsidRPr="00BC55AF">
        <w:rPr>
          <w:lang w:val="en-US"/>
        </w:rPr>
        <w:t>main.</w:t>
      </w:r>
    </w:p>
    <w:p w14:paraId="335F69F1" w14:textId="77777777" w:rsidR="00F3076E" w:rsidRPr="002E2AFD" w:rsidRDefault="00F3076E" w:rsidP="00F3076E">
      <w:pPr>
        <w:pStyle w:val="Rubrik2"/>
      </w:pPr>
      <w:bookmarkStart w:id="89" w:name="_Toc241221888"/>
      <w:bookmarkStart w:id="90" w:name="_Toc274555996"/>
      <w:r w:rsidRPr="002E2AFD">
        <w:t>Inputs</w:t>
      </w:r>
      <w:bookmarkEnd w:id="89"/>
      <w:bookmarkEnd w:id="90"/>
    </w:p>
    <w:p w14:paraId="335F69F2" w14:textId="77777777" w:rsidR="00F3076E" w:rsidRPr="002E2AFD" w:rsidRDefault="00F3076E" w:rsidP="00F3076E">
      <w:pPr>
        <w:rPr>
          <w:lang w:val="en-US" w:eastAsia="en-US"/>
        </w:rPr>
      </w:pPr>
      <w:r w:rsidRPr="00BC55AF">
        <w:rPr>
          <w:lang w:val="en-US" w:eastAsia="en-US"/>
        </w:rPr>
        <w:t xml:space="preserve">The following information </w:t>
      </w:r>
      <w:r w:rsidR="008F7868" w:rsidRPr="00BC55AF">
        <w:rPr>
          <w:lang w:val="en-US" w:eastAsia="en-US"/>
        </w:rPr>
        <w:t>is</w:t>
      </w:r>
      <w:r w:rsidRPr="00BC55AF">
        <w:rPr>
          <w:lang w:val="en-US" w:eastAsia="en-US"/>
        </w:rPr>
        <w:t xml:space="preserve"> needed</w:t>
      </w:r>
      <w:r w:rsidRPr="002E2AFD">
        <w:rPr>
          <w:lang w:val="en-US" w:eastAsia="en-US"/>
        </w:rPr>
        <w:t xml:space="preserve"> as input for this test case:</w:t>
      </w:r>
    </w:p>
    <w:p w14:paraId="335F69F3" w14:textId="77777777" w:rsidR="00F3076E" w:rsidRDefault="00F3076E" w:rsidP="00F3076E">
      <w:pPr>
        <w:rPr>
          <w:lang w:val="en-US" w:eastAsia="en-US"/>
        </w:rPr>
      </w:pPr>
    </w:p>
    <w:p w14:paraId="335F69F4" w14:textId="77777777" w:rsidR="00415403" w:rsidRPr="00415403" w:rsidRDefault="00415403" w:rsidP="00415403">
      <w:pPr>
        <w:rPr>
          <w:lang w:val="en-US"/>
        </w:rPr>
      </w:pPr>
      <w:r w:rsidRPr="00415403">
        <w:rPr>
          <w:lang w:val="en-US"/>
        </w:rPr>
        <w:t xml:space="preserve">The IP address for the authoritative name server for the TLD zone is required as the test verifies DNS visibility. </w:t>
      </w:r>
      <w:r w:rsidR="00F60FB9">
        <w:rPr>
          <w:lang w:val="en-US"/>
        </w:rPr>
        <w:t>It is fetched from the XML data file provided by the applicant for the DNS tests</w:t>
      </w:r>
      <w:r w:rsidR="00F60FB9" w:rsidRPr="00127B31">
        <w:rPr>
          <w:lang w:val="en-US" w:eastAsia="en-US"/>
        </w:rPr>
        <w:t>.</w:t>
      </w:r>
    </w:p>
    <w:p w14:paraId="335F69F5" w14:textId="77777777" w:rsidR="00B86EFC" w:rsidRDefault="00B86EFC" w:rsidP="00F3076E">
      <w:pPr>
        <w:rPr>
          <w:lang w:val="en-US" w:eastAsia="en-US"/>
        </w:rPr>
      </w:pPr>
    </w:p>
    <w:p w14:paraId="335F69F6" w14:textId="77777777" w:rsidR="00D4648E" w:rsidRPr="002E2AFD" w:rsidRDefault="008D4AD9" w:rsidP="00D4648E">
      <w:pPr>
        <w:rPr>
          <w:lang w:val="en-US" w:eastAsia="en-US"/>
        </w:rPr>
      </w:pPr>
      <w:r>
        <w:rPr>
          <w:lang w:val="en-US" w:eastAsia="en-US"/>
        </w:rPr>
        <w:t>The full information from the input table in 2.3 is also used for login.</w:t>
      </w:r>
    </w:p>
    <w:p w14:paraId="335F69F7" w14:textId="77777777" w:rsidR="00D4648E" w:rsidRPr="002E2AFD" w:rsidRDefault="00D4648E" w:rsidP="00F3076E">
      <w:pPr>
        <w:rPr>
          <w:lang w:val="en-US" w:eastAsia="en-US"/>
        </w:rPr>
      </w:pPr>
    </w:p>
    <w:tbl>
      <w:tblPr>
        <w:tblStyle w:val="Tabellrutnt"/>
        <w:tblW w:w="0" w:type="auto"/>
        <w:tblLook w:val="04A0" w:firstRow="1" w:lastRow="0" w:firstColumn="1" w:lastColumn="0" w:noHBand="0" w:noVBand="1"/>
      </w:tblPr>
      <w:tblGrid>
        <w:gridCol w:w="3782"/>
        <w:gridCol w:w="4640"/>
        <w:gridCol w:w="1715"/>
      </w:tblGrid>
      <w:tr w:rsidR="00F3076E" w:rsidRPr="002E2AFD" w14:paraId="335F69FB" w14:textId="77777777" w:rsidTr="00F60FB9">
        <w:trPr>
          <w:tblHeader/>
        </w:trPr>
        <w:tc>
          <w:tcPr>
            <w:tcW w:w="3782" w:type="dxa"/>
            <w:shd w:val="clear" w:color="auto" w:fill="D9D9D9" w:themeFill="background1" w:themeFillShade="D9"/>
          </w:tcPr>
          <w:p w14:paraId="335F69F8" w14:textId="77777777" w:rsidR="00F3076E" w:rsidRPr="002E2AFD" w:rsidRDefault="00F3076E" w:rsidP="00E53369">
            <w:pPr>
              <w:rPr>
                <w:lang w:val="en-US" w:eastAsia="en-US"/>
              </w:rPr>
            </w:pPr>
            <w:r w:rsidRPr="002E2AFD">
              <w:rPr>
                <w:lang w:val="en-US" w:eastAsia="en-US"/>
              </w:rPr>
              <w:t>Id</w:t>
            </w:r>
          </w:p>
        </w:tc>
        <w:tc>
          <w:tcPr>
            <w:tcW w:w="4640" w:type="dxa"/>
            <w:shd w:val="clear" w:color="auto" w:fill="D9D9D9" w:themeFill="background1" w:themeFillShade="D9"/>
          </w:tcPr>
          <w:p w14:paraId="335F69F9" w14:textId="77777777" w:rsidR="00F3076E" w:rsidRPr="002E2AFD" w:rsidRDefault="00F3076E" w:rsidP="00E53369">
            <w:pPr>
              <w:rPr>
                <w:lang w:val="en-US" w:eastAsia="en-US"/>
              </w:rPr>
            </w:pPr>
            <w:r w:rsidRPr="002E2AFD">
              <w:rPr>
                <w:lang w:val="en-US" w:eastAsia="en-US"/>
              </w:rPr>
              <w:t>Description</w:t>
            </w:r>
          </w:p>
        </w:tc>
        <w:tc>
          <w:tcPr>
            <w:tcW w:w="1715" w:type="dxa"/>
            <w:shd w:val="clear" w:color="auto" w:fill="D9D9D9" w:themeFill="background1" w:themeFillShade="D9"/>
          </w:tcPr>
          <w:p w14:paraId="335F69FA" w14:textId="77777777" w:rsidR="00F3076E" w:rsidRPr="002E2AFD" w:rsidRDefault="00F3076E" w:rsidP="00E53369">
            <w:pPr>
              <w:rPr>
                <w:lang w:val="en-US" w:eastAsia="en-US"/>
              </w:rPr>
            </w:pPr>
            <w:r w:rsidRPr="002E2AFD">
              <w:rPr>
                <w:lang w:val="en-US" w:eastAsia="en-US"/>
              </w:rPr>
              <w:t>Type</w:t>
            </w:r>
          </w:p>
        </w:tc>
      </w:tr>
      <w:tr w:rsidR="00F60FB9" w:rsidRPr="002E2AFD" w14:paraId="335F69FF" w14:textId="77777777" w:rsidTr="00F60FB9">
        <w:tc>
          <w:tcPr>
            <w:tcW w:w="3782" w:type="dxa"/>
          </w:tcPr>
          <w:p w14:paraId="335F69FC" w14:textId="77777777" w:rsidR="00F60FB9" w:rsidRPr="002E2AFD" w:rsidRDefault="00F60FB9" w:rsidP="00F60FB9">
            <w:pPr>
              <w:rPr>
                <w:lang w:val="en-US" w:eastAsia="en-US"/>
              </w:rPr>
            </w:pPr>
            <w:r w:rsidRPr="002E2AFD">
              <w:rPr>
                <w:lang w:val="en-US" w:eastAsia="en-US"/>
              </w:rPr>
              <w:t>DnsGlueRecord1</w:t>
            </w:r>
          </w:p>
        </w:tc>
        <w:tc>
          <w:tcPr>
            <w:tcW w:w="4640" w:type="dxa"/>
          </w:tcPr>
          <w:p w14:paraId="335F69FD" w14:textId="77777777" w:rsidR="00F60FB9" w:rsidRPr="00BE53E6" w:rsidRDefault="00F60FB9" w:rsidP="00F60FB9">
            <w:pPr>
              <w:rPr>
                <w:lang w:val="en-US" w:eastAsia="en-US"/>
              </w:rPr>
            </w:pPr>
            <w:r w:rsidRPr="00BE53E6">
              <w:rPr>
                <w:lang w:val="en-US" w:eastAsia="en-US"/>
              </w:rPr>
              <w:t>IPv4 or IPv6 address of 1</w:t>
            </w:r>
            <w:r w:rsidRPr="00BE53E6">
              <w:rPr>
                <w:vertAlign w:val="superscript"/>
                <w:lang w:val="en-US" w:eastAsia="en-US"/>
              </w:rPr>
              <w:t>st</w:t>
            </w:r>
            <w:r w:rsidRPr="00BE53E6">
              <w:rPr>
                <w:lang w:val="en-US" w:eastAsia="en-US"/>
              </w:rPr>
              <w:t xml:space="preserve"> authoritative name server</w:t>
            </w:r>
          </w:p>
        </w:tc>
        <w:tc>
          <w:tcPr>
            <w:tcW w:w="1715" w:type="dxa"/>
          </w:tcPr>
          <w:p w14:paraId="335F69FE" w14:textId="77777777" w:rsidR="00F60FB9" w:rsidRPr="002E2AFD" w:rsidRDefault="00F60FB9" w:rsidP="00F60FB9">
            <w:pPr>
              <w:rPr>
                <w:lang w:val="en-US" w:eastAsia="en-US"/>
              </w:rPr>
            </w:pPr>
            <w:r w:rsidRPr="002E2AFD">
              <w:rPr>
                <w:lang w:val="en-US" w:eastAsia="en-US"/>
              </w:rPr>
              <w:t>String</w:t>
            </w:r>
          </w:p>
        </w:tc>
      </w:tr>
      <w:tr w:rsidR="00F3076E" w:rsidRPr="002E2AFD" w14:paraId="335F6A03" w14:textId="77777777" w:rsidTr="00F60FB9">
        <w:tc>
          <w:tcPr>
            <w:tcW w:w="3782" w:type="dxa"/>
          </w:tcPr>
          <w:p w14:paraId="335F6A00" w14:textId="77777777" w:rsidR="00F3076E" w:rsidRPr="002E2AFD" w:rsidRDefault="00F3076E" w:rsidP="00E53369">
            <w:pPr>
              <w:rPr>
                <w:lang w:val="en-US" w:eastAsia="en-US"/>
              </w:rPr>
            </w:pPr>
            <w:r w:rsidRPr="002E2AFD">
              <w:rPr>
                <w:lang w:val="en-US" w:eastAsia="en-US"/>
              </w:rPr>
              <w:t>EppDomCreate02Name</w:t>
            </w:r>
          </w:p>
        </w:tc>
        <w:tc>
          <w:tcPr>
            <w:tcW w:w="4640" w:type="dxa"/>
          </w:tcPr>
          <w:p w14:paraId="335F6A01" w14:textId="77777777" w:rsidR="00F3076E" w:rsidRPr="00BE53E6" w:rsidRDefault="00F3076E" w:rsidP="006579D4">
            <w:pPr>
              <w:rPr>
                <w:lang w:val="en-US" w:eastAsia="en-US"/>
              </w:rPr>
            </w:pPr>
            <w:r w:rsidRPr="00BE53E6">
              <w:rPr>
                <w:lang w:val="en-US" w:eastAsia="en-US"/>
              </w:rPr>
              <w:t xml:space="preserve">Domain name to </w:t>
            </w:r>
            <w:r w:rsidR="006579D4" w:rsidRPr="00BE53E6">
              <w:rPr>
                <w:lang w:val="en-US" w:eastAsia="en-US"/>
              </w:rPr>
              <w:t>update</w:t>
            </w:r>
          </w:p>
        </w:tc>
        <w:tc>
          <w:tcPr>
            <w:tcW w:w="1715" w:type="dxa"/>
          </w:tcPr>
          <w:p w14:paraId="335F6A02" w14:textId="77777777" w:rsidR="00F3076E" w:rsidRPr="002E2AFD" w:rsidRDefault="00F3076E" w:rsidP="00E53369">
            <w:pPr>
              <w:rPr>
                <w:lang w:val="en-US" w:eastAsia="en-US"/>
              </w:rPr>
            </w:pPr>
            <w:r w:rsidRPr="002E2AFD">
              <w:rPr>
                <w:lang w:val="en-US" w:eastAsia="en-US"/>
              </w:rPr>
              <w:t>String</w:t>
            </w:r>
          </w:p>
        </w:tc>
      </w:tr>
      <w:tr w:rsidR="00163796" w:rsidRPr="002E2AFD" w14:paraId="335F6A07" w14:textId="77777777" w:rsidTr="00F60FB9">
        <w:tc>
          <w:tcPr>
            <w:tcW w:w="3782" w:type="dxa"/>
          </w:tcPr>
          <w:p w14:paraId="335F6A04" w14:textId="77777777" w:rsidR="00163796" w:rsidRPr="002E2AFD" w:rsidRDefault="00163796" w:rsidP="00E53369">
            <w:pPr>
              <w:rPr>
                <w:lang w:val="en-US" w:eastAsia="en-US"/>
              </w:rPr>
            </w:pPr>
            <w:r w:rsidRPr="002E2AFD">
              <w:rPr>
                <w:lang w:val="en-US" w:eastAsia="en-US"/>
              </w:rPr>
              <w:t>EppDomCreate02Ns01</w:t>
            </w:r>
          </w:p>
        </w:tc>
        <w:tc>
          <w:tcPr>
            <w:tcW w:w="4640" w:type="dxa"/>
          </w:tcPr>
          <w:p w14:paraId="335F6A05" w14:textId="77777777" w:rsidR="00163796" w:rsidRPr="00BE53E6" w:rsidRDefault="00163796" w:rsidP="008A0C7A">
            <w:pPr>
              <w:rPr>
                <w:lang w:val="en-US" w:eastAsia="en-US"/>
              </w:rPr>
            </w:pPr>
            <w:r w:rsidRPr="00BE53E6">
              <w:rPr>
                <w:lang w:val="en-US" w:eastAsia="en-US"/>
              </w:rPr>
              <w:t xml:space="preserve">Subordinate </w:t>
            </w:r>
            <w:r w:rsidR="00C01BC1" w:rsidRPr="00BE53E6">
              <w:rPr>
                <w:lang w:val="en-US" w:eastAsia="en-US"/>
              </w:rPr>
              <w:t>H</w:t>
            </w:r>
            <w:r w:rsidRPr="00BE53E6">
              <w:rPr>
                <w:lang w:val="en-US" w:eastAsia="en-US"/>
              </w:rPr>
              <w:t xml:space="preserve">ost </w:t>
            </w:r>
            <w:r w:rsidR="00713C65" w:rsidRPr="00BE53E6">
              <w:rPr>
                <w:lang w:val="en-US" w:eastAsia="en-US"/>
              </w:rPr>
              <w:t>O</w:t>
            </w:r>
            <w:r w:rsidRPr="00BE53E6">
              <w:rPr>
                <w:lang w:val="en-US" w:eastAsia="en-US"/>
              </w:rPr>
              <w:t>bject</w:t>
            </w:r>
            <w:r w:rsidR="00C01BC1" w:rsidRPr="00BE53E6">
              <w:rPr>
                <w:lang w:val="en-US" w:eastAsia="en-US"/>
              </w:rPr>
              <w:t xml:space="preserve"> or </w:t>
            </w:r>
            <w:r w:rsidR="00713C65" w:rsidRPr="00BE53E6">
              <w:rPr>
                <w:lang w:val="en-US" w:eastAsia="en-US"/>
              </w:rPr>
              <w:t>Host Attribute</w:t>
            </w:r>
            <w:r w:rsidRPr="00BE53E6">
              <w:rPr>
                <w:lang w:val="en-US" w:eastAsia="en-US"/>
              </w:rPr>
              <w:t xml:space="preserve"> name for </w:t>
            </w:r>
            <w:r w:rsidR="008A0C7A" w:rsidRPr="00BE53E6">
              <w:rPr>
                <w:lang w:val="en-US" w:eastAsia="en-US"/>
              </w:rPr>
              <w:t xml:space="preserve">name server </w:t>
            </w:r>
            <w:r w:rsidRPr="00BE53E6">
              <w:rPr>
                <w:lang w:val="en-US" w:eastAsia="en-US"/>
              </w:rPr>
              <w:t>01</w:t>
            </w:r>
          </w:p>
        </w:tc>
        <w:tc>
          <w:tcPr>
            <w:tcW w:w="1715" w:type="dxa"/>
          </w:tcPr>
          <w:p w14:paraId="335F6A06" w14:textId="77777777" w:rsidR="00163796" w:rsidRPr="002E2AFD" w:rsidRDefault="00163796" w:rsidP="00E53369">
            <w:pPr>
              <w:rPr>
                <w:lang w:val="en-US" w:eastAsia="en-US"/>
              </w:rPr>
            </w:pPr>
            <w:r w:rsidRPr="002E2AFD">
              <w:rPr>
                <w:lang w:val="en-US" w:eastAsia="en-US"/>
              </w:rPr>
              <w:t>String</w:t>
            </w:r>
          </w:p>
        </w:tc>
      </w:tr>
      <w:tr w:rsidR="00163796" w:rsidRPr="002E2AFD" w14:paraId="335F6A0B" w14:textId="77777777" w:rsidTr="00F60FB9">
        <w:tc>
          <w:tcPr>
            <w:tcW w:w="3782" w:type="dxa"/>
          </w:tcPr>
          <w:p w14:paraId="335F6A08" w14:textId="77777777" w:rsidR="00163796" w:rsidRPr="002E2AFD" w:rsidRDefault="00163796" w:rsidP="00E53369">
            <w:pPr>
              <w:rPr>
                <w:lang w:val="en-US" w:eastAsia="en-US"/>
              </w:rPr>
            </w:pPr>
            <w:r w:rsidRPr="002E2AFD">
              <w:rPr>
                <w:lang w:val="en-US" w:eastAsia="en-US"/>
              </w:rPr>
              <w:t>EppDomCreate02Ns01Ipv4</w:t>
            </w:r>
          </w:p>
        </w:tc>
        <w:tc>
          <w:tcPr>
            <w:tcW w:w="4640" w:type="dxa"/>
          </w:tcPr>
          <w:p w14:paraId="335F6A09" w14:textId="77777777" w:rsidR="00163796" w:rsidRPr="00BE53E6" w:rsidRDefault="00163796" w:rsidP="00043950">
            <w:pPr>
              <w:rPr>
                <w:lang w:val="en-US" w:eastAsia="en-US"/>
              </w:rPr>
            </w:pPr>
            <w:r w:rsidRPr="00BE53E6">
              <w:rPr>
                <w:lang w:val="en-US" w:eastAsia="en-US"/>
              </w:rPr>
              <w:t>Subordinate n</w:t>
            </w:r>
            <w:r w:rsidR="00043950" w:rsidRPr="00BE53E6">
              <w:rPr>
                <w:lang w:val="en-US" w:eastAsia="en-US"/>
              </w:rPr>
              <w:t xml:space="preserve">ame server </w:t>
            </w:r>
            <w:r w:rsidRPr="00BE53E6">
              <w:rPr>
                <w:lang w:val="en-US" w:eastAsia="en-US"/>
              </w:rPr>
              <w:t>01 IPv4 address</w:t>
            </w:r>
          </w:p>
        </w:tc>
        <w:tc>
          <w:tcPr>
            <w:tcW w:w="1715" w:type="dxa"/>
          </w:tcPr>
          <w:p w14:paraId="335F6A0A" w14:textId="77777777" w:rsidR="00163796" w:rsidRPr="002E2AFD" w:rsidRDefault="00163796" w:rsidP="00E53369">
            <w:pPr>
              <w:rPr>
                <w:lang w:val="en-US" w:eastAsia="en-US"/>
              </w:rPr>
            </w:pPr>
            <w:r>
              <w:rPr>
                <w:lang w:val="en-US" w:eastAsia="en-US"/>
              </w:rPr>
              <w:t>String</w:t>
            </w:r>
          </w:p>
        </w:tc>
      </w:tr>
      <w:tr w:rsidR="00163796" w:rsidRPr="002E2AFD" w14:paraId="335F6A0F" w14:textId="77777777" w:rsidTr="00F60FB9">
        <w:tc>
          <w:tcPr>
            <w:tcW w:w="3782" w:type="dxa"/>
          </w:tcPr>
          <w:p w14:paraId="335F6A0C" w14:textId="77777777" w:rsidR="00163796" w:rsidRPr="002E2AFD" w:rsidRDefault="00163796" w:rsidP="00E53369">
            <w:pPr>
              <w:rPr>
                <w:lang w:val="en-US" w:eastAsia="en-US"/>
              </w:rPr>
            </w:pPr>
            <w:r w:rsidRPr="002E2AFD">
              <w:rPr>
                <w:lang w:val="en-US" w:eastAsia="en-US"/>
              </w:rPr>
              <w:t>EppDomCreate02Ns01Ipv6</w:t>
            </w:r>
          </w:p>
        </w:tc>
        <w:tc>
          <w:tcPr>
            <w:tcW w:w="4640" w:type="dxa"/>
          </w:tcPr>
          <w:p w14:paraId="335F6A0D" w14:textId="77777777" w:rsidR="00163796" w:rsidRPr="00BE53E6" w:rsidRDefault="00163796" w:rsidP="00043950">
            <w:pPr>
              <w:rPr>
                <w:lang w:val="en-US" w:eastAsia="en-US"/>
              </w:rPr>
            </w:pPr>
            <w:r w:rsidRPr="00BE53E6">
              <w:rPr>
                <w:lang w:val="en-US" w:eastAsia="en-US"/>
              </w:rPr>
              <w:t>Subordinate n</w:t>
            </w:r>
            <w:r w:rsidR="00043950" w:rsidRPr="00BE53E6">
              <w:rPr>
                <w:lang w:val="en-US" w:eastAsia="en-US"/>
              </w:rPr>
              <w:t xml:space="preserve">ame server </w:t>
            </w:r>
            <w:r w:rsidRPr="00BE53E6">
              <w:rPr>
                <w:lang w:val="en-US" w:eastAsia="en-US"/>
              </w:rPr>
              <w:t>01 IPv6 address</w:t>
            </w:r>
          </w:p>
        </w:tc>
        <w:tc>
          <w:tcPr>
            <w:tcW w:w="1715" w:type="dxa"/>
          </w:tcPr>
          <w:p w14:paraId="335F6A0E" w14:textId="77777777" w:rsidR="00163796" w:rsidRPr="002E2AFD" w:rsidRDefault="00163796" w:rsidP="00E53369">
            <w:pPr>
              <w:rPr>
                <w:lang w:val="en-US" w:eastAsia="en-US"/>
              </w:rPr>
            </w:pPr>
            <w:r>
              <w:rPr>
                <w:lang w:val="en-US" w:eastAsia="en-US"/>
              </w:rPr>
              <w:t>String</w:t>
            </w:r>
          </w:p>
        </w:tc>
      </w:tr>
      <w:tr w:rsidR="00163796" w:rsidRPr="002E2AFD" w14:paraId="335F6A13" w14:textId="77777777" w:rsidTr="00F60FB9">
        <w:tc>
          <w:tcPr>
            <w:tcW w:w="3782" w:type="dxa"/>
          </w:tcPr>
          <w:p w14:paraId="335F6A10" w14:textId="77777777" w:rsidR="00163796" w:rsidRPr="002E2AFD" w:rsidRDefault="00163796" w:rsidP="00E53369">
            <w:pPr>
              <w:rPr>
                <w:lang w:val="en-US" w:eastAsia="en-US"/>
              </w:rPr>
            </w:pPr>
            <w:r w:rsidRPr="002E2AFD">
              <w:rPr>
                <w:lang w:val="en-US" w:eastAsia="en-US"/>
              </w:rPr>
              <w:t>EppDomCreate02Ns02</w:t>
            </w:r>
          </w:p>
        </w:tc>
        <w:tc>
          <w:tcPr>
            <w:tcW w:w="4640" w:type="dxa"/>
          </w:tcPr>
          <w:p w14:paraId="335F6A11" w14:textId="77777777" w:rsidR="00163796" w:rsidRPr="00BE53E6" w:rsidRDefault="00163796" w:rsidP="00713C65">
            <w:pPr>
              <w:rPr>
                <w:lang w:val="en-US" w:eastAsia="en-US"/>
              </w:rPr>
            </w:pPr>
            <w:r w:rsidRPr="00BE53E6">
              <w:rPr>
                <w:lang w:val="en-US" w:eastAsia="en-US"/>
              </w:rPr>
              <w:t xml:space="preserve">Subordinate </w:t>
            </w:r>
            <w:r w:rsidR="00C01BC1" w:rsidRPr="00BE53E6">
              <w:rPr>
                <w:lang w:val="en-US" w:eastAsia="en-US"/>
              </w:rPr>
              <w:t>H</w:t>
            </w:r>
            <w:r w:rsidRPr="00BE53E6">
              <w:rPr>
                <w:lang w:val="en-US" w:eastAsia="en-US"/>
              </w:rPr>
              <w:t xml:space="preserve">ost </w:t>
            </w:r>
            <w:r w:rsidR="00713C65" w:rsidRPr="00BE53E6">
              <w:rPr>
                <w:lang w:val="en-US" w:eastAsia="en-US"/>
              </w:rPr>
              <w:t>O</w:t>
            </w:r>
            <w:r w:rsidRPr="00BE53E6">
              <w:rPr>
                <w:lang w:val="en-US" w:eastAsia="en-US"/>
              </w:rPr>
              <w:t xml:space="preserve">bject </w:t>
            </w:r>
            <w:r w:rsidR="00C01BC1" w:rsidRPr="00BE53E6">
              <w:rPr>
                <w:lang w:val="en-US" w:eastAsia="en-US"/>
              </w:rPr>
              <w:t xml:space="preserve">or </w:t>
            </w:r>
            <w:r w:rsidR="00713C65" w:rsidRPr="00BE53E6">
              <w:rPr>
                <w:lang w:val="en-US" w:eastAsia="en-US"/>
              </w:rPr>
              <w:t>Host Attribute</w:t>
            </w:r>
            <w:r w:rsidR="00C01BC1" w:rsidRPr="00BE53E6">
              <w:rPr>
                <w:lang w:val="en-US" w:eastAsia="en-US"/>
              </w:rPr>
              <w:t xml:space="preserve"> </w:t>
            </w:r>
            <w:r w:rsidRPr="00BE53E6">
              <w:rPr>
                <w:lang w:val="en-US" w:eastAsia="en-US"/>
              </w:rPr>
              <w:t>name for n</w:t>
            </w:r>
            <w:r w:rsidR="00043950" w:rsidRPr="00BE53E6">
              <w:rPr>
                <w:lang w:val="en-US" w:eastAsia="en-US"/>
              </w:rPr>
              <w:t xml:space="preserve">ame server </w:t>
            </w:r>
            <w:r w:rsidRPr="00BE53E6">
              <w:rPr>
                <w:lang w:val="en-US" w:eastAsia="en-US"/>
              </w:rPr>
              <w:t>02</w:t>
            </w:r>
          </w:p>
        </w:tc>
        <w:tc>
          <w:tcPr>
            <w:tcW w:w="1715" w:type="dxa"/>
          </w:tcPr>
          <w:p w14:paraId="335F6A12" w14:textId="77777777" w:rsidR="00163796" w:rsidRPr="002E2AFD" w:rsidRDefault="00163796" w:rsidP="00E53369">
            <w:pPr>
              <w:rPr>
                <w:lang w:val="en-US" w:eastAsia="en-US"/>
              </w:rPr>
            </w:pPr>
            <w:r w:rsidRPr="002E2AFD">
              <w:rPr>
                <w:lang w:val="en-US" w:eastAsia="en-US"/>
              </w:rPr>
              <w:t>String</w:t>
            </w:r>
          </w:p>
        </w:tc>
      </w:tr>
      <w:tr w:rsidR="00163796" w:rsidRPr="002E2AFD" w14:paraId="335F6A17" w14:textId="77777777" w:rsidTr="00F60FB9">
        <w:tc>
          <w:tcPr>
            <w:tcW w:w="3782" w:type="dxa"/>
          </w:tcPr>
          <w:p w14:paraId="335F6A14" w14:textId="77777777" w:rsidR="00163796" w:rsidRPr="002E2AFD" w:rsidRDefault="00163796" w:rsidP="00E53369">
            <w:pPr>
              <w:rPr>
                <w:lang w:val="en-US" w:eastAsia="en-US"/>
              </w:rPr>
            </w:pPr>
            <w:r w:rsidRPr="002E2AFD">
              <w:rPr>
                <w:lang w:val="en-US" w:eastAsia="en-US"/>
              </w:rPr>
              <w:t>EppDomCreate02Ns02Ipv4</w:t>
            </w:r>
          </w:p>
        </w:tc>
        <w:tc>
          <w:tcPr>
            <w:tcW w:w="4640" w:type="dxa"/>
          </w:tcPr>
          <w:p w14:paraId="335F6A15" w14:textId="77777777" w:rsidR="00163796" w:rsidRPr="00BE53E6" w:rsidRDefault="00163796" w:rsidP="00043950">
            <w:pPr>
              <w:rPr>
                <w:lang w:val="en-US" w:eastAsia="en-US"/>
              </w:rPr>
            </w:pPr>
            <w:r w:rsidRPr="00BE53E6">
              <w:rPr>
                <w:lang w:val="en-US" w:eastAsia="en-US"/>
              </w:rPr>
              <w:t>Subordinate n</w:t>
            </w:r>
            <w:r w:rsidR="00043950" w:rsidRPr="00BE53E6">
              <w:rPr>
                <w:lang w:val="en-US" w:eastAsia="en-US"/>
              </w:rPr>
              <w:t xml:space="preserve">ame server </w:t>
            </w:r>
            <w:r w:rsidRPr="00BE53E6">
              <w:rPr>
                <w:lang w:val="en-US" w:eastAsia="en-US"/>
              </w:rPr>
              <w:t>02 IPv4 address</w:t>
            </w:r>
          </w:p>
        </w:tc>
        <w:tc>
          <w:tcPr>
            <w:tcW w:w="1715" w:type="dxa"/>
          </w:tcPr>
          <w:p w14:paraId="335F6A16" w14:textId="77777777" w:rsidR="00163796" w:rsidRPr="002E2AFD" w:rsidRDefault="00163796" w:rsidP="00E53369">
            <w:pPr>
              <w:rPr>
                <w:lang w:val="en-US" w:eastAsia="en-US"/>
              </w:rPr>
            </w:pPr>
            <w:r>
              <w:rPr>
                <w:lang w:val="en-US" w:eastAsia="en-US"/>
              </w:rPr>
              <w:t>String</w:t>
            </w:r>
          </w:p>
        </w:tc>
      </w:tr>
      <w:tr w:rsidR="00163796" w:rsidRPr="002E2AFD" w14:paraId="335F6A1B" w14:textId="77777777" w:rsidTr="00F60FB9">
        <w:tc>
          <w:tcPr>
            <w:tcW w:w="3782" w:type="dxa"/>
          </w:tcPr>
          <w:p w14:paraId="335F6A18" w14:textId="77777777" w:rsidR="00163796" w:rsidRPr="002E2AFD" w:rsidRDefault="00163796" w:rsidP="00E53369">
            <w:pPr>
              <w:rPr>
                <w:lang w:val="en-US" w:eastAsia="en-US"/>
              </w:rPr>
            </w:pPr>
            <w:r w:rsidRPr="002E2AFD">
              <w:rPr>
                <w:lang w:val="en-US" w:eastAsia="en-US"/>
              </w:rPr>
              <w:t>EppDomCreate02Ns02Ipv6</w:t>
            </w:r>
          </w:p>
        </w:tc>
        <w:tc>
          <w:tcPr>
            <w:tcW w:w="4640" w:type="dxa"/>
          </w:tcPr>
          <w:p w14:paraId="335F6A19" w14:textId="77777777" w:rsidR="00163796" w:rsidRPr="00ED0083" w:rsidRDefault="00163796" w:rsidP="00043950">
            <w:pPr>
              <w:rPr>
                <w:lang w:val="en-US" w:eastAsia="en-US"/>
              </w:rPr>
            </w:pPr>
            <w:r w:rsidRPr="00ED0083">
              <w:rPr>
                <w:lang w:val="en-US" w:eastAsia="en-US"/>
              </w:rPr>
              <w:t>Subordinate n</w:t>
            </w:r>
            <w:r w:rsidR="00043950" w:rsidRPr="00ED0083">
              <w:rPr>
                <w:lang w:val="en-US" w:eastAsia="en-US"/>
              </w:rPr>
              <w:t xml:space="preserve">ame server </w:t>
            </w:r>
            <w:r w:rsidRPr="00ED0083">
              <w:rPr>
                <w:lang w:val="en-US" w:eastAsia="en-US"/>
              </w:rPr>
              <w:t>02 IPv6 address</w:t>
            </w:r>
          </w:p>
        </w:tc>
        <w:tc>
          <w:tcPr>
            <w:tcW w:w="1715" w:type="dxa"/>
          </w:tcPr>
          <w:p w14:paraId="335F6A1A" w14:textId="77777777" w:rsidR="00163796" w:rsidRPr="002E2AFD" w:rsidRDefault="00163796" w:rsidP="00E53369">
            <w:pPr>
              <w:rPr>
                <w:lang w:val="en-US" w:eastAsia="en-US"/>
              </w:rPr>
            </w:pPr>
            <w:r>
              <w:rPr>
                <w:lang w:val="en-US" w:eastAsia="en-US"/>
              </w:rPr>
              <w:t>String</w:t>
            </w:r>
          </w:p>
        </w:tc>
      </w:tr>
      <w:tr w:rsidR="00E44FB6" w:rsidRPr="002E2AFD" w14:paraId="335F6A1F" w14:textId="77777777" w:rsidTr="00F60FB9">
        <w:tc>
          <w:tcPr>
            <w:tcW w:w="3782" w:type="dxa"/>
          </w:tcPr>
          <w:p w14:paraId="335F6A1C" w14:textId="77777777" w:rsidR="00E44FB6" w:rsidRPr="002E2AFD" w:rsidRDefault="00E44FB6" w:rsidP="002D11CA">
            <w:pPr>
              <w:rPr>
                <w:lang w:val="en-US" w:eastAsia="en-US"/>
              </w:rPr>
            </w:pPr>
            <w:r w:rsidRPr="002E2AFD">
              <w:rPr>
                <w:lang w:val="en-US" w:eastAsia="en-US"/>
              </w:rPr>
              <w:t>EppDomCreate02</w:t>
            </w:r>
            <w:r>
              <w:rPr>
                <w:lang w:val="en-US" w:eastAsia="en-US"/>
              </w:rPr>
              <w:t>Upd</w:t>
            </w:r>
            <w:r w:rsidRPr="002E2AFD">
              <w:rPr>
                <w:lang w:val="en-US" w:eastAsia="en-US"/>
              </w:rPr>
              <w:t>Ext01Uri</w:t>
            </w:r>
          </w:p>
        </w:tc>
        <w:tc>
          <w:tcPr>
            <w:tcW w:w="4640" w:type="dxa"/>
          </w:tcPr>
          <w:p w14:paraId="335F6A1D" w14:textId="77777777" w:rsidR="00E44FB6" w:rsidRPr="00ED0083" w:rsidRDefault="00E44FB6" w:rsidP="00E44FB6">
            <w:pPr>
              <w:rPr>
                <w:lang w:val="en-US" w:eastAsia="en-US"/>
              </w:rPr>
            </w:pPr>
            <w:r w:rsidRPr="00ED0083">
              <w:rPr>
                <w:lang w:val="en-US" w:eastAsia="en-US"/>
              </w:rPr>
              <w:t>Extension 01 object URI</w:t>
            </w:r>
          </w:p>
        </w:tc>
        <w:tc>
          <w:tcPr>
            <w:tcW w:w="1715" w:type="dxa"/>
          </w:tcPr>
          <w:p w14:paraId="335F6A1E" w14:textId="77777777" w:rsidR="00E44FB6" w:rsidRPr="002E2AFD" w:rsidRDefault="00E44FB6" w:rsidP="002D11CA">
            <w:pPr>
              <w:rPr>
                <w:lang w:val="en-US" w:eastAsia="en-US"/>
              </w:rPr>
            </w:pPr>
            <w:r w:rsidRPr="002E2AFD">
              <w:rPr>
                <w:lang w:val="en-US" w:eastAsia="en-US"/>
              </w:rPr>
              <w:t>String</w:t>
            </w:r>
          </w:p>
        </w:tc>
      </w:tr>
      <w:tr w:rsidR="00E44FB6" w:rsidRPr="002E2AFD" w14:paraId="335F6A23" w14:textId="77777777" w:rsidTr="00F60FB9">
        <w:tc>
          <w:tcPr>
            <w:tcW w:w="3782" w:type="dxa"/>
          </w:tcPr>
          <w:p w14:paraId="335F6A20" w14:textId="77777777" w:rsidR="00E44FB6" w:rsidRPr="002E2AFD" w:rsidRDefault="00E44FB6" w:rsidP="002D11CA">
            <w:pPr>
              <w:rPr>
                <w:lang w:val="en-US" w:eastAsia="en-US"/>
              </w:rPr>
            </w:pPr>
            <w:r w:rsidRPr="002E2AFD">
              <w:rPr>
                <w:lang w:val="en-US" w:eastAsia="en-US"/>
              </w:rPr>
              <w:t>EppDomCreate02</w:t>
            </w:r>
            <w:r>
              <w:rPr>
                <w:lang w:val="en-US" w:eastAsia="en-US"/>
              </w:rPr>
              <w:t>Upd</w:t>
            </w:r>
            <w:r w:rsidRPr="002E2AFD">
              <w:rPr>
                <w:lang w:val="en-US" w:eastAsia="en-US"/>
              </w:rPr>
              <w:t>Ext01Sl</w:t>
            </w:r>
          </w:p>
        </w:tc>
        <w:tc>
          <w:tcPr>
            <w:tcW w:w="4640" w:type="dxa"/>
          </w:tcPr>
          <w:p w14:paraId="335F6A21" w14:textId="77777777" w:rsidR="00E44FB6" w:rsidRPr="00ED0083" w:rsidRDefault="00E44FB6" w:rsidP="00E44FB6">
            <w:pPr>
              <w:rPr>
                <w:lang w:val="en-US" w:eastAsia="en-US"/>
              </w:rPr>
            </w:pPr>
            <w:r w:rsidRPr="00ED0083">
              <w:rPr>
                <w:lang w:val="en-US" w:eastAsia="en-US"/>
              </w:rPr>
              <w:t>Extension 01 schema location</w:t>
            </w:r>
          </w:p>
        </w:tc>
        <w:tc>
          <w:tcPr>
            <w:tcW w:w="1715" w:type="dxa"/>
          </w:tcPr>
          <w:p w14:paraId="335F6A22" w14:textId="77777777" w:rsidR="00E44FB6" w:rsidRPr="002E2AFD" w:rsidRDefault="00E44FB6" w:rsidP="002D11CA">
            <w:pPr>
              <w:rPr>
                <w:lang w:val="en-US" w:eastAsia="en-US"/>
              </w:rPr>
            </w:pPr>
            <w:r w:rsidRPr="002E2AFD">
              <w:rPr>
                <w:lang w:val="en-US" w:eastAsia="en-US"/>
              </w:rPr>
              <w:t>String</w:t>
            </w:r>
          </w:p>
        </w:tc>
      </w:tr>
      <w:tr w:rsidR="00E44FB6" w:rsidRPr="004B6BC5" w14:paraId="335F6A27" w14:textId="77777777" w:rsidTr="00F60FB9">
        <w:tc>
          <w:tcPr>
            <w:tcW w:w="3782" w:type="dxa"/>
          </w:tcPr>
          <w:p w14:paraId="335F6A24" w14:textId="77777777" w:rsidR="00E44FB6" w:rsidRPr="002E2AFD" w:rsidRDefault="00E44FB6" w:rsidP="004B6BC5">
            <w:pPr>
              <w:rPr>
                <w:lang w:val="en-US" w:eastAsia="en-US"/>
              </w:rPr>
            </w:pPr>
            <w:r>
              <w:rPr>
                <w:lang w:val="en-US" w:eastAsia="en-US"/>
              </w:rPr>
              <w:t>EppDomCreate02UpdExt01ExtName</w:t>
            </w:r>
          </w:p>
        </w:tc>
        <w:tc>
          <w:tcPr>
            <w:tcW w:w="4640" w:type="dxa"/>
          </w:tcPr>
          <w:p w14:paraId="335F6A25" w14:textId="77777777" w:rsidR="00E44FB6" w:rsidRPr="00ED0083" w:rsidRDefault="00E44FB6" w:rsidP="00E44FB6">
            <w:pPr>
              <w:rPr>
                <w:lang w:val="en-US" w:eastAsia="en-US"/>
              </w:rPr>
            </w:pPr>
            <w:r w:rsidRPr="00ED0083">
              <w:rPr>
                <w:lang w:val="en-US" w:eastAsia="en-US"/>
              </w:rPr>
              <w:t>Extension 01 name</w:t>
            </w:r>
          </w:p>
        </w:tc>
        <w:tc>
          <w:tcPr>
            <w:tcW w:w="1715" w:type="dxa"/>
          </w:tcPr>
          <w:p w14:paraId="335F6A26" w14:textId="77777777" w:rsidR="00E44FB6" w:rsidRPr="002E2AFD" w:rsidRDefault="00E44FB6" w:rsidP="00522EF0">
            <w:pPr>
              <w:rPr>
                <w:lang w:val="en-US" w:eastAsia="en-US"/>
              </w:rPr>
            </w:pPr>
            <w:r>
              <w:rPr>
                <w:lang w:val="en-US" w:eastAsia="en-US"/>
              </w:rPr>
              <w:t>String</w:t>
            </w:r>
          </w:p>
        </w:tc>
      </w:tr>
      <w:tr w:rsidR="00E44FB6" w:rsidRPr="002E2AFD" w14:paraId="335F6A2B" w14:textId="77777777" w:rsidTr="00F60FB9">
        <w:tc>
          <w:tcPr>
            <w:tcW w:w="3782" w:type="dxa"/>
          </w:tcPr>
          <w:p w14:paraId="335F6A28" w14:textId="77777777" w:rsidR="00E44FB6" w:rsidRPr="002E2AFD" w:rsidRDefault="00E44FB6" w:rsidP="002D11CA">
            <w:pPr>
              <w:rPr>
                <w:lang w:val="en-US" w:eastAsia="en-US"/>
              </w:rPr>
            </w:pPr>
            <w:r w:rsidRPr="002E2AFD">
              <w:rPr>
                <w:lang w:val="en-US" w:eastAsia="en-US"/>
              </w:rPr>
              <w:t>EppDomCreate02</w:t>
            </w:r>
            <w:r>
              <w:rPr>
                <w:lang w:val="en-US" w:eastAsia="en-US"/>
              </w:rPr>
              <w:t>Upd</w:t>
            </w:r>
            <w:r w:rsidRPr="002E2AFD">
              <w:rPr>
                <w:lang w:val="en-US" w:eastAsia="en-US"/>
              </w:rPr>
              <w:t>Ext01ExtValue</w:t>
            </w:r>
          </w:p>
        </w:tc>
        <w:tc>
          <w:tcPr>
            <w:tcW w:w="4640" w:type="dxa"/>
          </w:tcPr>
          <w:p w14:paraId="335F6A29" w14:textId="77777777" w:rsidR="00E44FB6" w:rsidRPr="00ED0083" w:rsidRDefault="00E44FB6" w:rsidP="00E44FB6">
            <w:pPr>
              <w:rPr>
                <w:lang w:val="en-US" w:eastAsia="en-US"/>
              </w:rPr>
            </w:pPr>
            <w:r w:rsidRPr="00ED0083">
              <w:rPr>
                <w:lang w:val="en-US" w:eastAsia="en-US"/>
              </w:rPr>
              <w:t>Extension 01 value for direct text node</w:t>
            </w:r>
          </w:p>
        </w:tc>
        <w:tc>
          <w:tcPr>
            <w:tcW w:w="1715" w:type="dxa"/>
          </w:tcPr>
          <w:p w14:paraId="335F6A2A" w14:textId="77777777" w:rsidR="00E44FB6" w:rsidRPr="002E2AFD" w:rsidRDefault="00E44FB6" w:rsidP="002D11CA">
            <w:pPr>
              <w:rPr>
                <w:lang w:val="en-US" w:eastAsia="en-US"/>
              </w:rPr>
            </w:pPr>
            <w:r w:rsidRPr="002E2AFD">
              <w:rPr>
                <w:lang w:val="en-US" w:eastAsia="en-US"/>
              </w:rPr>
              <w:t>String</w:t>
            </w:r>
          </w:p>
        </w:tc>
      </w:tr>
      <w:tr w:rsidR="00E44FB6" w:rsidRPr="002E2AFD" w14:paraId="335F6A2F" w14:textId="77777777" w:rsidTr="00F60FB9">
        <w:tc>
          <w:tcPr>
            <w:tcW w:w="3782" w:type="dxa"/>
          </w:tcPr>
          <w:p w14:paraId="335F6A2C" w14:textId="77777777" w:rsidR="00E44FB6" w:rsidRPr="002E2AFD" w:rsidRDefault="00E44FB6" w:rsidP="002D11CA">
            <w:pPr>
              <w:rPr>
                <w:lang w:val="en-US" w:eastAsia="en-US"/>
              </w:rPr>
            </w:pPr>
            <w:r w:rsidRPr="002E2AFD">
              <w:rPr>
                <w:lang w:val="en-US" w:eastAsia="en-US"/>
              </w:rPr>
              <w:t>EppDomCreate02</w:t>
            </w:r>
            <w:r>
              <w:rPr>
                <w:lang w:val="en-US" w:eastAsia="en-US"/>
              </w:rPr>
              <w:t>Upd</w:t>
            </w:r>
            <w:r w:rsidRPr="002E2AFD">
              <w:rPr>
                <w:lang w:val="en-US" w:eastAsia="en-US"/>
              </w:rPr>
              <w:t>Ext01Field01</w:t>
            </w:r>
          </w:p>
        </w:tc>
        <w:tc>
          <w:tcPr>
            <w:tcW w:w="4640" w:type="dxa"/>
          </w:tcPr>
          <w:p w14:paraId="335F6A2D" w14:textId="77777777" w:rsidR="00E44FB6" w:rsidRPr="00ED0083" w:rsidRDefault="00E44FB6" w:rsidP="00E44FB6">
            <w:pPr>
              <w:rPr>
                <w:lang w:val="en-US" w:eastAsia="en-US"/>
              </w:rPr>
            </w:pPr>
            <w:r w:rsidRPr="00ED0083">
              <w:rPr>
                <w:lang w:val="en-US" w:eastAsia="en-US"/>
              </w:rPr>
              <w:t>Extension 01 field name 01</w:t>
            </w:r>
          </w:p>
        </w:tc>
        <w:tc>
          <w:tcPr>
            <w:tcW w:w="1715" w:type="dxa"/>
          </w:tcPr>
          <w:p w14:paraId="335F6A2E" w14:textId="77777777" w:rsidR="00E44FB6" w:rsidRPr="002E2AFD" w:rsidRDefault="00E44FB6" w:rsidP="002D11CA">
            <w:pPr>
              <w:rPr>
                <w:lang w:val="en-US" w:eastAsia="en-US"/>
              </w:rPr>
            </w:pPr>
            <w:r w:rsidRPr="002E2AFD">
              <w:rPr>
                <w:lang w:val="en-US" w:eastAsia="en-US"/>
              </w:rPr>
              <w:t>String</w:t>
            </w:r>
          </w:p>
        </w:tc>
      </w:tr>
      <w:tr w:rsidR="00E44FB6" w:rsidRPr="002E2AFD" w14:paraId="335F6A33" w14:textId="77777777" w:rsidTr="00F60FB9">
        <w:tc>
          <w:tcPr>
            <w:tcW w:w="3782" w:type="dxa"/>
          </w:tcPr>
          <w:p w14:paraId="335F6A30" w14:textId="77777777" w:rsidR="00E44FB6" w:rsidRPr="002E2AFD" w:rsidRDefault="00E44FB6" w:rsidP="002D11CA">
            <w:pPr>
              <w:rPr>
                <w:lang w:val="en-US" w:eastAsia="en-US"/>
              </w:rPr>
            </w:pPr>
            <w:r w:rsidRPr="002E2AFD">
              <w:rPr>
                <w:lang w:val="en-US" w:eastAsia="en-US"/>
              </w:rPr>
              <w:t>EppDomCreate02</w:t>
            </w:r>
            <w:r>
              <w:rPr>
                <w:lang w:val="en-US" w:eastAsia="en-US"/>
              </w:rPr>
              <w:t>Upd</w:t>
            </w:r>
            <w:r w:rsidRPr="002E2AFD">
              <w:rPr>
                <w:lang w:val="en-US" w:eastAsia="en-US"/>
              </w:rPr>
              <w:t>Ext01Value01</w:t>
            </w:r>
          </w:p>
        </w:tc>
        <w:tc>
          <w:tcPr>
            <w:tcW w:w="4640" w:type="dxa"/>
          </w:tcPr>
          <w:p w14:paraId="335F6A31" w14:textId="77777777" w:rsidR="00E44FB6" w:rsidRPr="00ED0083" w:rsidRDefault="00E44FB6" w:rsidP="00E44FB6">
            <w:pPr>
              <w:rPr>
                <w:lang w:val="en-US" w:eastAsia="en-US"/>
              </w:rPr>
            </w:pPr>
            <w:r w:rsidRPr="00ED0083">
              <w:rPr>
                <w:lang w:val="en-US" w:eastAsia="en-US"/>
              </w:rPr>
              <w:t>Extension 01 field value 01</w:t>
            </w:r>
          </w:p>
        </w:tc>
        <w:tc>
          <w:tcPr>
            <w:tcW w:w="1715" w:type="dxa"/>
          </w:tcPr>
          <w:p w14:paraId="335F6A32" w14:textId="77777777" w:rsidR="00E44FB6" w:rsidRPr="002E2AFD" w:rsidRDefault="00E44FB6" w:rsidP="002D11CA">
            <w:pPr>
              <w:rPr>
                <w:lang w:val="en-US" w:eastAsia="en-US"/>
              </w:rPr>
            </w:pPr>
            <w:r w:rsidRPr="002E2AFD">
              <w:rPr>
                <w:lang w:val="en-US" w:eastAsia="en-US"/>
              </w:rPr>
              <w:t>String</w:t>
            </w:r>
          </w:p>
        </w:tc>
      </w:tr>
      <w:tr w:rsidR="00E44FB6" w:rsidRPr="00166711" w14:paraId="335F6A37" w14:textId="77777777" w:rsidTr="00F60FB9">
        <w:tc>
          <w:tcPr>
            <w:tcW w:w="3782" w:type="dxa"/>
          </w:tcPr>
          <w:p w14:paraId="335F6A34" w14:textId="77777777" w:rsidR="00E44FB6" w:rsidRPr="002E2AFD" w:rsidRDefault="00166711" w:rsidP="002D11CA">
            <w:pPr>
              <w:rPr>
                <w:lang w:val="en-US" w:eastAsia="en-US"/>
              </w:rPr>
            </w:pPr>
            <w:r>
              <w:rPr>
                <w:lang w:val="en-US" w:eastAsia="en-US"/>
              </w:rPr>
              <w:t>…</w:t>
            </w:r>
          </w:p>
        </w:tc>
        <w:tc>
          <w:tcPr>
            <w:tcW w:w="4640" w:type="dxa"/>
          </w:tcPr>
          <w:p w14:paraId="335F6A35" w14:textId="77777777" w:rsidR="00E44FB6" w:rsidRPr="00ED0083" w:rsidRDefault="00E44FB6" w:rsidP="002D11CA">
            <w:pPr>
              <w:rPr>
                <w:lang w:val="en-US" w:eastAsia="en-US"/>
              </w:rPr>
            </w:pPr>
            <w:r w:rsidRPr="00ED0083">
              <w:rPr>
                <w:lang w:val="en-US" w:eastAsia="en-US"/>
              </w:rPr>
              <w:t>Repeat for max y fields for Update</w:t>
            </w:r>
          </w:p>
        </w:tc>
        <w:tc>
          <w:tcPr>
            <w:tcW w:w="1715" w:type="dxa"/>
          </w:tcPr>
          <w:p w14:paraId="335F6A36" w14:textId="77777777" w:rsidR="00E44FB6" w:rsidRPr="002E2AFD" w:rsidRDefault="00E44FB6" w:rsidP="002D11CA">
            <w:pPr>
              <w:rPr>
                <w:lang w:val="en-US" w:eastAsia="en-US"/>
              </w:rPr>
            </w:pPr>
          </w:p>
        </w:tc>
      </w:tr>
      <w:tr w:rsidR="00E44FB6" w:rsidRPr="00166711" w14:paraId="335F6A3B" w14:textId="77777777" w:rsidTr="00F60FB9">
        <w:tc>
          <w:tcPr>
            <w:tcW w:w="3782" w:type="dxa"/>
          </w:tcPr>
          <w:p w14:paraId="335F6A38" w14:textId="77777777" w:rsidR="00E44FB6" w:rsidRPr="002E2AFD" w:rsidRDefault="00166711" w:rsidP="002D11CA">
            <w:pPr>
              <w:rPr>
                <w:lang w:val="en-US" w:eastAsia="en-US"/>
              </w:rPr>
            </w:pPr>
            <w:r>
              <w:rPr>
                <w:lang w:val="en-US" w:eastAsia="en-US"/>
              </w:rPr>
              <w:t>…</w:t>
            </w:r>
          </w:p>
        </w:tc>
        <w:tc>
          <w:tcPr>
            <w:tcW w:w="4640" w:type="dxa"/>
          </w:tcPr>
          <w:p w14:paraId="335F6A39" w14:textId="77777777" w:rsidR="00E44FB6" w:rsidRPr="002E2AFD" w:rsidRDefault="00E44FB6" w:rsidP="002D11CA">
            <w:pPr>
              <w:rPr>
                <w:lang w:val="en-US" w:eastAsia="en-US"/>
              </w:rPr>
            </w:pPr>
            <w:r w:rsidRPr="002E2AFD">
              <w:rPr>
                <w:lang w:val="en-US" w:eastAsia="en-US"/>
              </w:rPr>
              <w:t>Repeat for max x extensions</w:t>
            </w:r>
            <w:r>
              <w:rPr>
                <w:lang w:val="en-US" w:eastAsia="en-US"/>
              </w:rPr>
              <w:t xml:space="preserve"> for Update</w:t>
            </w:r>
          </w:p>
        </w:tc>
        <w:tc>
          <w:tcPr>
            <w:tcW w:w="1715" w:type="dxa"/>
          </w:tcPr>
          <w:p w14:paraId="335F6A3A" w14:textId="77777777" w:rsidR="00E44FB6" w:rsidRPr="002E2AFD" w:rsidRDefault="00E44FB6" w:rsidP="002D11CA">
            <w:pPr>
              <w:rPr>
                <w:lang w:val="en-US" w:eastAsia="en-US"/>
              </w:rPr>
            </w:pPr>
          </w:p>
        </w:tc>
      </w:tr>
      <w:tr w:rsidR="00E44FB6" w:rsidRPr="002E2AFD" w14:paraId="335F6A3F" w14:textId="77777777" w:rsidTr="00F60FB9">
        <w:tc>
          <w:tcPr>
            <w:tcW w:w="3782" w:type="dxa"/>
          </w:tcPr>
          <w:p w14:paraId="335F6A3C" w14:textId="77777777" w:rsidR="00E44FB6" w:rsidRPr="002E2AFD" w:rsidRDefault="00E44FB6" w:rsidP="00267811">
            <w:pPr>
              <w:rPr>
                <w:lang w:val="en-US" w:eastAsia="en-US"/>
              </w:rPr>
            </w:pPr>
            <w:r w:rsidRPr="002E2AFD">
              <w:rPr>
                <w:lang w:val="en-US" w:eastAsia="en-US"/>
              </w:rPr>
              <w:t>EppDomCreate02</w:t>
            </w:r>
            <w:r>
              <w:rPr>
                <w:lang w:val="en-US" w:eastAsia="en-US"/>
              </w:rPr>
              <w:t>Ns01</w:t>
            </w:r>
            <w:r w:rsidRPr="002E2AFD">
              <w:rPr>
                <w:lang w:val="en-US" w:eastAsia="en-US"/>
              </w:rPr>
              <w:t>Ext01Uri</w:t>
            </w:r>
          </w:p>
        </w:tc>
        <w:tc>
          <w:tcPr>
            <w:tcW w:w="4640" w:type="dxa"/>
          </w:tcPr>
          <w:p w14:paraId="335F6A3D" w14:textId="77777777" w:rsidR="00E44FB6" w:rsidRPr="00ED0083" w:rsidRDefault="00E44FB6" w:rsidP="00BE53E6">
            <w:pPr>
              <w:rPr>
                <w:lang w:val="en-US" w:eastAsia="en-US"/>
              </w:rPr>
            </w:pPr>
            <w:r w:rsidRPr="00ED0083">
              <w:rPr>
                <w:lang w:val="en-US" w:eastAsia="en-US"/>
              </w:rPr>
              <w:t>Extension 01 object URI</w:t>
            </w:r>
          </w:p>
        </w:tc>
        <w:tc>
          <w:tcPr>
            <w:tcW w:w="1715" w:type="dxa"/>
          </w:tcPr>
          <w:p w14:paraId="335F6A3E" w14:textId="77777777" w:rsidR="00E44FB6" w:rsidRPr="002E2AFD" w:rsidRDefault="00E44FB6" w:rsidP="002D11CA">
            <w:pPr>
              <w:rPr>
                <w:lang w:val="en-US" w:eastAsia="en-US"/>
              </w:rPr>
            </w:pPr>
            <w:r w:rsidRPr="002E2AFD">
              <w:rPr>
                <w:lang w:val="en-US" w:eastAsia="en-US"/>
              </w:rPr>
              <w:t>String</w:t>
            </w:r>
          </w:p>
        </w:tc>
      </w:tr>
      <w:tr w:rsidR="00E44FB6" w:rsidRPr="002E2AFD" w14:paraId="335F6A43" w14:textId="77777777" w:rsidTr="00F60FB9">
        <w:tc>
          <w:tcPr>
            <w:tcW w:w="3782" w:type="dxa"/>
          </w:tcPr>
          <w:p w14:paraId="335F6A40" w14:textId="77777777" w:rsidR="00E44FB6" w:rsidRPr="002E2AFD" w:rsidRDefault="00E44FB6" w:rsidP="00267811">
            <w:pPr>
              <w:rPr>
                <w:lang w:val="en-US" w:eastAsia="en-US"/>
              </w:rPr>
            </w:pPr>
            <w:r w:rsidRPr="002E2AFD">
              <w:rPr>
                <w:lang w:val="en-US" w:eastAsia="en-US"/>
              </w:rPr>
              <w:lastRenderedPageBreak/>
              <w:t>EppDomCreate02</w:t>
            </w:r>
            <w:r>
              <w:rPr>
                <w:lang w:val="en-US" w:eastAsia="en-US"/>
              </w:rPr>
              <w:t>Ns01</w:t>
            </w:r>
            <w:r w:rsidRPr="002E2AFD">
              <w:rPr>
                <w:lang w:val="en-US" w:eastAsia="en-US"/>
              </w:rPr>
              <w:t>Ext01Sl</w:t>
            </w:r>
          </w:p>
        </w:tc>
        <w:tc>
          <w:tcPr>
            <w:tcW w:w="4640" w:type="dxa"/>
          </w:tcPr>
          <w:p w14:paraId="335F6A41" w14:textId="77777777" w:rsidR="00E44FB6" w:rsidRPr="00ED0083" w:rsidRDefault="00E44FB6" w:rsidP="00BE53E6">
            <w:pPr>
              <w:rPr>
                <w:lang w:val="en-US" w:eastAsia="en-US"/>
              </w:rPr>
            </w:pPr>
            <w:r w:rsidRPr="00ED0083">
              <w:rPr>
                <w:lang w:val="en-US" w:eastAsia="en-US"/>
              </w:rPr>
              <w:t>Extension 01 schema location</w:t>
            </w:r>
          </w:p>
        </w:tc>
        <w:tc>
          <w:tcPr>
            <w:tcW w:w="1715" w:type="dxa"/>
          </w:tcPr>
          <w:p w14:paraId="335F6A42" w14:textId="77777777" w:rsidR="00E44FB6" w:rsidRPr="002E2AFD" w:rsidRDefault="00E44FB6" w:rsidP="002D11CA">
            <w:pPr>
              <w:rPr>
                <w:lang w:val="en-US" w:eastAsia="en-US"/>
              </w:rPr>
            </w:pPr>
            <w:r w:rsidRPr="002E2AFD">
              <w:rPr>
                <w:lang w:val="en-US" w:eastAsia="en-US"/>
              </w:rPr>
              <w:t>String</w:t>
            </w:r>
          </w:p>
        </w:tc>
      </w:tr>
      <w:tr w:rsidR="00E44FB6" w:rsidRPr="004B6BC5" w14:paraId="335F6A47" w14:textId="77777777" w:rsidTr="00F60FB9">
        <w:tc>
          <w:tcPr>
            <w:tcW w:w="3782" w:type="dxa"/>
          </w:tcPr>
          <w:p w14:paraId="335F6A44" w14:textId="77777777" w:rsidR="00E44FB6" w:rsidRPr="002E2AFD" w:rsidRDefault="00E44FB6" w:rsidP="004B6BC5">
            <w:pPr>
              <w:rPr>
                <w:lang w:val="en-US" w:eastAsia="en-US"/>
              </w:rPr>
            </w:pPr>
            <w:r>
              <w:rPr>
                <w:lang w:val="en-US" w:eastAsia="en-US"/>
              </w:rPr>
              <w:t>EppDomCreate02Ns01Ext01ExtName</w:t>
            </w:r>
          </w:p>
        </w:tc>
        <w:tc>
          <w:tcPr>
            <w:tcW w:w="4640" w:type="dxa"/>
          </w:tcPr>
          <w:p w14:paraId="335F6A45" w14:textId="77777777" w:rsidR="00E44FB6" w:rsidRPr="00ED0083" w:rsidRDefault="00E44FB6" w:rsidP="00BE53E6">
            <w:pPr>
              <w:rPr>
                <w:lang w:val="en-US" w:eastAsia="en-US"/>
              </w:rPr>
            </w:pPr>
            <w:r w:rsidRPr="00ED0083">
              <w:rPr>
                <w:lang w:val="en-US" w:eastAsia="en-US"/>
              </w:rPr>
              <w:t>Extension 01 name</w:t>
            </w:r>
          </w:p>
        </w:tc>
        <w:tc>
          <w:tcPr>
            <w:tcW w:w="1715" w:type="dxa"/>
          </w:tcPr>
          <w:p w14:paraId="335F6A46" w14:textId="77777777" w:rsidR="00E44FB6" w:rsidRPr="002E2AFD" w:rsidRDefault="00E44FB6" w:rsidP="00522EF0">
            <w:pPr>
              <w:rPr>
                <w:lang w:val="en-US" w:eastAsia="en-US"/>
              </w:rPr>
            </w:pPr>
            <w:r>
              <w:rPr>
                <w:lang w:val="en-US" w:eastAsia="en-US"/>
              </w:rPr>
              <w:t>String</w:t>
            </w:r>
          </w:p>
        </w:tc>
      </w:tr>
      <w:tr w:rsidR="00E44FB6" w:rsidRPr="002E2AFD" w14:paraId="335F6A4B" w14:textId="77777777" w:rsidTr="00F60FB9">
        <w:tc>
          <w:tcPr>
            <w:tcW w:w="3782" w:type="dxa"/>
          </w:tcPr>
          <w:p w14:paraId="335F6A48" w14:textId="77777777" w:rsidR="00E44FB6" w:rsidRPr="002E2AFD" w:rsidRDefault="00E44FB6" w:rsidP="00267811">
            <w:pPr>
              <w:rPr>
                <w:lang w:val="en-US" w:eastAsia="en-US"/>
              </w:rPr>
            </w:pPr>
            <w:r w:rsidRPr="002E2AFD">
              <w:rPr>
                <w:lang w:val="en-US" w:eastAsia="en-US"/>
              </w:rPr>
              <w:t>EppDomCreate02</w:t>
            </w:r>
            <w:r>
              <w:rPr>
                <w:lang w:val="en-US" w:eastAsia="en-US"/>
              </w:rPr>
              <w:t>Ns01</w:t>
            </w:r>
            <w:r w:rsidRPr="002E2AFD">
              <w:rPr>
                <w:lang w:val="en-US" w:eastAsia="en-US"/>
              </w:rPr>
              <w:t>Ext01ExtValue</w:t>
            </w:r>
          </w:p>
        </w:tc>
        <w:tc>
          <w:tcPr>
            <w:tcW w:w="4640" w:type="dxa"/>
          </w:tcPr>
          <w:p w14:paraId="335F6A49" w14:textId="77777777" w:rsidR="00E44FB6" w:rsidRPr="00ED0083" w:rsidRDefault="00E44FB6" w:rsidP="00BE53E6">
            <w:pPr>
              <w:rPr>
                <w:lang w:val="en-US" w:eastAsia="en-US"/>
              </w:rPr>
            </w:pPr>
            <w:r w:rsidRPr="00ED0083">
              <w:rPr>
                <w:lang w:val="en-US" w:eastAsia="en-US"/>
              </w:rPr>
              <w:t>Extension 01 value for direct text node</w:t>
            </w:r>
          </w:p>
        </w:tc>
        <w:tc>
          <w:tcPr>
            <w:tcW w:w="1715" w:type="dxa"/>
          </w:tcPr>
          <w:p w14:paraId="335F6A4A" w14:textId="77777777" w:rsidR="00E44FB6" w:rsidRPr="002E2AFD" w:rsidRDefault="00E44FB6" w:rsidP="002D11CA">
            <w:pPr>
              <w:rPr>
                <w:lang w:val="en-US" w:eastAsia="en-US"/>
              </w:rPr>
            </w:pPr>
            <w:r w:rsidRPr="002E2AFD">
              <w:rPr>
                <w:lang w:val="en-US" w:eastAsia="en-US"/>
              </w:rPr>
              <w:t>String</w:t>
            </w:r>
          </w:p>
        </w:tc>
      </w:tr>
      <w:tr w:rsidR="00E44FB6" w:rsidRPr="002E2AFD" w14:paraId="335F6A4F" w14:textId="77777777" w:rsidTr="00F60FB9">
        <w:tc>
          <w:tcPr>
            <w:tcW w:w="3782" w:type="dxa"/>
          </w:tcPr>
          <w:p w14:paraId="335F6A4C" w14:textId="77777777" w:rsidR="00E44FB6" w:rsidRPr="002E2AFD" w:rsidRDefault="00E44FB6" w:rsidP="00267811">
            <w:pPr>
              <w:rPr>
                <w:lang w:val="en-US" w:eastAsia="en-US"/>
              </w:rPr>
            </w:pPr>
            <w:r w:rsidRPr="002E2AFD">
              <w:rPr>
                <w:lang w:val="en-US" w:eastAsia="en-US"/>
              </w:rPr>
              <w:t>EppDomCreate02</w:t>
            </w:r>
            <w:r>
              <w:rPr>
                <w:lang w:val="en-US" w:eastAsia="en-US"/>
              </w:rPr>
              <w:t>Ns01</w:t>
            </w:r>
            <w:r w:rsidRPr="002E2AFD">
              <w:rPr>
                <w:lang w:val="en-US" w:eastAsia="en-US"/>
              </w:rPr>
              <w:t>Ext01Field01</w:t>
            </w:r>
          </w:p>
        </w:tc>
        <w:tc>
          <w:tcPr>
            <w:tcW w:w="4640" w:type="dxa"/>
          </w:tcPr>
          <w:p w14:paraId="335F6A4D" w14:textId="77777777" w:rsidR="00E44FB6" w:rsidRPr="00ED0083" w:rsidRDefault="00E44FB6" w:rsidP="00BE53E6">
            <w:pPr>
              <w:rPr>
                <w:lang w:val="en-US" w:eastAsia="en-US"/>
              </w:rPr>
            </w:pPr>
            <w:r w:rsidRPr="00ED0083">
              <w:rPr>
                <w:lang w:val="en-US" w:eastAsia="en-US"/>
              </w:rPr>
              <w:t>Extension 01 field name 01</w:t>
            </w:r>
          </w:p>
        </w:tc>
        <w:tc>
          <w:tcPr>
            <w:tcW w:w="1715" w:type="dxa"/>
          </w:tcPr>
          <w:p w14:paraId="335F6A4E" w14:textId="77777777" w:rsidR="00E44FB6" w:rsidRPr="002E2AFD" w:rsidRDefault="00E44FB6" w:rsidP="002D11CA">
            <w:pPr>
              <w:rPr>
                <w:lang w:val="en-US" w:eastAsia="en-US"/>
              </w:rPr>
            </w:pPr>
            <w:r w:rsidRPr="002E2AFD">
              <w:rPr>
                <w:lang w:val="en-US" w:eastAsia="en-US"/>
              </w:rPr>
              <w:t>String</w:t>
            </w:r>
          </w:p>
        </w:tc>
      </w:tr>
      <w:tr w:rsidR="00E44FB6" w:rsidRPr="002E2AFD" w14:paraId="335F6A53" w14:textId="77777777" w:rsidTr="00F60FB9">
        <w:tc>
          <w:tcPr>
            <w:tcW w:w="3782" w:type="dxa"/>
          </w:tcPr>
          <w:p w14:paraId="335F6A50" w14:textId="77777777" w:rsidR="00E44FB6" w:rsidRPr="002E2AFD" w:rsidRDefault="00E44FB6" w:rsidP="00267811">
            <w:pPr>
              <w:rPr>
                <w:lang w:val="en-US" w:eastAsia="en-US"/>
              </w:rPr>
            </w:pPr>
            <w:r w:rsidRPr="002E2AFD">
              <w:rPr>
                <w:lang w:val="en-US" w:eastAsia="en-US"/>
              </w:rPr>
              <w:t>EppDomCreate02</w:t>
            </w:r>
            <w:r>
              <w:rPr>
                <w:lang w:val="en-US" w:eastAsia="en-US"/>
              </w:rPr>
              <w:t>Ns01</w:t>
            </w:r>
            <w:r w:rsidRPr="002E2AFD">
              <w:rPr>
                <w:lang w:val="en-US" w:eastAsia="en-US"/>
              </w:rPr>
              <w:t>Ext01Value01</w:t>
            </w:r>
          </w:p>
        </w:tc>
        <w:tc>
          <w:tcPr>
            <w:tcW w:w="4640" w:type="dxa"/>
          </w:tcPr>
          <w:p w14:paraId="335F6A51" w14:textId="77777777" w:rsidR="00E44FB6" w:rsidRPr="00ED0083" w:rsidRDefault="00E44FB6" w:rsidP="00BE53E6">
            <w:pPr>
              <w:rPr>
                <w:lang w:val="en-US" w:eastAsia="en-US"/>
              </w:rPr>
            </w:pPr>
            <w:r w:rsidRPr="00ED0083">
              <w:rPr>
                <w:lang w:val="en-US" w:eastAsia="en-US"/>
              </w:rPr>
              <w:t>Extension 01 field value 01</w:t>
            </w:r>
          </w:p>
        </w:tc>
        <w:tc>
          <w:tcPr>
            <w:tcW w:w="1715" w:type="dxa"/>
          </w:tcPr>
          <w:p w14:paraId="335F6A52" w14:textId="77777777" w:rsidR="00E44FB6" w:rsidRPr="002E2AFD" w:rsidRDefault="00E44FB6" w:rsidP="002D11CA">
            <w:pPr>
              <w:rPr>
                <w:lang w:val="en-US" w:eastAsia="en-US"/>
              </w:rPr>
            </w:pPr>
            <w:r w:rsidRPr="002E2AFD">
              <w:rPr>
                <w:lang w:val="en-US" w:eastAsia="en-US"/>
              </w:rPr>
              <w:t>String</w:t>
            </w:r>
          </w:p>
        </w:tc>
      </w:tr>
      <w:tr w:rsidR="00E44FB6" w:rsidRPr="00166711" w14:paraId="335F6A57" w14:textId="77777777" w:rsidTr="00F60FB9">
        <w:tc>
          <w:tcPr>
            <w:tcW w:w="3782" w:type="dxa"/>
          </w:tcPr>
          <w:p w14:paraId="335F6A54" w14:textId="77777777" w:rsidR="00E44FB6" w:rsidRPr="002E2AFD" w:rsidRDefault="00166711" w:rsidP="002D11CA">
            <w:pPr>
              <w:rPr>
                <w:lang w:val="en-US" w:eastAsia="en-US"/>
              </w:rPr>
            </w:pPr>
            <w:r>
              <w:rPr>
                <w:lang w:val="en-US" w:eastAsia="en-US"/>
              </w:rPr>
              <w:t>…</w:t>
            </w:r>
          </w:p>
        </w:tc>
        <w:tc>
          <w:tcPr>
            <w:tcW w:w="4640" w:type="dxa"/>
          </w:tcPr>
          <w:p w14:paraId="335F6A55" w14:textId="77777777" w:rsidR="00E44FB6" w:rsidRPr="00ED0083" w:rsidRDefault="00E44FB6" w:rsidP="00043950">
            <w:pPr>
              <w:rPr>
                <w:lang w:val="en-US" w:eastAsia="en-US"/>
              </w:rPr>
            </w:pPr>
            <w:r w:rsidRPr="00ED0083">
              <w:rPr>
                <w:lang w:val="en-US" w:eastAsia="en-US"/>
              </w:rPr>
              <w:t>Repeat for max y fields for name server 01</w:t>
            </w:r>
          </w:p>
        </w:tc>
        <w:tc>
          <w:tcPr>
            <w:tcW w:w="1715" w:type="dxa"/>
          </w:tcPr>
          <w:p w14:paraId="335F6A56" w14:textId="77777777" w:rsidR="00E44FB6" w:rsidRPr="002E2AFD" w:rsidRDefault="00E44FB6" w:rsidP="002D11CA">
            <w:pPr>
              <w:rPr>
                <w:lang w:val="en-US" w:eastAsia="en-US"/>
              </w:rPr>
            </w:pPr>
          </w:p>
        </w:tc>
      </w:tr>
      <w:tr w:rsidR="00E44FB6" w:rsidRPr="00166711" w14:paraId="335F6A5B" w14:textId="77777777" w:rsidTr="00F60FB9">
        <w:tc>
          <w:tcPr>
            <w:tcW w:w="3782" w:type="dxa"/>
          </w:tcPr>
          <w:p w14:paraId="335F6A58" w14:textId="77777777" w:rsidR="00E44FB6" w:rsidRPr="002E2AFD" w:rsidRDefault="00166711" w:rsidP="002D11CA">
            <w:pPr>
              <w:rPr>
                <w:lang w:val="en-US" w:eastAsia="en-US"/>
              </w:rPr>
            </w:pPr>
            <w:r>
              <w:rPr>
                <w:lang w:val="en-US" w:eastAsia="en-US"/>
              </w:rPr>
              <w:t>…</w:t>
            </w:r>
          </w:p>
        </w:tc>
        <w:tc>
          <w:tcPr>
            <w:tcW w:w="4640" w:type="dxa"/>
          </w:tcPr>
          <w:p w14:paraId="335F6A59" w14:textId="77777777" w:rsidR="00E44FB6" w:rsidRPr="00ED0083" w:rsidRDefault="00E44FB6" w:rsidP="00267811">
            <w:pPr>
              <w:rPr>
                <w:lang w:val="en-US" w:eastAsia="en-US"/>
              </w:rPr>
            </w:pPr>
            <w:r w:rsidRPr="00ED0083">
              <w:rPr>
                <w:lang w:val="en-US" w:eastAsia="en-US"/>
              </w:rPr>
              <w:t>Repeat for max x extensions for name server 01</w:t>
            </w:r>
          </w:p>
        </w:tc>
        <w:tc>
          <w:tcPr>
            <w:tcW w:w="1715" w:type="dxa"/>
          </w:tcPr>
          <w:p w14:paraId="335F6A5A" w14:textId="77777777" w:rsidR="00E44FB6" w:rsidRPr="002E2AFD" w:rsidRDefault="00E44FB6" w:rsidP="002D11CA">
            <w:pPr>
              <w:rPr>
                <w:lang w:val="en-US" w:eastAsia="en-US"/>
              </w:rPr>
            </w:pPr>
          </w:p>
        </w:tc>
      </w:tr>
      <w:tr w:rsidR="00E44FB6" w:rsidRPr="002E2AFD" w14:paraId="335F6A5F" w14:textId="77777777" w:rsidTr="00F60FB9">
        <w:tc>
          <w:tcPr>
            <w:tcW w:w="3782" w:type="dxa"/>
          </w:tcPr>
          <w:p w14:paraId="335F6A5C" w14:textId="77777777" w:rsidR="00E44FB6" w:rsidRPr="002E2AFD" w:rsidRDefault="00E44FB6" w:rsidP="00267811">
            <w:pPr>
              <w:rPr>
                <w:lang w:val="en-US" w:eastAsia="en-US"/>
              </w:rPr>
            </w:pPr>
            <w:r w:rsidRPr="002E2AFD">
              <w:rPr>
                <w:lang w:val="en-US" w:eastAsia="en-US"/>
              </w:rPr>
              <w:t>EppDomCreate02</w:t>
            </w:r>
            <w:r>
              <w:rPr>
                <w:lang w:val="en-US" w:eastAsia="en-US"/>
              </w:rPr>
              <w:t>Ns02</w:t>
            </w:r>
            <w:r w:rsidRPr="002E2AFD">
              <w:rPr>
                <w:lang w:val="en-US" w:eastAsia="en-US"/>
              </w:rPr>
              <w:t>Ext01Uri</w:t>
            </w:r>
          </w:p>
        </w:tc>
        <w:tc>
          <w:tcPr>
            <w:tcW w:w="4640" w:type="dxa"/>
          </w:tcPr>
          <w:p w14:paraId="335F6A5D" w14:textId="77777777" w:rsidR="00E44FB6" w:rsidRPr="00ED0083" w:rsidRDefault="00E44FB6" w:rsidP="00BE53E6">
            <w:pPr>
              <w:rPr>
                <w:lang w:val="en-US" w:eastAsia="en-US"/>
              </w:rPr>
            </w:pPr>
            <w:r w:rsidRPr="00ED0083">
              <w:rPr>
                <w:lang w:val="en-US" w:eastAsia="en-US"/>
              </w:rPr>
              <w:t>Extension 01 object URI</w:t>
            </w:r>
          </w:p>
        </w:tc>
        <w:tc>
          <w:tcPr>
            <w:tcW w:w="1715" w:type="dxa"/>
          </w:tcPr>
          <w:p w14:paraId="335F6A5E" w14:textId="77777777" w:rsidR="00E44FB6" w:rsidRPr="002E2AFD" w:rsidRDefault="00E44FB6" w:rsidP="002D11CA">
            <w:pPr>
              <w:rPr>
                <w:lang w:val="en-US" w:eastAsia="en-US"/>
              </w:rPr>
            </w:pPr>
            <w:r w:rsidRPr="002E2AFD">
              <w:rPr>
                <w:lang w:val="en-US" w:eastAsia="en-US"/>
              </w:rPr>
              <w:t>String</w:t>
            </w:r>
          </w:p>
        </w:tc>
      </w:tr>
      <w:tr w:rsidR="00E44FB6" w:rsidRPr="002E2AFD" w14:paraId="335F6A63" w14:textId="77777777" w:rsidTr="00F60FB9">
        <w:tc>
          <w:tcPr>
            <w:tcW w:w="3782" w:type="dxa"/>
          </w:tcPr>
          <w:p w14:paraId="335F6A60" w14:textId="77777777" w:rsidR="00E44FB6" w:rsidRPr="002E2AFD" w:rsidRDefault="00E44FB6" w:rsidP="00267811">
            <w:pPr>
              <w:rPr>
                <w:lang w:val="en-US" w:eastAsia="en-US"/>
              </w:rPr>
            </w:pPr>
            <w:r w:rsidRPr="002E2AFD">
              <w:rPr>
                <w:lang w:val="en-US" w:eastAsia="en-US"/>
              </w:rPr>
              <w:t>EppDomCreate02</w:t>
            </w:r>
            <w:r>
              <w:rPr>
                <w:lang w:val="en-US" w:eastAsia="en-US"/>
              </w:rPr>
              <w:t>Ns02</w:t>
            </w:r>
            <w:r w:rsidRPr="002E2AFD">
              <w:rPr>
                <w:lang w:val="en-US" w:eastAsia="en-US"/>
              </w:rPr>
              <w:t>Ext01Sl</w:t>
            </w:r>
          </w:p>
        </w:tc>
        <w:tc>
          <w:tcPr>
            <w:tcW w:w="4640" w:type="dxa"/>
          </w:tcPr>
          <w:p w14:paraId="335F6A61" w14:textId="77777777" w:rsidR="00E44FB6" w:rsidRPr="00ED0083" w:rsidRDefault="00E44FB6" w:rsidP="00BE53E6">
            <w:pPr>
              <w:rPr>
                <w:lang w:val="en-US" w:eastAsia="en-US"/>
              </w:rPr>
            </w:pPr>
            <w:r w:rsidRPr="00ED0083">
              <w:rPr>
                <w:lang w:val="en-US" w:eastAsia="en-US"/>
              </w:rPr>
              <w:t>Extension 01 schema location</w:t>
            </w:r>
          </w:p>
        </w:tc>
        <w:tc>
          <w:tcPr>
            <w:tcW w:w="1715" w:type="dxa"/>
          </w:tcPr>
          <w:p w14:paraId="335F6A62" w14:textId="77777777" w:rsidR="00E44FB6" w:rsidRPr="002E2AFD" w:rsidRDefault="00E44FB6" w:rsidP="002D11CA">
            <w:pPr>
              <w:rPr>
                <w:lang w:val="en-US" w:eastAsia="en-US"/>
              </w:rPr>
            </w:pPr>
            <w:r w:rsidRPr="002E2AFD">
              <w:rPr>
                <w:lang w:val="en-US" w:eastAsia="en-US"/>
              </w:rPr>
              <w:t>String</w:t>
            </w:r>
          </w:p>
        </w:tc>
      </w:tr>
      <w:tr w:rsidR="00E44FB6" w:rsidRPr="004B6BC5" w14:paraId="335F6A67" w14:textId="77777777" w:rsidTr="00F60FB9">
        <w:tc>
          <w:tcPr>
            <w:tcW w:w="3782" w:type="dxa"/>
          </w:tcPr>
          <w:p w14:paraId="335F6A64" w14:textId="77777777" w:rsidR="00E44FB6" w:rsidRPr="002E2AFD" w:rsidRDefault="00E44FB6" w:rsidP="004B6BC5">
            <w:pPr>
              <w:rPr>
                <w:lang w:val="en-US" w:eastAsia="en-US"/>
              </w:rPr>
            </w:pPr>
            <w:r>
              <w:rPr>
                <w:lang w:val="en-US" w:eastAsia="en-US"/>
              </w:rPr>
              <w:t>EppDomCreate02Ns02Ext01ExtName</w:t>
            </w:r>
          </w:p>
        </w:tc>
        <w:tc>
          <w:tcPr>
            <w:tcW w:w="4640" w:type="dxa"/>
          </w:tcPr>
          <w:p w14:paraId="335F6A65" w14:textId="77777777" w:rsidR="00E44FB6" w:rsidRPr="00ED0083" w:rsidRDefault="00E44FB6" w:rsidP="00BE53E6">
            <w:pPr>
              <w:rPr>
                <w:lang w:val="en-US" w:eastAsia="en-US"/>
              </w:rPr>
            </w:pPr>
            <w:r w:rsidRPr="00ED0083">
              <w:rPr>
                <w:lang w:val="en-US" w:eastAsia="en-US"/>
              </w:rPr>
              <w:t>Extension 01 name</w:t>
            </w:r>
          </w:p>
        </w:tc>
        <w:tc>
          <w:tcPr>
            <w:tcW w:w="1715" w:type="dxa"/>
          </w:tcPr>
          <w:p w14:paraId="335F6A66" w14:textId="77777777" w:rsidR="00E44FB6" w:rsidRPr="002E2AFD" w:rsidRDefault="00E44FB6" w:rsidP="00522EF0">
            <w:pPr>
              <w:rPr>
                <w:lang w:val="en-US" w:eastAsia="en-US"/>
              </w:rPr>
            </w:pPr>
            <w:r>
              <w:rPr>
                <w:lang w:val="en-US" w:eastAsia="en-US"/>
              </w:rPr>
              <w:t>String</w:t>
            </w:r>
          </w:p>
        </w:tc>
      </w:tr>
      <w:tr w:rsidR="00E44FB6" w:rsidRPr="002E2AFD" w14:paraId="335F6A6B" w14:textId="77777777" w:rsidTr="00F60FB9">
        <w:tc>
          <w:tcPr>
            <w:tcW w:w="3782" w:type="dxa"/>
          </w:tcPr>
          <w:p w14:paraId="335F6A68" w14:textId="77777777" w:rsidR="00E44FB6" w:rsidRPr="002E2AFD" w:rsidRDefault="00E44FB6" w:rsidP="00267811">
            <w:pPr>
              <w:rPr>
                <w:lang w:val="en-US" w:eastAsia="en-US"/>
              </w:rPr>
            </w:pPr>
            <w:r w:rsidRPr="002E2AFD">
              <w:rPr>
                <w:lang w:val="en-US" w:eastAsia="en-US"/>
              </w:rPr>
              <w:t>EppDomCreate02</w:t>
            </w:r>
            <w:r>
              <w:rPr>
                <w:lang w:val="en-US" w:eastAsia="en-US"/>
              </w:rPr>
              <w:t>Ns02</w:t>
            </w:r>
            <w:r w:rsidRPr="002E2AFD">
              <w:rPr>
                <w:lang w:val="en-US" w:eastAsia="en-US"/>
              </w:rPr>
              <w:t>Ext01ExtValue</w:t>
            </w:r>
          </w:p>
        </w:tc>
        <w:tc>
          <w:tcPr>
            <w:tcW w:w="4640" w:type="dxa"/>
          </w:tcPr>
          <w:p w14:paraId="335F6A69" w14:textId="77777777" w:rsidR="00E44FB6" w:rsidRPr="00ED0083" w:rsidRDefault="00E44FB6" w:rsidP="00BE53E6">
            <w:pPr>
              <w:rPr>
                <w:lang w:val="en-US" w:eastAsia="en-US"/>
              </w:rPr>
            </w:pPr>
            <w:r w:rsidRPr="00ED0083">
              <w:rPr>
                <w:lang w:val="en-US" w:eastAsia="en-US"/>
              </w:rPr>
              <w:t>Extension 01 value for direct text node</w:t>
            </w:r>
          </w:p>
        </w:tc>
        <w:tc>
          <w:tcPr>
            <w:tcW w:w="1715" w:type="dxa"/>
          </w:tcPr>
          <w:p w14:paraId="335F6A6A" w14:textId="77777777" w:rsidR="00E44FB6" w:rsidRPr="002E2AFD" w:rsidRDefault="00E44FB6" w:rsidP="002D11CA">
            <w:pPr>
              <w:rPr>
                <w:lang w:val="en-US" w:eastAsia="en-US"/>
              </w:rPr>
            </w:pPr>
            <w:r w:rsidRPr="002E2AFD">
              <w:rPr>
                <w:lang w:val="en-US" w:eastAsia="en-US"/>
              </w:rPr>
              <w:t>String</w:t>
            </w:r>
          </w:p>
        </w:tc>
      </w:tr>
      <w:tr w:rsidR="00E44FB6" w:rsidRPr="002E2AFD" w14:paraId="335F6A6F" w14:textId="77777777" w:rsidTr="00F60FB9">
        <w:tc>
          <w:tcPr>
            <w:tcW w:w="3782" w:type="dxa"/>
          </w:tcPr>
          <w:p w14:paraId="335F6A6C" w14:textId="77777777" w:rsidR="00E44FB6" w:rsidRPr="002E2AFD" w:rsidRDefault="00E44FB6" w:rsidP="00267811">
            <w:pPr>
              <w:rPr>
                <w:lang w:val="en-US" w:eastAsia="en-US"/>
              </w:rPr>
            </w:pPr>
            <w:r w:rsidRPr="002E2AFD">
              <w:rPr>
                <w:lang w:val="en-US" w:eastAsia="en-US"/>
              </w:rPr>
              <w:t>EppDomCreate02</w:t>
            </w:r>
            <w:r>
              <w:rPr>
                <w:lang w:val="en-US" w:eastAsia="en-US"/>
              </w:rPr>
              <w:t>Ns02</w:t>
            </w:r>
            <w:r w:rsidRPr="002E2AFD">
              <w:rPr>
                <w:lang w:val="en-US" w:eastAsia="en-US"/>
              </w:rPr>
              <w:t>Ext01Field01</w:t>
            </w:r>
          </w:p>
        </w:tc>
        <w:tc>
          <w:tcPr>
            <w:tcW w:w="4640" w:type="dxa"/>
          </w:tcPr>
          <w:p w14:paraId="335F6A6D" w14:textId="77777777" w:rsidR="00E44FB6" w:rsidRPr="00ED0083" w:rsidRDefault="00E44FB6" w:rsidP="00BE53E6">
            <w:pPr>
              <w:rPr>
                <w:lang w:val="en-US" w:eastAsia="en-US"/>
              </w:rPr>
            </w:pPr>
            <w:r w:rsidRPr="00ED0083">
              <w:rPr>
                <w:lang w:val="en-US" w:eastAsia="en-US"/>
              </w:rPr>
              <w:t>Extension 01 field name 01</w:t>
            </w:r>
          </w:p>
        </w:tc>
        <w:tc>
          <w:tcPr>
            <w:tcW w:w="1715" w:type="dxa"/>
          </w:tcPr>
          <w:p w14:paraId="335F6A6E" w14:textId="77777777" w:rsidR="00E44FB6" w:rsidRPr="002E2AFD" w:rsidRDefault="00E44FB6" w:rsidP="002D11CA">
            <w:pPr>
              <w:rPr>
                <w:lang w:val="en-US" w:eastAsia="en-US"/>
              </w:rPr>
            </w:pPr>
            <w:r w:rsidRPr="002E2AFD">
              <w:rPr>
                <w:lang w:val="en-US" w:eastAsia="en-US"/>
              </w:rPr>
              <w:t>String</w:t>
            </w:r>
          </w:p>
        </w:tc>
      </w:tr>
      <w:tr w:rsidR="00E44FB6" w:rsidRPr="002E2AFD" w14:paraId="335F6A73" w14:textId="77777777" w:rsidTr="00F60FB9">
        <w:tc>
          <w:tcPr>
            <w:tcW w:w="3782" w:type="dxa"/>
          </w:tcPr>
          <w:p w14:paraId="335F6A70" w14:textId="77777777" w:rsidR="00E44FB6" w:rsidRPr="002E2AFD" w:rsidRDefault="00E44FB6" w:rsidP="00267811">
            <w:pPr>
              <w:rPr>
                <w:lang w:val="en-US" w:eastAsia="en-US"/>
              </w:rPr>
            </w:pPr>
            <w:r w:rsidRPr="002E2AFD">
              <w:rPr>
                <w:lang w:val="en-US" w:eastAsia="en-US"/>
              </w:rPr>
              <w:t>EppDomCreate02</w:t>
            </w:r>
            <w:r>
              <w:rPr>
                <w:lang w:val="en-US" w:eastAsia="en-US"/>
              </w:rPr>
              <w:t>Ns02</w:t>
            </w:r>
            <w:r w:rsidRPr="002E2AFD">
              <w:rPr>
                <w:lang w:val="en-US" w:eastAsia="en-US"/>
              </w:rPr>
              <w:t>Ext01Value01</w:t>
            </w:r>
          </w:p>
        </w:tc>
        <w:tc>
          <w:tcPr>
            <w:tcW w:w="4640" w:type="dxa"/>
          </w:tcPr>
          <w:p w14:paraId="335F6A71" w14:textId="77777777" w:rsidR="00E44FB6" w:rsidRPr="00ED0083" w:rsidRDefault="00E44FB6" w:rsidP="00BE53E6">
            <w:pPr>
              <w:rPr>
                <w:lang w:val="en-US" w:eastAsia="en-US"/>
              </w:rPr>
            </w:pPr>
            <w:r w:rsidRPr="00ED0083">
              <w:rPr>
                <w:lang w:val="en-US" w:eastAsia="en-US"/>
              </w:rPr>
              <w:t>Extension 01 field value 01</w:t>
            </w:r>
          </w:p>
        </w:tc>
        <w:tc>
          <w:tcPr>
            <w:tcW w:w="1715" w:type="dxa"/>
          </w:tcPr>
          <w:p w14:paraId="335F6A72" w14:textId="77777777" w:rsidR="00E44FB6" w:rsidRPr="002E2AFD" w:rsidRDefault="00E44FB6" w:rsidP="002D11CA">
            <w:pPr>
              <w:rPr>
                <w:lang w:val="en-US" w:eastAsia="en-US"/>
              </w:rPr>
            </w:pPr>
            <w:r w:rsidRPr="002E2AFD">
              <w:rPr>
                <w:lang w:val="en-US" w:eastAsia="en-US"/>
              </w:rPr>
              <w:t>String</w:t>
            </w:r>
          </w:p>
        </w:tc>
      </w:tr>
      <w:tr w:rsidR="00E44FB6" w:rsidRPr="00166711" w14:paraId="335F6A77" w14:textId="77777777" w:rsidTr="00F60FB9">
        <w:tc>
          <w:tcPr>
            <w:tcW w:w="3782" w:type="dxa"/>
          </w:tcPr>
          <w:p w14:paraId="335F6A74" w14:textId="77777777" w:rsidR="00E44FB6" w:rsidRPr="002E2AFD" w:rsidRDefault="00166711" w:rsidP="002D11CA">
            <w:pPr>
              <w:rPr>
                <w:lang w:val="en-US" w:eastAsia="en-US"/>
              </w:rPr>
            </w:pPr>
            <w:r>
              <w:rPr>
                <w:lang w:val="en-US" w:eastAsia="en-US"/>
              </w:rPr>
              <w:t>…</w:t>
            </w:r>
          </w:p>
        </w:tc>
        <w:tc>
          <w:tcPr>
            <w:tcW w:w="4640" w:type="dxa"/>
          </w:tcPr>
          <w:p w14:paraId="335F6A75" w14:textId="77777777" w:rsidR="00E44FB6" w:rsidRPr="00BE53E6" w:rsidRDefault="00E44FB6" w:rsidP="00267811">
            <w:pPr>
              <w:rPr>
                <w:lang w:val="en-US" w:eastAsia="en-US"/>
              </w:rPr>
            </w:pPr>
            <w:r w:rsidRPr="00BE53E6">
              <w:rPr>
                <w:lang w:val="en-US" w:eastAsia="en-US"/>
              </w:rPr>
              <w:t>Repeat for max y fields for name server 02</w:t>
            </w:r>
          </w:p>
        </w:tc>
        <w:tc>
          <w:tcPr>
            <w:tcW w:w="1715" w:type="dxa"/>
          </w:tcPr>
          <w:p w14:paraId="335F6A76" w14:textId="77777777" w:rsidR="00E44FB6" w:rsidRPr="002E2AFD" w:rsidRDefault="00E44FB6" w:rsidP="002D11CA">
            <w:pPr>
              <w:rPr>
                <w:lang w:val="en-US" w:eastAsia="en-US"/>
              </w:rPr>
            </w:pPr>
          </w:p>
        </w:tc>
      </w:tr>
      <w:tr w:rsidR="00E44FB6" w:rsidRPr="00166711" w14:paraId="335F6A7B" w14:textId="77777777" w:rsidTr="00F60FB9">
        <w:tc>
          <w:tcPr>
            <w:tcW w:w="3782" w:type="dxa"/>
          </w:tcPr>
          <w:p w14:paraId="335F6A78" w14:textId="77777777" w:rsidR="00E44FB6" w:rsidRPr="002E2AFD" w:rsidRDefault="00166711" w:rsidP="002D11CA">
            <w:pPr>
              <w:rPr>
                <w:lang w:val="en-US" w:eastAsia="en-US"/>
              </w:rPr>
            </w:pPr>
            <w:r>
              <w:rPr>
                <w:lang w:val="en-US" w:eastAsia="en-US"/>
              </w:rPr>
              <w:t>…</w:t>
            </w:r>
          </w:p>
        </w:tc>
        <w:tc>
          <w:tcPr>
            <w:tcW w:w="4640" w:type="dxa"/>
          </w:tcPr>
          <w:p w14:paraId="335F6A79" w14:textId="77777777" w:rsidR="00E44FB6" w:rsidRPr="00BE53E6" w:rsidRDefault="00E44FB6" w:rsidP="00267811">
            <w:pPr>
              <w:rPr>
                <w:lang w:val="en-US" w:eastAsia="en-US"/>
              </w:rPr>
            </w:pPr>
            <w:r w:rsidRPr="00BE53E6">
              <w:rPr>
                <w:lang w:val="en-US" w:eastAsia="en-US"/>
              </w:rPr>
              <w:t>Repeat for max x extensions for name server 02</w:t>
            </w:r>
          </w:p>
        </w:tc>
        <w:tc>
          <w:tcPr>
            <w:tcW w:w="1715" w:type="dxa"/>
          </w:tcPr>
          <w:p w14:paraId="335F6A7A" w14:textId="77777777" w:rsidR="00E44FB6" w:rsidRPr="002E2AFD" w:rsidRDefault="00E44FB6" w:rsidP="002D11CA">
            <w:pPr>
              <w:rPr>
                <w:lang w:val="en-US" w:eastAsia="en-US"/>
              </w:rPr>
            </w:pPr>
          </w:p>
        </w:tc>
      </w:tr>
    </w:tbl>
    <w:p w14:paraId="335F6A7C" w14:textId="77777777" w:rsidR="00F3076E" w:rsidRPr="002E2AFD" w:rsidRDefault="00F3076E" w:rsidP="00F3076E">
      <w:pPr>
        <w:pStyle w:val="Rubrik2"/>
      </w:pPr>
      <w:bookmarkStart w:id="91" w:name="_Toc241221889"/>
      <w:bookmarkStart w:id="92" w:name="_Toc274555997"/>
      <w:r w:rsidRPr="002E2AFD">
        <w:t>Outcome(s)</w:t>
      </w:r>
      <w:bookmarkEnd w:id="91"/>
      <w:bookmarkEnd w:id="92"/>
    </w:p>
    <w:p w14:paraId="335F6A7D" w14:textId="77777777" w:rsidR="00B86EFC" w:rsidRPr="002E2AFD" w:rsidRDefault="00C26C61" w:rsidP="00B86EFC">
      <w:pPr>
        <w:rPr>
          <w:lang w:val="en-US"/>
        </w:rPr>
      </w:pPr>
      <w:r>
        <w:rPr>
          <w:lang w:val="en-US"/>
        </w:rPr>
        <w:t>Initial DNS lookup MUST</w:t>
      </w:r>
      <w:r w:rsidR="006579D4">
        <w:rPr>
          <w:lang w:val="en-US"/>
        </w:rPr>
        <w:t xml:space="preserve"> </w:t>
      </w:r>
      <w:r w:rsidR="003D76B3">
        <w:rPr>
          <w:lang w:val="en-US"/>
        </w:rPr>
        <w:t xml:space="preserve">NOT </w:t>
      </w:r>
      <w:r w:rsidR="002811B0">
        <w:rPr>
          <w:lang w:val="en-US"/>
        </w:rPr>
        <w:t xml:space="preserve">show </w:t>
      </w:r>
      <w:r w:rsidR="002811B0" w:rsidRPr="002811B0">
        <w:rPr>
          <w:lang w:val="en-US" w:eastAsia="en-US"/>
        </w:rPr>
        <w:t>neither</w:t>
      </w:r>
      <w:r w:rsidR="002811B0" w:rsidRPr="002811B0">
        <w:rPr>
          <w:i/>
          <w:lang w:val="en-US" w:eastAsia="en-US"/>
        </w:rPr>
        <w:t xml:space="preserve"> EppDomCreate02Ns01</w:t>
      </w:r>
      <w:r w:rsidR="002811B0">
        <w:rPr>
          <w:i/>
          <w:lang w:val="en-US" w:eastAsia="en-US"/>
        </w:rPr>
        <w:t xml:space="preserve"> </w:t>
      </w:r>
      <w:r w:rsidR="002811B0">
        <w:rPr>
          <w:lang w:val="en-US" w:eastAsia="en-US"/>
        </w:rPr>
        <w:t>n</w:t>
      </w:r>
      <w:r w:rsidR="002811B0" w:rsidRPr="002811B0">
        <w:rPr>
          <w:lang w:val="en-US" w:eastAsia="en-US"/>
        </w:rPr>
        <w:t>or</w:t>
      </w:r>
      <w:r w:rsidR="002811B0">
        <w:rPr>
          <w:lang w:val="en-US" w:eastAsia="en-US"/>
        </w:rPr>
        <w:t xml:space="preserve"> </w:t>
      </w:r>
      <w:r w:rsidR="002811B0" w:rsidRPr="002811B0">
        <w:rPr>
          <w:i/>
          <w:lang w:val="en-US" w:eastAsia="en-US"/>
        </w:rPr>
        <w:t>EppDomCreate02Ns02</w:t>
      </w:r>
      <w:r w:rsidR="002811B0">
        <w:rPr>
          <w:lang w:val="en-US" w:eastAsia="en-US"/>
        </w:rPr>
        <w:t xml:space="preserve"> </w:t>
      </w:r>
      <w:r w:rsidR="00EC718C">
        <w:rPr>
          <w:lang w:val="en-US" w:eastAsia="en-US"/>
        </w:rPr>
        <w:t xml:space="preserve">as </w:t>
      </w:r>
      <w:r w:rsidR="00646FA5">
        <w:rPr>
          <w:lang w:val="en-US" w:eastAsia="en-US"/>
        </w:rPr>
        <w:t xml:space="preserve">Nameservers </w:t>
      </w:r>
      <w:r w:rsidR="001D007E">
        <w:rPr>
          <w:lang w:val="en-US"/>
        </w:rPr>
        <w:t>for</w:t>
      </w:r>
      <w:r w:rsidR="00B86EFC" w:rsidRPr="002E2AFD">
        <w:rPr>
          <w:lang w:val="en-US"/>
        </w:rPr>
        <w:t xml:space="preserve"> </w:t>
      </w:r>
      <w:r w:rsidR="00B86EFC" w:rsidRPr="002E2AFD">
        <w:rPr>
          <w:i/>
          <w:lang w:val="en-US" w:eastAsia="en-US"/>
        </w:rPr>
        <w:t>EppDomCreate0</w:t>
      </w:r>
      <w:r w:rsidR="00454D18" w:rsidRPr="002E2AFD">
        <w:rPr>
          <w:i/>
          <w:lang w:val="en-US" w:eastAsia="en-US"/>
        </w:rPr>
        <w:t>2</w:t>
      </w:r>
      <w:r w:rsidR="00B86EFC" w:rsidRPr="002E2AFD">
        <w:rPr>
          <w:i/>
          <w:lang w:val="en-US" w:eastAsia="en-US"/>
        </w:rPr>
        <w:t>Name</w:t>
      </w:r>
      <w:r w:rsidR="00B86EFC" w:rsidRPr="002E2AFD">
        <w:rPr>
          <w:lang w:val="en-US" w:eastAsia="en-US"/>
        </w:rPr>
        <w:t>.</w:t>
      </w:r>
    </w:p>
    <w:p w14:paraId="335F6A7E" w14:textId="77777777" w:rsidR="00F3076E" w:rsidRPr="002E2AFD" w:rsidRDefault="0046330D" w:rsidP="00F3076E">
      <w:pPr>
        <w:rPr>
          <w:lang w:val="en-US"/>
        </w:rPr>
      </w:pPr>
      <w:r w:rsidRPr="00BE53E6">
        <w:rPr>
          <w:lang w:val="en-US"/>
        </w:rPr>
        <w:t>The login command</w:t>
      </w:r>
      <w:r w:rsidR="00F3076E" w:rsidRPr="00BE53E6">
        <w:rPr>
          <w:lang w:val="en-US"/>
        </w:rPr>
        <w:t xml:space="preserve"> </w:t>
      </w:r>
      <w:r w:rsidR="00B86EFC" w:rsidRPr="00BE53E6">
        <w:rPr>
          <w:lang w:val="en-US"/>
        </w:rPr>
        <w:t>MUST</w:t>
      </w:r>
      <w:r w:rsidR="00F3076E" w:rsidRPr="00BE53E6">
        <w:rPr>
          <w:lang w:val="en-US"/>
        </w:rPr>
        <w:t xml:space="preserve"> </w:t>
      </w:r>
      <w:r w:rsidR="00F3076E" w:rsidRPr="002E2AFD">
        <w:rPr>
          <w:lang w:val="en-US"/>
        </w:rPr>
        <w:t>complete with result code 1000</w:t>
      </w:r>
      <w:r w:rsidR="00AD6598">
        <w:rPr>
          <w:lang w:val="en-US"/>
        </w:rPr>
        <w:t>.</w:t>
      </w:r>
    </w:p>
    <w:p w14:paraId="335F6A7F" w14:textId="77777777" w:rsidR="00F3076E" w:rsidRPr="002E2AFD" w:rsidRDefault="00701CCC" w:rsidP="00F3076E">
      <w:pPr>
        <w:rPr>
          <w:lang w:val="en-US"/>
        </w:rPr>
      </w:pPr>
      <w:r w:rsidRPr="00BE53E6">
        <w:rPr>
          <w:lang w:val="en-US"/>
        </w:rPr>
        <w:t>If the applicant is using Host Objects, t</w:t>
      </w:r>
      <w:r w:rsidR="0046330D" w:rsidRPr="00BE53E6">
        <w:rPr>
          <w:lang w:val="en-US"/>
        </w:rPr>
        <w:t>he host create command</w:t>
      </w:r>
      <w:r w:rsidR="00F3076E" w:rsidRPr="00BE53E6">
        <w:rPr>
          <w:lang w:val="en-US"/>
        </w:rPr>
        <w:t xml:space="preserve"> </w:t>
      </w:r>
      <w:r w:rsidR="00B86EFC" w:rsidRPr="00BE53E6">
        <w:rPr>
          <w:lang w:val="en-US"/>
        </w:rPr>
        <w:t>MUST</w:t>
      </w:r>
      <w:r w:rsidR="00F3076E" w:rsidRPr="00BE53E6">
        <w:rPr>
          <w:lang w:val="en-US"/>
        </w:rPr>
        <w:t xml:space="preserve"> complete with result code 1000</w:t>
      </w:r>
      <w:r w:rsidR="00516815" w:rsidRPr="00BE53E6">
        <w:rPr>
          <w:lang w:val="en-US"/>
        </w:rPr>
        <w:t xml:space="preserve"> or 1001</w:t>
      </w:r>
      <w:r w:rsidR="00C01BC1" w:rsidRPr="00BE53E6">
        <w:rPr>
          <w:lang w:val="en-US"/>
        </w:rPr>
        <w:t>.</w:t>
      </w:r>
    </w:p>
    <w:p w14:paraId="335F6A80" w14:textId="77777777" w:rsidR="00F3076E" w:rsidRPr="00BE53E6" w:rsidRDefault="00B62D6E" w:rsidP="00F3076E">
      <w:pPr>
        <w:rPr>
          <w:lang w:val="en-US"/>
        </w:rPr>
      </w:pPr>
      <w:r w:rsidRPr="00BE53E6">
        <w:rPr>
          <w:lang w:val="en-US"/>
        </w:rPr>
        <w:t>The domain update command</w:t>
      </w:r>
      <w:r w:rsidR="00F3076E" w:rsidRPr="00BE53E6">
        <w:rPr>
          <w:lang w:val="en-US"/>
        </w:rPr>
        <w:t xml:space="preserve"> </w:t>
      </w:r>
      <w:r w:rsidR="00B86EFC" w:rsidRPr="00BE53E6">
        <w:rPr>
          <w:lang w:val="en-US"/>
        </w:rPr>
        <w:t>MUST</w:t>
      </w:r>
      <w:r w:rsidR="00F3076E" w:rsidRPr="00BE53E6">
        <w:rPr>
          <w:lang w:val="en-US"/>
        </w:rPr>
        <w:t xml:space="preserve"> complete with result code 1000</w:t>
      </w:r>
      <w:r w:rsidR="006579D4" w:rsidRPr="00BE53E6">
        <w:rPr>
          <w:lang w:val="en-US"/>
        </w:rPr>
        <w:t xml:space="preserve"> or 1001</w:t>
      </w:r>
      <w:r w:rsidR="00AD6598" w:rsidRPr="00BE53E6">
        <w:rPr>
          <w:lang w:val="en-US"/>
        </w:rPr>
        <w:t>.</w:t>
      </w:r>
    </w:p>
    <w:p w14:paraId="335F6A81" w14:textId="77777777" w:rsidR="00F3076E" w:rsidRPr="002E2AFD" w:rsidRDefault="00B62D6E" w:rsidP="00F3076E">
      <w:pPr>
        <w:rPr>
          <w:lang w:val="en-US"/>
        </w:rPr>
      </w:pPr>
      <w:r w:rsidRPr="00BE53E6">
        <w:rPr>
          <w:lang w:val="en-US"/>
        </w:rPr>
        <w:t>The logout command</w:t>
      </w:r>
      <w:r w:rsidR="00F3076E" w:rsidRPr="00BE53E6">
        <w:rPr>
          <w:lang w:val="en-US"/>
        </w:rPr>
        <w:t xml:space="preserve"> </w:t>
      </w:r>
      <w:r w:rsidR="00B86EFC" w:rsidRPr="002E2AFD">
        <w:rPr>
          <w:lang w:val="en-US"/>
        </w:rPr>
        <w:t>MUST</w:t>
      </w:r>
      <w:r w:rsidR="00F3076E" w:rsidRPr="002E2AFD">
        <w:rPr>
          <w:lang w:val="en-US"/>
        </w:rPr>
        <w:t xml:space="preserve"> complete with result code 1500.</w:t>
      </w:r>
    </w:p>
    <w:p w14:paraId="335F6A82" w14:textId="77777777" w:rsidR="00F3076E" w:rsidRPr="002E2AFD" w:rsidRDefault="00F3076E" w:rsidP="00F3076E">
      <w:pPr>
        <w:rPr>
          <w:lang w:val="en-US"/>
        </w:rPr>
      </w:pPr>
      <w:r w:rsidRPr="002E2AFD">
        <w:rPr>
          <w:i/>
          <w:lang w:val="en-US" w:eastAsia="en-US"/>
        </w:rPr>
        <w:t>EppDomCreate02Name</w:t>
      </w:r>
      <w:r w:rsidRPr="002E2AFD">
        <w:rPr>
          <w:lang w:val="en-US" w:eastAsia="en-US"/>
        </w:rPr>
        <w:t xml:space="preserve"> </w:t>
      </w:r>
      <w:r w:rsidR="00B86EFC" w:rsidRPr="002E2AFD">
        <w:rPr>
          <w:lang w:val="en-US" w:eastAsia="en-US"/>
        </w:rPr>
        <w:t>MUST</w:t>
      </w:r>
      <w:r w:rsidRPr="002E2AFD">
        <w:rPr>
          <w:lang w:val="en-US" w:eastAsia="en-US"/>
        </w:rPr>
        <w:t xml:space="preserve"> be visible in zone with correct glue </w:t>
      </w:r>
      <w:r w:rsidRPr="00BE53E6">
        <w:rPr>
          <w:lang w:val="en-US" w:eastAsia="en-US"/>
        </w:rPr>
        <w:t xml:space="preserve">records </w:t>
      </w:r>
      <w:r w:rsidR="000C0846" w:rsidRPr="00BE53E6">
        <w:rPr>
          <w:lang w:val="en-US" w:eastAsia="en-US"/>
        </w:rPr>
        <w:t>within</w:t>
      </w:r>
      <w:r w:rsidRPr="00BE53E6">
        <w:rPr>
          <w:lang w:val="en-US" w:eastAsia="en-US"/>
        </w:rPr>
        <w:t xml:space="preserve"> </w:t>
      </w:r>
      <w:r w:rsidR="00141B2C" w:rsidRPr="00BE53E6">
        <w:rPr>
          <w:lang w:val="en-US" w:eastAsia="en-US"/>
        </w:rPr>
        <w:t xml:space="preserve">24 </w:t>
      </w:r>
      <w:r w:rsidR="00141B2C">
        <w:rPr>
          <w:lang w:val="en-US" w:eastAsia="en-US"/>
        </w:rPr>
        <w:t>hours</w:t>
      </w:r>
      <w:r w:rsidR="00AD6598">
        <w:rPr>
          <w:lang w:val="en-US" w:eastAsia="en-US"/>
        </w:rPr>
        <w:t>.</w:t>
      </w:r>
    </w:p>
    <w:p w14:paraId="335F6A83" w14:textId="77777777" w:rsidR="00F3076E" w:rsidRPr="002E2AFD" w:rsidRDefault="00F3076E" w:rsidP="00F3076E">
      <w:pPr>
        <w:pStyle w:val="Rubrik2"/>
      </w:pPr>
      <w:bookmarkStart w:id="93" w:name="_Toc241221890"/>
      <w:bookmarkStart w:id="94" w:name="_Toc274555998"/>
      <w:r w:rsidRPr="002E2AFD">
        <w:t>Environmental needs</w:t>
      </w:r>
      <w:bookmarkEnd w:id="93"/>
      <w:bookmarkEnd w:id="94"/>
    </w:p>
    <w:p w14:paraId="335F6A84" w14:textId="77777777" w:rsidR="00B86EFC" w:rsidRPr="002E2AFD" w:rsidRDefault="00B86EFC" w:rsidP="00B86EFC">
      <w:pPr>
        <w:pStyle w:val="Liststycke"/>
        <w:numPr>
          <w:ilvl w:val="0"/>
          <w:numId w:val="16"/>
        </w:numPr>
        <w:rPr>
          <w:lang w:val="en-US" w:eastAsia="en-US"/>
        </w:rPr>
      </w:pPr>
      <w:r w:rsidRPr="002E2AFD">
        <w:rPr>
          <w:lang w:val="en-US" w:eastAsia="en-US"/>
        </w:rPr>
        <w:t>DNS test script</w:t>
      </w:r>
    </w:p>
    <w:p w14:paraId="335F6A85" w14:textId="77777777" w:rsidR="00F3076E" w:rsidRPr="002E2AFD" w:rsidRDefault="00AD6598" w:rsidP="00F3076E">
      <w:pPr>
        <w:pStyle w:val="Liststycke"/>
        <w:numPr>
          <w:ilvl w:val="0"/>
          <w:numId w:val="18"/>
        </w:numPr>
        <w:rPr>
          <w:lang w:val="en-US" w:eastAsia="en-US"/>
        </w:rPr>
      </w:pPr>
      <w:r>
        <w:rPr>
          <w:lang w:val="en-US" w:eastAsia="en-US"/>
        </w:rPr>
        <w:t>EPP t</w:t>
      </w:r>
      <w:r w:rsidR="00F3076E" w:rsidRPr="002E2AFD">
        <w:rPr>
          <w:lang w:val="en-US" w:eastAsia="en-US"/>
        </w:rPr>
        <w:t>est script</w:t>
      </w:r>
    </w:p>
    <w:p w14:paraId="335F6A86" w14:textId="77777777" w:rsidR="00F3076E" w:rsidRPr="002E2AFD" w:rsidRDefault="00F3076E" w:rsidP="00F3076E">
      <w:pPr>
        <w:pStyle w:val="Liststycke"/>
        <w:numPr>
          <w:ilvl w:val="0"/>
          <w:numId w:val="18"/>
        </w:numPr>
        <w:rPr>
          <w:lang w:val="en-US" w:eastAsia="en-US"/>
        </w:rPr>
      </w:pPr>
      <w:r w:rsidRPr="002E2AFD">
        <w:rPr>
          <w:lang w:val="en-US" w:eastAsia="en-US"/>
        </w:rPr>
        <w:t>IPv4 connectivity</w:t>
      </w:r>
    </w:p>
    <w:p w14:paraId="335F6A87" w14:textId="77777777" w:rsidR="00B86EFC" w:rsidRPr="002E2AFD" w:rsidRDefault="00B86EFC" w:rsidP="00B86EFC">
      <w:pPr>
        <w:pStyle w:val="Liststycke"/>
        <w:numPr>
          <w:ilvl w:val="0"/>
          <w:numId w:val="18"/>
        </w:numPr>
        <w:rPr>
          <w:lang w:val="en-US" w:eastAsia="en-US"/>
        </w:rPr>
      </w:pPr>
      <w:r w:rsidRPr="002E2AFD">
        <w:rPr>
          <w:i/>
          <w:lang w:val="en-US" w:eastAsia="en-US"/>
        </w:rPr>
        <w:t>EppDomCreate02Name</w:t>
      </w:r>
      <w:r w:rsidR="00AD6598">
        <w:rPr>
          <w:lang w:val="en-US" w:eastAsia="en-US"/>
        </w:rPr>
        <w:t xml:space="preserve"> MUST exist</w:t>
      </w:r>
      <w:r w:rsidR="00E56CC5">
        <w:rPr>
          <w:lang w:val="en-US" w:eastAsia="en-US"/>
        </w:rPr>
        <w:t xml:space="preserve"> in</w:t>
      </w:r>
      <w:r w:rsidR="0003087F" w:rsidRPr="002E2AFD">
        <w:rPr>
          <w:lang w:val="en-US" w:eastAsia="en-US"/>
        </w:rPr>
        <w:t xml:space="preserve"> applicant </w:t>
      </w:r>
      <w:r w:rsidR="00E56CC5">
        <w:rPr>
          <w:lang w:val="en-US" w:eastAsia="en-US"/>
        </w:rPr>
        <w:t>EPP</w:t>
      </w:r>
      <w:r w:rsidR="0003087F" w:rsidRPr="002E2AFD">
        <w:rPr>
          <w:lang w:val="en-US" w:eastAsia="en-US"/>
        </w:rPr>
        <w:t xml:space="preserve"> database</w:t>
      </w:r>
      <w:r w:rsidRPr="002E2AFD">
        <w:rPr>
          <w:lang w:val="en-US" w:eastAsia="en-US"/>
        </w:rPr>
        <w:t>.</w:t>
      </w:r>
    </w:p>
    <w:p w14:paraId="335F6A88" w14:textId="77777777" w:rsidR="00F3076E" w:rsidRPr="002E2AFD" w:rsidRDefault="00F3076E" w:rsidP="00F3076E">
      <w:pPr>
        <w:pStyle w:val="Liststycke"/>
        <w:numPr>
          <w:ilvl w:val="0"/>
          <w:numId w:val="18"/>
        </w:numPr>
        <w:rPr>
          <w:lang w:val="en-US" w:eastAsia="en-US"/>
        </w:rPr>
      </w:pPr>
      <w:r w:rsidRPr="002E2AFD">
        <w:rPr>
          <w:i/>
          <w:lang w:val="en-US" w:eastAsia="en-US"/>
        </w:rPr>
        <w:t>EppDomCreate02Registrant</w:t>
      </w:r>
      <w:r w:rsidR="00163796">
        <w:rPr>
          <w:i/>
          <w:lang w:val="en-US" w:eastAsia="en-US"/>
        </w:rPr>
        <w:t>Id</w:t>
      </w:r>
      <w:r w:rsidR="00724F6D">
        <w:rPr>
          <w:lang w:val="en-US" w:eastAsia="en-US"/>
        </w:rPr>
        <w:t xml:space="preserve"> </w:t>
      </w:r>
      <w:r w:rsidR="00F07B9B">
        <w:rPr>
          <w:lang w:val="en-US" w:eastAsia="en-US"/>
        </w:rPr>
        <w:t xml:space="preserve">MUST </w:t>
      </w:r>
      <w:r w:rsidR="00724F6D">
        <w:rPr>
          <w:lang w:val="en-US" w:eastAsia="en-US"/>
        </w:rPr>
        <w:t>exist</w:t>
      </w:r>
      <w:r w:rsidRPr="002E2AFD">
        <w:rPr>
          <w:lang w:val="en-US" w:eastAsia="en-US"/>
        </w:rPr>
        <w:t xml:space="preserve"> in applicant contact database</w:t>
      </w:r>
    </w:p>
    <w:p w14:paraId="335F6A89" w14:textId="77777777" w:rsidR="00F3076E" w:rsidRPr="002E2AFD" w:rsidRDefault="00F3076E" w:rsidP="00F3076E">
      <w:pPr>
        <w:pStyle w:val="Liststycke"/>
        <w:numPr>
          <w:ilvl w:val="0"/>
          <w:numId w:val="18"/>
        </w:numPr>
        <w:rPr>
          <w:lang w:val="en-US" w:eastAsia="en-US"/>
        </w:rPr>
      </w:pPr>
      <w:r w:rsidRPr="002E2AFD">
        <w:rPr>
          <w:i/>
          <w:lang w:val="en-US" w:eastAsia="en-US"/>
        </w:rPr>
        <w:t>EppDomCreate02Ns01</w:t>
      </w:r>
      <w:r w:rsidR="00AD6598">
        <w:rPr>
          <w:lang w:val="en-US" w:eastAsia="en-US"/>
        </w:rPr>
        <w:t xml:space="preserve"> </w:t>
      </w:r>
      <w:r w:rsidR="00665545">
        <w:rPr>
          <w:lang w:val="en-US" w:eastAsia="en-US"/>
        </w:rPr>
        <w:t xml:space="preserve">MUST </w:t>
      </w:r>
      <w:r w:rsidRPr="002E2AFD">
        <w:rPr>
          <w:lang w:val="en-US" w:eastAsia="en-US"/>
        </w:rPr>
        <w:t xml:space="preserve">be configured to serve domain </w:t>
      </w:r>
      <w:r w:rsidRPr="002E2AFD">
        <w:rPr>
          <w:i/>
          <w:lang w:val="en-US" w:eastAsia="en-US"/>
        </w:rPr>
        <w:t>EppDomCreate02Name</w:t>
      </w:r>
      <w:r w:rsidRPr="002E2AFD">
        <w:rPr>
          <w:lang w:val="en-US" w:eastAsia="en-US"/>
        </w:rPr>
        <w:t>.</w:t>
      </w:r>
    </w:p>
    <w:p w14:paraId="335F6A8A" w14:textId="77777777" w:rsidR="00F3076E" w:rsidRPr="002E2AFD" w:rsidRDefault="00F3076E" w:rsidP="00F3076E">
      <w:pPr>
        <w:pStyle w:val="Liststycke"/>
        <w:numPr>
          <w:ilvl w:val="0"/>
          <w:numId w:val="18"/>
        </w:numPr>
        <w:rPr>
          <w:lang w:val="en-US" w:eastAsia="en-US"/>
        </w:rPr>
      </w:pPr>
      <w:r w:rsidRPr="002E2AFD">
        <w:rPr>
          <w:i/>
          <w:lang w:val="en-US" w:eastAsia="en-US"/>
        </w:rPr>
        <w:t>EppDomCreate02Ns02</w:t>
      </w:r>
      <w:r w:rsidR="00AD6598">
        <w:rPr>
          <w:lang w:val="en-US" w:eastAsia="en-US"/>
        </w:rPr>
        <w:t xml:space="preserve"> </w:t>
      </w:r>
      <w:r w:rsidR="00665545">
        <w:rPr>
          <w:lang w:val="en-US" w:eastAsia="en-US"/>
        </w:rPr>
        <w:t xml:space="preserve">MUST </w:t>
      </w:r>
      <w:r w:rsidRPr="002E2AFD">
        <w:rPr>
          <w:lang w:val="en-US" w:eastAsia="en-US"/>
        </w:rPr>
        <w:t xml:space="preserve">be configured to serve domain </w:t>
      </w:r>
      <w:r w:rsidRPr="002E2AFD">
        <w:rPr>
          <w:i/>
          <w:lang w:val="en-US" w:eastAsia="en-US"/>
        </w:rPr>
        <w:t>EppDomCreate02Name</w:t>
      </w:r>
      <w:r w:rsidRPr="002E2AFD">
        <w:rPr>
          <w:lang w:val="en-US" w:eastAsia="en-US"/>
        </w:rPr>
        <w:t>.</w:t>
      </w:r>
    </w:p>
    <w:p w14:paraId="335F6A8B" w14:textId="77777777" w:rsidR="00F3076E" w:rsidRPr="002E2AFD" w:rsidRDefault="00F3076E" w:rsidP="00F3076E">
      <w:pPr>
        <w:pStyle w:val="Rubrik2"/>
      </w:pPr>
      <w:bookmarkStart w:id="95" w:name="_Toc241221891"/>
      <w:bookmarkStart w:id="96" w:name="_Toc274555999"/>
      <w:r w:rsidRPr="002E2AFD">
        <w:t>Special procedural requirements</w:t>
      </w:r>
      <w:bookmarkEnd w:id="95"/>
      <w:bookmarkEnd w:id="96"/>
    </w:p>
    <w:p w14:paraId="335F6A8C" w14:textId="77777777" w:rsidR="00F3076E" w:rsidRPr="002E2AFD" w:rsidRDefault="00F3076E" w:rsidP="00F3076E">
      <w:pPr>
        <w:rPr>
          <w:lang w:val="en-US" w:eastAsia="en-US"/>
        </w:rPr>
      </w:pPr>
      <w:r w:rsidRPr="002E2AFD">
        <w:rPr>
          <w:lang w:val="en-US" w:eastAsia="en-US"/>
        </w:rPr>
        <w:t>Abort the test if any EPP operation takes longer than 30 seconds.</w:t>
      </w:r>
    </w:p>
    <w:p w14:paraId="335F6A8D" w14:textId="77777777" w:rsidR="00F3076E" w:rsidRPr="002E2AFD" w:rsidRDefault="00F3076E" w:rsidP="00F3076E">
      <w:pPr>
        <w:pStyle w:val="Rubrik2"/>
      </w:pPr>
      <w:bookmarkStart w:id="97" w:name="_Toc241221892"/>
      <w:bookmarkStart w:id="98" w:name="_Toc274556000"/>
      <w:r w:rsidRPr="002E2AFD">
        <w:t>Intercase dependencies</w:t>
      </w:r>
      <w:bookmarkEnd w:id="97"/>
      <w:bookmarkEnd w:id="98"/>
    </w:p>
    <w:p w14:paraId="335F6A8E" w14:textId="77777777" w:rsidR="00F3076E" w:rsidRPr="002E2AFD" w:rsidRDefault="00F3076E" w:rsidP="00F3076E">
      <w:pPr>
        <w:rPr>
          <w:lang w:val="en-US"/>
        </w:rPr>
      </w:pPr>
      <w:r w:rsidRPr="002E2AFD">
        <w:rPr>
          <w:lang w:val="en-US"/>
        </w:rPr>
        <w:t>This test has no intercase dependencies.</w:t>
      </w:r>
    </w:p>
    <w:p w14:paraId="335F6A8F" w14:textId="77777777" w:rsidR="00F3076E" w:rsidRPr="002E2AFD" w:rsidRDefault="00F3076E" w:rsidP="00F3076E">
      <w:pPr>
        <w:pStyle w:val="Rubrik2"/>
      </w:pPr>
      <w:bookmarkStart w:id="99" w:name="_Toc241221893"/>
      <w:bookmarkStart w:id="100" w:name="_Toc274556001"/>
      <w:r w:rsidRPr="002E2AFD">
        <w:lastRenderedPageBreak/>
        <w:t>Ordered description of steps to be taken to execute the test case</w:t>
      </w:r>
      <w:bookmarkEnd w:id="99"/>
      <w:bookmarkEnd w:id="100"/>
    </w:p>
    <w:p w14:paraId="335F6A90" w14:textId="77777777" w:rsidR="00AD6598" w:rsidRPr="00BE53E6" w:rsidRDefault="003C4FE0" w:rsidP="00F3076E">
      <w:pPr>
        <w:pStyle w:val="Liststycke"/>
        <w:numPr>
          <w:ilvl w:val="0"/>
          <w:numId w:val="27"/>
        </w:numPr>
        <w:rPr>
          <w:lang w:val="en-US" w:eastAsia="en-US"/>
        </w:rPr>
      </w:pPr>
      <w:r>
        <w:rPr>
          <w:lang w:val="en-US" w:eastAsia="en-US"/>
        </w:rPr>
        <w:t>Perform</w:t>
      </w:r>
      <w:r w:rsidR="00B86EFC" w:rsidRPr="00AD6598">
        <w:rPr>
          <w:lang w:val="en-US" w:eastAsia="en-US"/>
        </w:rPr>
        <w:t xml:space="preserve"> a </w:t>
      </w:r>
      <w:r w:rsidR="00B86EFC" w:rsidRPr="00BE53E6">
        <w:rPr>
          <w:lang w:val="en-US" w:eastAsia="en-US"/>
        </w:rPr>
        <w:t xml:space="preserve">DNS lookup for </w:t>
      </w:r>
      <w:r w:rsidR="00B86EFC" w:rsidRPr="00BE53E6">
        <w:rPr>
          <w:i/>
          <w:lang w:val="en-US" w:eastAsia="en-US"/>
        </w:rPr>
        <w:t xml:space="preserve">EppDomCreate02Name </w:t>
      </w:r>
      <w:r w:rsidR="00B86EFC" w:rsidRPr="00BE53E6">
        <w:rPr>
          <w:lang w:val="en-US" w:eastAsia="en-US"/>
        </w:rPr>
        <w:t>domain name.</w:t>
      </w:r>
      <w:r w:rsidR="00BA2CA9" w:rsidRPr="00BE53E6">
        <w:rPr>
          <w:lang w:val="en-US" w:eastAsia="en-US"/>
        </w:rPr>
        <w:br/>
      </w:r>
      <w:r w:rsidR="002811B0">
        <w:rPr>
          <w:lang w:val="en-US"/>
        </w:rPr>
        <w:t xml:space="preserve">The result MUST NOT show neither </w:t>
      </w:r>
      <w:r w:rsidR="002811B0" w:rsidRPr="002811B0">
        <w:rPr>
          <w:i/>
          <w:lang w:val="en-US" w:eastAsia="en-US"/>
        </w:rPr>
        <w:t>EppDomCreate02Ns01</w:t>
      </w:r>
      <w:r w:rsidR="002811B0">
        <w:rPr>
          <w:i/>
          <w:lang w:val="en-US" w:eastAsia="en-US"/>
        </w:rPr>
        <w:t xml:space="preserve"> n</w:t>
      </w:r>
      <w:r w:rsidR="002811B0">
        <w:rPr>
          <w:lang w:val="en-US" w:eastAsia="en-US"/>
        </w:rPr>
        <w:t xml:space="preserve">or </w:t>
      </w:r>
      <w:r w:rsidR="002811B0" w:rsidRPr="002811B0">
        <w:rPr>
          <w:i/>
          <w:lang w:val="en-US" w:eastAsia="en-US"/>
        </w:rPr>
        <w:t>EppDomCreate02Ns02</w:t>
      </w:r>
      <w:r w:rsidR="002811B0">
        <w:rPr>
          <w:lang w:val="en-US" w:eastAsia="en-US"/>
        </w:rPr>
        <w:t xml:space="preserve"> as </w:t>
      </w:r>
      <w:r w:rsidR="00646FA5">
        <w:rPr>
          <w:lang w:val="en-US" w:eastAsia="en-US"/>
        </w:rPr>
        <w:t xml:space="preserve">Nameservers </w:t>
      </w:r>
      <w:r w:rsidR="002811B0">
        <w:rPr>
          <w:lang w:val="en-US"/>
        </w:rPr>
        <w:t>for</w:t>
      </w:r>
      <w:r w:rsidR="002811B0" w:rsidRPr="002E2AFD">
        <w:rPr>
          <w:lang w:val="en-US"/>
        </w:rPr>
        <w:t xml:space="preserve"> </w:t>
      </w:r>
      <w:r w:rsidR="002811B0" w:rsidRPr="002E2AFD">
        <w:rPr>
          <w:i/>
          <w:lang w:val="en-US" w:eastAsia="en-US"/>
        </w:rPr>
        <w:t>EppDomCreate02Name</w:t>
      </w:r>
      <w:r w:rsidR="001D007E" w:rsidRPr="00BE53E6">
        <w:rPr>
          <w:lang w:val="en-US" w:eastAsia="en-US"/>
        </w:rPr>
        <w:t>.</w:t>
      </w:r>
    </w:p>
    <w:p w14:paraId="335F6A91" w14:textId="77777777" w:rsidR="00AD6598" w:rsidRPr="00BE53E6" w:rsidRDefault="003C4FE0" w:rsidP="00F3076E">
      <w:pPr>
        <w:pStyle w:val="Liststycke"/>
        <w:numPr>
          <w:ilvl w:val="0"/>
          <w:numId w:val="27"/>
        </w:numPr>
        <w:rPr>
          <w:lang w:val="en-US" w:eastAsia="en-US"/>
        </w:rPr>
      </w:pPr>
      <w:r w:rsidRPr="00BE53E6">
        <w:rPr>
          <w:lang w:val="en-US" w:eastAsia="en-US"/>
        </w:rPr>
        <w:t>Perform</w:t>
      </w:r>
      <w:r w:rsidR="00F3076E" w:rsidRPr="00BE53E6">
        <w:rPr>
          <w:lang w:val="en-US" w:eastAsia="en-US"/>
        </w:rPr>
        <w:t xml:space="preserve"> the same login as the login step in 2.8.</w:t>
      </w:r>
      <w:r w:rsidR="00AD6598" w:rsidRPr="00BE53E6">
        <w:rPr>
          <w:lang w:val="en-US" w:eastAsia="en-US"/>
        </w:rPr>
        <w:br/>
      </w:r>
      <w:r w:rsidR="00BD3935" w:rsidRPr="00BE53E6">
        <w:rPr>
          <w:lang w:val="en-US"/>
        </w:rPr>
        <w:t>The login command MUST complete with result code 1000.</w:t>
      </w:r>
    </w:p>
    <w:p w14:paraId="335F6A92" w14:textId="77777777" w:rsidR="00AD6598" w:rsidRPr="00BE53E6" w:rsidRDefault="00C01BC1" w:rsidP="00F3076E">
      <w:pPr>
        <w:pStyle w:val="Liststycke"/>
        <w:numPr>
          <w:ilvl w:val="0"/>
          <w:numId w:val="27"/>
        </w:numPr>
        <w:rPr>
          <w:lang w:val="en-US" w:eastAsia="en-US"/>
        </w:rPr>
      </w:pPr>
      <w:r w:rsidRPr="00BE53E6">
        <w:rPr>
          <w:lang w:val="en-US" w:eastAsia="en-US"/>
        </w:rPr>
        <w:t xml:space="preserve">If the applicant </w:t>
      </w:r>
      <w:r w:rsidR="00BA2CA9" w:rsidRPr="00BE53E6">
        <w:rPr>
          <w:lang w:val="en-US" w:eastAsia="en-US"/>
        </w:rPr>
        <w:t xml:space="preserve">does not </w:t>
      </w:r>
      <w:r w:rsidRPr="00BE53E6">
        <w:rPr>
          <w:lang w:val="en-US" w:eastAsia="en-US"/>
        </w:rPr>
        <w:t xml:space="preserve">support Host Objects, </w:t>
      </w:r>
      <w:r w:rsidR="00BA2CA9" w:rsidRPr="00BE53E6">
        <w:rPr>
          <w:lang w:val="en-US" w:eastAsia="en-US"/>
        </w:rPr>
        <w:t>skip to step 6</w:t>
      </w:r>
      <w:r w:rsidRPr="00BE53E6">
        <w:rPr>
          <w:lang w:val="en-US" w:eastAsia="en-US"/>
        </w:rPr>
        <w:t>.</w:t>
      </w:r>
    </w:p>
    <w:p w14:paraId="335F6A93" w14:textId="77777777" w:rsidR="00AD6598" w:rsidRPr="00BE53E6" w:rsidRDefault="00F3076E" w:rsidP="00F3076E">
      <w:pPr>
        <w:pStyle w:val="Liststycke"/>
        <w:numPr>
          <w:ilvl w:val="0"/>
          <w:numId w:val="27"/>
        </w:numPr>
        <w:rPr>
          <w:lang w:val="en-US" w:eastAsia="en-US"/>
        </w:rPr>
      </w:pPr>
      <w:r w:rsidRPr="00BE53E6">
        <w:rPr>
          <w:lang w:val="en-US"/>
        </w:rPr>
        <w:t>Create</w:t>
      </w:r>
      <w:r w:rsidR="00C32746" w:rsidRPr="00BE53E6">
        <w:rPr>
          <w:lang w:val="en-US"/>
        </w:rPr>
        <w:t xml:space="preserve"> </w:t>
      </w:r>
      <w:r w:rsidR="00807A06" w:rsidRPr="00BE53E6">
        <w:rPr>
          <w:lang w:val="en-US"/>
        </w:rPr>
        <w:t xml:space="preserve">a </w:t>
      </w:r>
      <w:r w:rsidR="002B3370" w:rsidRPr="00BE53E6">
        <w:rPr>
          <w:lang w:val="en-US"/>
        </w:rPr>
        <w:t>host</w:t>
      </w:r>
      <w:r w:rsidR="00C32746" w:rsidRPr="00BE53E6">
        <w:rPr>
          <w:lang w:val="en-US"/>
        </w:rPr>
        <w:t xml:space="preserve"> create command for</w:t>
      </w:r>
      <w:r w:rsidRPr="00BE53E6">
        <w:rPr>
          <w:lang w:val="en-US"/>
        </w:rPr>
        <w:t xml:space="preserve"> subordinate host </w:t>
      </w:r>
      <w:r w:rsidRPr="00BE53E6">
        <w:rPr>
          <w:i/>
          <w:lang w:val="en-US" w:eastAsia="en-US"/>
        </w:rPr>
        <w:t>EppDomCreate02Ns01</w:t>
      </w:r>
      <w:r w:rsidRPr="00BE53E6">
        <w:rPr>
          <w:lang w:val="en-US" w:eastAsia="en-US"/>
        </w:rPr>
        <w:t xml:space="preserve"> with IPv4 address </w:t>
      </w:r>
      <w:r w:rsidRPr="00BE53E6">
        <w:rPr>
          <w:i/>
          <w:lang w:val="en-US" w:eastAsia="en-US"/>
        </w:rPr>
        <w:t>EppDomCreate02Ns01Ipv4</w:t>
      </w:r>
      <w:r w:rsidRPr="00BE53E6">
        <w:rPr>
          <w:lang w:val="en-US" w:eastAsia="en-US"/>
        </w:rPr>
        <w:t xml:space="preserve"> and/or IPv6 address </w:t>
      </w:r>
      <w:r w:rsidRPr="00BE53E6">
        <w:rPr>
          <w:i/>
          <w:lang w:val="en-US" w:eastAsia="en-US"/>
        </w:rPr>
        <w:t>EppDomCreate02Ns01Ipv6</w:t>
      </w:r>
      <w:r w:rsidR="00C32746" w:rsidRPr="00BE53E6">
        <w:rPr>
          <w:i/>
          <w:lang w:val="en-US" w:eastAsia="en-US"/>
        </w:rPr>
        <w:t>.</w:t>
      </w:r>
      <w:r w:rsidR="00AD6598" w:rsidRPr="00BE53E6">
        <w:rPr>
          <w:i/>
          <w:lang w:val="en-US" w:eastAsia="en-US"/>
        </w:rPr>
        <w:br/>
      </w:r>
      <w:r w:rsidR="00BD3935" w:rsidRPr="00BE53E6">
        <w:rPr>
          <w:lang w:val="en-US"/>
        </w:rPr>
        <w:t xml:space="preserve">The host </w:t>
      </w:r>
      <w:r w:rsidR="002B3370" w:rsidRPr="00BE53E6">
        <w:rPr>
          <w:lang w:val="en-US"/>
        </w:rPr>
        <w:t xml:space="preserve">create </w:t>
      </w:r>
      <w:r w:rsidR="00BD3935" w:rsidRPr="00BE53E6">
        <w:rPr>
          <w:lang w:val="en-US"/>
        </w:rPr>
        <w:t>command MUST complete with result code 1000 or 1001.</w:t>
      </w:r>
    </w:p>
    <w:p w14:paraId="335F6A94" w14:textId="77777777" w:rsidR="00AD6598" w:rsidRPr="00BE53E6" w:rsidRDefault="00F3076E" w:rsidP="00F3076E">
      <w:pPr>
        <w:pStyle w:val="Liststycke"/>
        <w:numPr>
          <w:ilvl w:val="0"/>
          <w:numId w:val="27"/>
        </w:numPr>
        <w:rPr>
          <w:lang w:val="en-US" w:eastAsia="en-US"/>
        </w:rPr>
      </w:pPr>
      <w:r w:rsidRPr="00BE53E6">
        <w:rPr>
          <w:lang w:val="en-US"/>
        </w:rPr>
        <w:t>Create</w:t>
      </w:r>
      <w:r w:rsidR="00807A06" w:rsidRPr="00BE53E6">
        <w:rPr>
          <w:lang w:val="en-US"/>
        </w:rPr>
        <w:t xml:space="preserve"> a </w:t>
      </w:r>
      <w:r w:rsidR="002B3370" w:rsidRPr="00BE53E6">
        <w:rPr>
          <w:lang w:val="en-US"/>
        </w:rPr>
        <w:t>host</w:t>
      </w:r>
      <w:r w:rsidR="00807A06" w:rsidRPr="00BE53E6">
        <w:rPr>
          <w:lang w:val="en-US"/>
        </w:rPr>
        <w:t xml:space="preserve"> create command for</w:t>
      </w:r>
      <w:r w:rsidRPr="00BE53E6">
        <w:rPr>
          <w:lang w:val="en-US"/>
        </w:rPr>
        <w:t xml:space="preserve"> subordinate host </w:t>
      </w:r>
      <w:r w:rsidRPr="00BE53E6">
        <w:rPr>
          <w:i/>
          <w:lang w:val="en-US" w:eastAsia="en-US"/>
        </w:rPr>
        <w:t>EppDomCreate02Ns02</w:t>
      </w:r>
      <w:r w:rsidRPr="00BE53E6">
        <w:rPr>
          <w:lang w:val="en-US" w:eastAsia="en-US"/>
        </w:rPr>
        <w:t xml:space="preserve"> with IPv4 address </w:t>
      </w:r>
      <w:r w:rsidRPr="00BE53E6">
        <w:rPr>
          <w:i/>
          <w:lang w:val="en-US" w:eastAsia="en-US"/>
        </w:rPr>
        <w:t>EppDomCreate02Ns02Ipv4</w:t>
      </w:r>
      <w:r w:rsidRPr="00BE53E6">
        <w:rPr>
          <w:lang w:val="en-US" w:eastAsia="en-US"/>
        </w:rPr>
        <w:t xml:space="preserve"> and/or IPv6 address </w:t>
      </w:r>
      <w:r w:rsidRPr="00BE53E6">
        <w:rPr>
          <w:i/>
          <w:lang w:val="en-US" w:eastAsia="en-US"/>
        </w:rPr>
        <w:t>EppDomCreate02Ns02Ipv6</w:t>
      </w:r>
      <w:r w:rsidR="00B41F28" w:rsidRPr="00BE53E6">
        <w:rPr>
          <w:i/>
          <w:lang w:val="en-US" w:eastAsia="en-US"/>
        </w:rPr>
        <w:t>.</w:t>
      </w:r>
      <w:r w:rsidR="00AD6598" w:rsidRPr="00BE53E6">
        <w:rPr>
          <w:i/>
          <w:lang w:val="en-US" w:eastAsia="en-US"/>
        </w:rPr>
        <w:br/>
      </w:r>
      <w:r w:rsidR="002B3370" w:rsidRPr="00BE53E6">
        <w:rPr>
          <w:lang w:val="en-US"/>
        </w:rPr>
        <w:t>The host create command MUST complete with result code 1000 or 1001.</w:t>
      </w:r>
    </w:p>
    <w:p w14:paraId="335F6A95" w14:textId="554BB145" w:rsidR="00AD6598" w:rsidRPr="00BE53E6" w:rsidRDefault="00F3076E" w:rsidP="00F3076E">
      <w:pPr>
        <w:pStyle w:val="Liststycke"/>
        <w:numPr>
          <w:ilvl w:val="0"/>
          <w:numId w:val="27"/>
        </w:numPr>
        <w:rPr>
          <w:lang w:val="en-US" w:eastAsia="en-US"/>
        </w:rPr>
      </w:pPr>
      <w:r w:rsidRPr="00BE53E6">
        <w:rPr>
          <w:lang w:val="en-US" w:eastAsia="en-US"/>
        </w:rPr>
        <w:t xml:space="preserve">Create </w:t>
      </w:r>
      <w:r w:rsidR="00CB7F9D" w:rsidRPr="00BE53E6">
        <w:rPr>
          <w:lang w:val="en-US" w:eastAsia="en-US"/>
        </w:rPr>
        <w:t xml:space="preserve">a </w:t>
      </w:r>
      <w:r w:rsidRPr="00BE53E6">
        <w:rPr>
          <w:lang w:val="en-US" w:eastAsia="en-US"/>
        </w:rPr>
        <w:t>domain update</w:t>
      </w:r>
      <w:r w:rsidR="00CB7F9D" w:rsidRPr="00BE53E6">
        <w:rPr>
          <w:lang w:val="en-US" w:eastAsia="en-US"/>
        </w:rPr>
        <w:t xml:space="preserve"> command with</w:t>
      </w:r>
      <w:r w:rsidRPr="00BE53E6">
        <w:rPr>
          <w:lang w:val="en-US" w:eastAsia="en-US"/>
        </w:rPr>
        <w:t xml:space="preserve"> </w:t>
      </w:r>
      <w:r w:rsidRPr="0084790B">
        <w:rPr>
          <w:i/>
          <w:lang w:val="en-US" w:eastAsia="en-US"/>
        </w:rPr>
        <w:t>EppDomCreate02Name</w:t>
      </w:r>
      <w:r w:rsidR="00CB7F9D" w:rsidRPr="0084790B">
        <w:rPr>
          <w:lang w:val="en-US" w:eastAsia="en-US"/>
        </w:rPr>
        <w:t xml:space="preserve"> and </w:t>
      </w:r>
      <w:r w:rsidRPr="0084790B">
        <w:rPr>
          <w:lang w:val="en-US" w:eastAsia="en-US"/>
        </w:rPr>
        <w:t>host</w:t>
      </w:r>
      <w:r w:rsidR="00CB7F9D" w:rsidRPr="0084790B">
        <w:rPr>
          <w:lang w:val="en-US" w:eastAsia="en-US"/>
        </w:rPr>
        <w:t>s</w:t>
      </w:r>
      <w:r w:rsidRPr="0084790B">
        <w:rPr>
          <w:lang w:val="en-US" w:eastAsia="en-US"/>
        </w:rPr>
        <w:t xml:space="preserve"> </w:t>
      </w:r>
      <w:r w:rsidRPr="0084790B">
        <w:rPr>
          <w:i/>
          <w:lang w:val="en-US" w:eastAsia="en-US"/>
        </w:rPr>
        <w:t>EppDomCreate02Ns01</w:t>
      </w:r>
      <w:r w:rsidRPr="0084790B">
        <w:rPr>
          <w:lang w:val="en-US" w:eastAsia="en-US"/>
        </w:rPr>
        <w:t xml:space="preserve"> </w:t>
      </w:r>
      <w:r w:rsidRPr="00AD6598">
        <w:rPr>
          <w:lang w:val="en-US" w:eastAsia="en-US"/>
        </w:rPr>
        <w:t xml:space="preserve">and </w:t>
      </w:r>
      <w:r w:rsidRPr="00AD6598">
        <w:rPr>
          <w:i/>
          <w:lang w:val="en-US" w:eastAsia="en-US"/>
        </w:rPr>
        <w:t>EppDomCreate02Ns02</w:t>
      </w:r>
      <w:r w:rsidR="00CB7F9D">
        <w:rPr>
          <w:i/>
          <w:lang w:val="en-US" w:eastAsia="en-US"/>
        </w:rPr>
        <w:t>.</w:t>
      </w:r>
      <w:r w:rsidR="00C01BC1">
        <w:rPr>
          <w:i/>
          <w:lang w:val="en-US" w:eastAsia="en-US"/>
        </w:rPr>
        <w:br/>
      </w:r>
      <w:r w:rsidR="00C01BC1">
        <w:rPr>
          <w:lang w:val="en-US" w:eastAsia="en-US"/>
        </w:rPr>
        <w:t xml:space="preserve">- </w:t>
      </w:r>
      <w:r w:rsidR="00C01BC1" w:rsidRPr="00C01BC1">
        <w:rPr>
          <w:lang w:val="en-US" w:eastAsia="en-US"/>
        </w:rPr>
        <w:t xml:space="preserve">If the applicant </w:t>
      </w:r>
      <w:r w:rsidR="00C01BC1" w:rsidRPr="00BE53E6">
        <w:rPr>
          <w:lang w:val="en-US" w:eastAsia="en-US"/>
        </w:rPr>
        <w:t xml:space="preserve">supports </w:t>
      </w:r>
      <w:r w:rsidR="00713C65" w:rsidRPr="00BE53E6">
        <w:rPr>
          <w:lang w:val="en-US" w:eastAsia="en-US"/>
        </w:rPr>
        <w:t>Host Object</w:t>
      </w:r>
      <w:r w:rsidR="00C01BC1" w:rsidRPr="00BE53E6">
        <w:rPr>
          <w:lang w:val="en-US" w:eastAsia="en-US"/>
        </w:rPr>
        <w:t>s</w:t>
      </w:r>
      <w:r w:rsidR="002B3370" w:rsidRPr="00BE53E6">
        <w:rPr>
          <w:lang w:val="en-US" w:eastAsia="en-US"/>
        </w:rPr>
        <w:t>,</w:t>
      </w:r>
      <w:r w:rsidR="00C01BC1" w:rsidRPr="00BE53E6">
        <w:rPr>
          <w:lang w:val="en-US" w:eastAsia="en-US"/>
        </w:rPr>
        <w:t xml:space="preserve"> </w:t>
      </w:r>
      <w:r w:rsidR="00CB7F9D" w:rsidRPr="00BE53E6">
        <w:rPr>
          <w:lang w:val="en-US" w:eastAsia="en-US"/>
        </w:rPr>
        <w:t>use</w:t>
      </w:r>
      <w:r w:rsidR="00C01BC1" w:rsidRPr="00BE53E6">
        <w:rPr>
          <w:lang w:val="en-US" w:eastAsia="en-US"/>
        </w:rPr>
        <w:t xml:space="preserve"> Host Objects.</w:t>
      </w:r>
      <w:r w:rsidR="00C01BC1" w:rsidRPr="00BE53E6">
        <w:rPr>
          <w:lang w:val="en-US" w:eastAsia="en-US"/>
        </w:rPr>
        <w:br/>
        <w:t xml:space="preserve">- If the applicant </w:t>
      </w:r>
      <w:r w:rsidR="003A7C2A" w:rsidRPr="00BE53E6">
        <w:rPr>
          <w:lang w:val="en-US" w:eastAsia="en-US"/>
        </w:rPr>
        <w:t>does</w:t>
      </w:r>
      <w:r w:rsidR="00C01BC1" w:rsidRPr="00BE53E6">
        <w:rPr>
          <w:lang w:val="en-US" w:eastAsia="en-US"/>
        </w:rPr>
        <w:t xml:space="preserve"> not support Host Objects</w:t>
      </w:r>
      <w:r w:rsidR="002B3370" w:rsidRPr="00BE53E6">
        <w:rPr>
          <w:lang w:val="en-US" w:eastAsia="en-US"/>
        </w:rPr>
        <w:t>,</w:t>
      </w:r>
      <w:r w:rsidR="00C01BC1" w:rsidRPr="00BE53E6">
        <w:rPr>
          <w:lang w:val="en-US" w:eastAsia="en-US"/>
        </w:rPr>
        <w:t xml:space="preserve"> use Host Attributes</w:t>
      </w:r>
      <w:r w:rsidR="00CB7F9D" w:rsidRPr="00BE53E6">
        <w:rPr>
          <w:lang w:val="en-US" w:eastAsia="en-US"/>
        </w:rPr>
        <w:t>.</w:t>
      </w:r>
      <w:r w:rsidR="00AD6598" w:rsidRPr="00BE53E6">
        <w:rPr>
          <w:i/>
          <w:lang w:val="en-US" w:eastAsia="en-US"/>
        </w:rPr>
        <w:br/>
      </w:r>
      <w:r w:rsidR="002B3370" w:rsidRPr="00BE53E6">
        <w:rPr>
          <w:lang w:val="en-US"/>
        </w:rPr>
        <w:t>The domain update command MUST complete with result code 1000</w:t>
      </w:r>
      <w:ins w:id="101" w:author="Författare">
        <w:r w:rsidR="0064506E">
          <w:rPr>
            <w:lang w:val="en-US"/>
          </w:rPr>
          <w:t xml:space="preserve"> or 1001</w:t>
        </w:r>
      </w:ins>
      <w:r w:rsidR="002B3370" w:rsidRPr="00BE53E6">
        <w:rPr>
          <w:lang w:val="en-US"/>
        </w:rPr>
        <w:t>.</w:t>
      </w:r>
    </w:p>
    <w:p w14:paraId="335F6A96" w14:textId="77777777" w:rsidR="00AD6598" w:rsidRPr="00BE53E6" w:rsidRDefault="00F3076E" w:rsidP="00F3076E">
      <w:pPr>
        <w:pStyle w:val="Liststycke"/>
        <w:numPr>
          <w:ilvl w:val="0"/>
          <w:numId w:val="27"/>
        </w:numPr>
        <w:rPr>
          <w:lang w:val="en-US" w:eastAsia="en-US"/>
        </w:rPr>
      </w:pPr>
      <w:r w:rsidRPr="00BE53E6">
        <w:rPr>
          <w:lang w:val="en-US" w:eastAsia="en-US"/>
        </w:rPr>
        <w:t xml:space="preserve">Create </w:t>
      </w:r>
      <w:r w:rsidR="00935C96" w:rsidRPr="00BE53E6">
        <w:rPr>
          <w:lang w:val="en-US" w:eastAsia="en-US"/>
        </w:rPr>
        <w:t xml:space="preserve">a </w:t>
      </w:r>
      <w:r w:rsidRPr="00BE53E6">
        <w:rPr>
          <w:lang w:val="en-US" w:eastAsia="en-US"/>
        </w:rPr>
        <w:t>logout command</w:t>
      </w:r>
      <w:r w:rsidR="00020CC3" w:rsidRPr="00BE53E6">
        <w:rPr>
          <w:lang w:val="en-US" w:eastAsia="en-US"/>
        </w:rPr>
        <w:t>.</w:t>
      </w:r>
      <w:r w:rsidR="00AD6598" w:rsidRPr="00BE53E6">
        <w:rPr>
          <w:lang w:val="en-US" w:eastAsia="en-US"/>
        </w:rPr>
        <w:br/>
      </w:r>
      <w:r w:rsidR="00D30CD7" w:rsidRPr="00BE53E6">
        <w:rPr>
          <w:lang w:val="en-US"/>
        </w:rPr>
        <w:t>The logout command MUST complete with result code 1500.</w:t>
      </w:r>
    </w:p>
    <w:p w14:paraId="335F6A97" w14:textId="77777777" w:rsidR="00AD6598" w:rsidRPr="00DC63DE" w:rsidRDefault="008C74B2" w:rsidP="00DC63DE">
      <w:pPr>
        <w:pStyle w:val="Liststycke"/>
        <w:numPr>
          <w:ilvl w:val="0"/>
          <w:numId w:val="27"/>
        </w:numPr>
        <w:rPr>
          <w:lang w:val="en-US" w:eastAsia="en-US"/>
        </w:rPr>
      </w:pPr>
      <w:r w:rsidRPr="00BE53E6">
        <w:rPr>
          <w:lang w:val="en-US"/>
        </w:rPr>
        <w:t>Verify that</w:t>
      </w:r>
      <w:r w:rsidR="00F3076E" w:rsidRPr="00BE53E6">
        <w:rPr>
          <w:lang w:val="en-US"/>
        </w:rPr>
        <w:t xml:space="preserve"> the </w:t>
      </w:r>
      <w:r w:rsidR="00F3076E" w:rsidRPr="00BE53E6">
        <w:rPr>
          <w:i/>
          <w:lang w:val="en-US" w:eastAsia="en-US"/>
        </w:rPr>
        <w:t>EppDomCreate02Name</w:t>
      </w:r>
      <w:r w:rsidR="00F3076E" w:rsidRPr="00AD6598">
        <w:rPr>
          <w:lang w:val="en-US" w:eastAsia="en-US"/>
        </w:rPr>
        <w:t xml:space="preserve"> </w:t>
      </w:r>
      <w:r w:rsidR="00F3076E" w:rsidRPr="0084790B">
        <w:rPr>
          <w:lang w:val="en-US" w:eastAsia="en-US"/>
        </w:rPr>
        <w:t xml:space="preserve">domain </w:t>
      </w:r>
      <w:r w:rsidRPr="0084790B">
        <w:rPr>
          <w:lang w:val="en-US" w:eastAsia="en-US"/>
        </w:rPr>
        <w:t>and</w:t>
      </w:r>
      <w:r w:rsidR="00AD6598" w:rsidRPr="0084790B">
        <w:rPr>
          <w:lang w:val="en-US" w:eastAsia="en-US"/>
        </w:rPr>
        <w:t xml:space="preserve"> the correct </w:t>
      </w:r>
      <w:r w:rsidR="00AD6598" w:rsidRPr="00AD6598">
        <w:rPr>
          <w:lang w:val="en-US" w:eastAsia="en-US"/>
        </w:rPr>
        <w:t xml:space="preserve">glue records </w:t>
      </w:r>
      <w:r w:rsidR="00AD6598">
        <w:rPr>
          <w:lang w:val="en-US" w:eastAsia="en-US"/>
        </w:rPr>
        <w:t>are</w:t>
      </w:r>
      <w:r w:rsidR="00F3076E" w:rsidRPr="00AD6598">
        <w:rPr>
          <w:lang w:val="en-US" w:eastAsia="en-US"/>
        </w:rPr>
        <w:t xml:space="preserve"> visible in</w:t>
      </w:r>
      <w:r w:rsidR="00AD6598">
        <w:rPr>
          <w:lang w:val="en-US" w:eastAsia="en-US"/>
        </w:rPr>
        <w:t xml:space="preserve"> the</w:t>
      </w:r>
      <w:r w:rsidR="00F3076E" w:rsidRPr="00AD6598">
        <w:rPr>
          <w:lang w:val="en-US" w:eastAsia="en-US"/>
        </w:rPr>
        <w:t xml:space="preserve"> zone within </w:t>
      </w:r>
      <w:r w:rsidR="00141B2C">
        <w:rPr>
          <w:lang w:val="en-US" w:eastAsia="en-US"/>
        </w:rPr>
        <w:t>24 hours</w:t>
      </w:r>
      <w:r w:rsidR="00F3076E" w:rsidRPr="00AD6598">
        <w:rPr>
          <w:lang w:val="en-US" w:eastAsia="en-US"/>
        </w:rPr>
        <w:t>.</w:t>
      </w:r>
    </w:p>
    <w:p w14:paraId="335F6A98" w14:textId="77777777" w:rsidR="00FA354D" w:rsidRPr="002E2AFD" w:rsidRDefault="00E53369" w:rsidP="00FA354D">
      <w:pPr>
        <w:pStyle w:val="Rubrik1"/>
      </w:pPr>
      <w:bookmarkStart w:id="102" w:name="_Toc241221894"/>
      <w:bookmarkStart w:id="103" w:name="_Toc274556002"/>
      <w:r w:rsidRPr="002E2AFD">
        <w:lastRenderedPageBreak/>
        <w:t>EPP Domain Create 03</w:t>
      </w:r>
      <w:bookmarkEnd w:id="102"/>
      <w:bookmarkEnd w:id="103"/>
    </w:p>
    <w:p w14:paraId="335F6A99" w14:textId="77777777" w:rsidR="00FA354D" w:rsidRPr="002E2AFD" w:rsidRDefault="00FA354D" w:rsidP="00FA354D">
      <w:pPr>
        <w:pStyle w:val="Rubrik2"/>
      </w:pPr>
      <w:bookmarkStart w:id="104" w:name="_Toc241221895"/>
      <w:bookmarkStart w:id="105" w:name="_Toc274556003"/>
      <w:r w:rsidRPr="002E2AFD">
        <w:t>Test case identifier</w:t>
      </w:r>
      <w:bookmarkEnd w:id="104"/>
      <w:bookmarkEnd w:id="105"/>
    </w:p>
    <w:p w14:paraId="335F6A9A" w14:textId="77777777" w:rsidR="00E53369" w:rsidRPr="002E2AFD" w:rsidRDefault="00E53369" w:rsidP="00E53369">
      <w:pPr>
        <w:rPr>
          <w:lang w:val="en-US" w:eastAsia="en-US"/>
        </w:rPr>
      </w:pPr>
      <w:r w:rsidRPr="002E2AFD">
        <w:rPr>
          <w:lang w:val="en-US" w:eastAsia="en-US"/>
        </w:rPr>
        <w:t>EPPDomCreate03</w:t>
      </w:r>
    </w:p>
    <w:p w14:paraId="335F6A9B" w14:textId="77777777" w:rsidR="00FA354D" w:rsidRPr="002E2AFD" w:rsidRDefault="00FA354D" w:rsidP="00FA354D">
      <w:pPr>
        <w:pStyle w:val="Rubrik2"/>
      </w:pPr>
      <w:bookmarkStart w:id="106" w:name="_Toc241221896"/>
      <w:bookmarkStart w:id="107" w:name="_Toc274556004"/>
      <w:r w:rsidRPr="002E2AFD">
        <w:t>Objective</w:t>
      </w:r>
      <w:bookmarkEnd w:id="106"/>
      <w:bookmarkEnd w:id="107"/>
    </w:p>
    <w:p w14:paraId="335F6A9C" w14:textId="77777777" w:rsidR="00E53369" w:rsidRPr="002E2AFD" w:rsidRDefault="00E53369" w:rsidP="00E53369">
      <w:pPr>
        <w:rPr>
          <w:lang w:val="en-US"/>
        </w:rPr>
      </w:pPr>
      <w:r w:rsidRPr="0084790B">
        <w:rPr>
          <w:lang w:val="en-US"/>
        </w:rPr>
        <w:t xml:space="preserve">This test </w:t>
      </w:r>
      <w:r w:rsidR="003E1D05" w:rsidRPr="0084790B">
        <w:rPr>
          <w:lang w:val="en-US"/>
        </w:rPr>
        <w:t>verifies</w:t>
      </w:r>
      <w:r w:rsidRPr="0084790B">
        <w:rPr>
          <w:lang w:val="en-US"/>
        </w:rPr>
        <w:t xml:space="preserve"> compliance of the EPP server with RFC’s for log</w:t>
      </w:r>
      <w:r w:rsidR="002C3FB7" w:rsidRPr="0084790B">
        <w:rPr>
          <w:lang w:val="en-US"/>
        </w:rPr>
        <w:t>g</w:t>
      </w:r>
      <w:r w:rsidRPr="0084790B">
        <w:rPr>
          <w:lang w:val="en-US"/>
        </w:rPr>
        <w:t>in</w:t>
      </w:r>
      <w:r w:rsidR="002C3FB7" w:rsidRPr="0084790B">
        <w:rPr>
          <w:lang w:val="en-US"/>
        </w:rPr>
        <w:t>g</w:t>
      </w:r>
      <w:r w:rsidRPr="0084790B">
        <w:rPr>
          <w:lang w:val="en-US"/>
        </w:rPr>
        <w:t xml:space="preserve"> in, creating a domain object with </w:t>
      </w:r>
      <w:r w:rsidR="00AD6598" w:rsidRPr="0084790B">
        <w:rPr>
          <w:lang w:val="en-US"/>
        </w:rPr>
        <w:t>DNSSEC</w:t>
      </w:r>
      <w:r w:rsidRPr="0084790B">
        <w:rPr>
          <w:lang w:val="en-US"/>
        </w:rPr>
        <w:t xml:space="preserve"> records</w:t>
      </w:r>
      <w:r w:rsidR="00175F1E" w:rsidRPr="0084790B">
        <w:rPr>
          <w:lang w:val="en-US"/>
        </w:rPr>
        <w:t xml:space="preserve"> and</w:t>
      </w:r>
      <w:r w:rsidR="00175F1E" w:rsidRPr="002E2AFD">
        <w:rPr>
          <w:lang w:val="en-US"/>
        </w:rPr>
        <w:t xml:space="preserve"> log</w:t>
      </w:r>
      <w:r w:rsidR="002C3FB7">
        <w:rPr>
          <w:lang w:val="en-US"/>
        </w:rPr>
        <w:t xml:space="preserve">ging </w:t>
      </w:r>
      <w:r w:rsidR="00175F1E" w:rsidRPr="002E2AFD">
        <w:rPr>
          <w:lang w:val="en-US"/>
        </w:rPr>
        <w:t>out</w:t>
      </w:r>
      <w:r w:rsidRPr="002E2AFD">
        <w:rPr>
          <w:lang w:val="en-US"/>
        </w:rPr>
        <w:t>.</w:t>
      </w:r>
    </w:p>
    <w:p w14:paraId="335F6A9D" w14:textId="77777777" w:rsidR="00FA354D" w:rsidRPr="002E2AFD" w:rsidRDefault="00FA354D" w:rsidP="00FA354D">
      <w:pPr>
        <w:pStyle w:val="Rubrik2"/>
      </w:pPr>
      <w:bookmarkStart w:id="108" w:name="_Toc241221897"/>
      <w:bookmarkStart w:id="109" w:name="_Toc274556005"/>
      <w:r w:rsidRPr="002E2AFD">
        <w:t>Inputs</w:t>
      </w:r>
      <w:bookmarkEnd w:id="108"/>
      <w:bookmarkEnd w:id="109"/>
    </w:p>
    <w:p w14:paraId="335F6A9E" w14:textId="77777777" w:rsidR="00FA354D" w:rsidRPr="002E2AFD" w:rsidRDefault="00FA354D" w:rsidP="00FA354D">
      <w:pPr>
        <w:rPr>
          <w:lang w:val="en-US" w:eastAsia="en-US"/>
        </w:rPr>
      </w:pPr>
      <w:r w:rsidRPr="002E2AFD">
        <w:rPr>
          <w:lang w:val="en-US" w:eastAsia="en-US"/>
        </w:rPr>
        <w:t xml:space="preserve">The following </w:t>
      </w:r>
      <w:r w:rsidRPr="0084790B">
        <w:rPr>
          <w:lang w:val="en-US" w:eastAsia="en-US"/>
        </w:rPr>
        <w:t xml:space="preserve">information </w:t>
      </w:r>
      <w:r w:rsidR="003B0EB3" w:rsidRPr="0084790B">
        <w:rPr>
          <w:lang w:val="en-US" w:eastAsia="en-US"/>
        </w:rPr>
        <w:t>is</w:t>
      </w:r>
      <w:r w:rsidRPr="0084790B">
        <w:rPr>
          <w:lang w:val="en-US" w:eastAsia="en-US"/>
        </w:rPr>
        <w:t xml:space="preserve"> needed</w:t>
      </w:r>
      <w:r w:rsidRPr="002E2AFD">
        <w:rPr>
          <w:lang w:val="en-US" w:eastAsia="en-US"/>
        </w:rPr>
        <w:t xml:space="preserve"> as input for this test case:</w:t>
      </w:r>
    </w:p>
    <w:p w14:paraId="335F6A9F" w14:textId="77777777" w:rsidR="00FA354D" w:rsidRDefault="00FA354D" w:rsidP="00FA354D">
      <w:pPr>
        <w:rPr>
          <w:lang w:val="en-US" w:eastAsia="en-US"/>
        </w:rPr>
      </w:pPr>
    </w:p>
    <w:p w14:paraId="335F6AA0" w14:textId="77777777" w:rsidR="00415403" w:rsidRPr="0050039A" w:rsidRDefault="00415403" w:rsidP="00415403">
      <w:pPr>
        <w:rPr>
          <w:highlight w:val="yellow"/>
          <w:lang w:val="en-US"/>
        </w:rPr>
      </w:pPr>
      <w:r w:rsidRPr="00127B31">
        <w:rPr>
          <w:lang w:val="en-US"/>
        </w:rPr>
        <w:t xml:space="preserve">The IP address for the authoritative name server for the TLD zone is required as the test verifies DNS visibility. </w:t>
      </w:r>
      <w:r w:rsidR="00F60FB9">
        <w:rPr>
          <w:lang w:val="en-US"/>
        </w:rPr>
        <w:t>It is fetched from the XML data file provided by the applicant for the DNS tests</w:t>
      </w:r>
      <w:r w:rsidR="00F60FB9" w:rsidRPr="00127B31">
        <w:rPr>
          <w:lang w:val="en-US" w:eastAsia="en-US"/>
        </w:rPr>
        <w:t>.</w:t>
      </w:r>
    </w:p>
    <w:p w14:paraId="335F6AA1" w14:textId="77777777" w:rsidR="00454D18" w:rsidRPr="00ED0083" w:rsidRDefault="00454D18" w:rsidP="00FA354D">
      <w:pPr>
        <w:rPr>
          <w:lang w:val="en-US" w:eastAsia="en-US"/>
        </w:rPr>
      </w:pPr>
    </w:p>
    <w:p w14:paraId="335F6AA2" w14:textId="77777777" w:rsidR="00F66ECF" w:rsidRPr="002E2AFD" w:rsidRDefault="008D4AD9" w:rsidP="00F66ECF">
      <w:pPr>
        <w:rPr>
          <w:lang w:val="en-US" w:eastAsia="en-US"/>
        </w:rPr>
      </w:pPr>
      <w:r>
        <w:rPr>
          <w:lang w:val="en-US" w:eastAsia="en-US"/>
        </w:rPr>
        <w:t>The full information from the input table in 2.3 is also used for login.</w:t>
      </w:r>
    </w:p>
    <w:p w14:paraId="335F6AA3" w14:textId="77777777" w:rsidR="00F66ECF" w:rsidRPr="002E2AFD" w:rsidRDefault="00F66ECF" w:rsidP="00FA354D">
      <w:pPr>
        <w:rPr>
          <w:lang w:val="en-US" w:eastAsia="en-US"/>
        </w:rPr>
      </w:pPr>
    </w:p>
    <w:tbl>
      <w:tblPr>
        <w:tblStyle w:val="Tabellrutnt"/>
        <w:tblW w:w="10031" w:type="dxa"/>
        <w:tblLook w:val="04A0" w:firstRow="1" w:lastRow="0" w:firstColumn="1" w:lastColumn="0" w:noHBand="0" w:noVBand="1"/>
      </w:tblPr>
      <w:tblGrid>
        <w:gridCol w:w="3434"/>
        <w:gridCol w:w="4934"/>
        <w:gridCol w:w="6"/>
        <w:gridCol w:w="1657"/>
      </w:tblGrid>
      <w:tr w:rsidR="00F66ECF" w:rsidRPr="002E2AFD" w14:paraId="335F6AA7" w14:textId="77777777" w:rsidTr="00F60FB9">
        <w:trPr>
          <w:tblHeader/>
        </w:trPr>
        <w:tc>
          <w:tcPr>
            <w:tcW w:w="3434" w:type="dxa"/>
            <w:shd w:val="clear" w:color="auto" w:fill="D9D9D9" w:themeFill="background1" w:themeFillShade="D9"/>
          </w:tcPr>
          <w:p w14:paraId="335F6AA4" w14:textId="77777777" w:rsidR="00F66ECF" w:rsidRPr="002E2AFD" w:rsidRDefault="00F66ECF" w:rsidP="00770A2B">
            <w:pPr>
              <w:rPr>
                <w:lang w:val="en-US" w:eastAsia="en-US"/>
              </w:rPr>
            </w:pPr>
            <w:r w:rsidRPr="002E2AFD">
              <w:rPr>
                <w:lang w:val="en-US" w:eastAsia="en-US"/>
              </w:rPr>
              <w:t>Id</w:t>
            </w:r>
          </w:p>
        </w:tc>
        <w:tc>
          <w:tcPr>
            <w:tcW w:w="4940" w:type="dxa"/>
            <w:gridSpan w:val="2"/>
            <w:shd w:val="clear" w:color="auto" w:fill="D9D9D9" w:themeFill="background1" w:themeFillShade="D9"/>
          </w:tcPr>
          <w:p w14:paraId="335F6AA5" w14:textId="77777777" w:rsidR="00F66ECF" w:rsidRPr="002E2AFD" w:rsidRDefault="00F66ECF" w:rsidP="00770A2B">
            <w:pPr>
              <w:rPr>
                <w:lang w:val="en-US" w:eastAsia="en-US"/>
              </w:rPr>
            </w:pPr>
            <w:r w:rsidRPr="002E2AFD">
              <w:rPr>
                <w:lang w:val="en-US" w:eastAsia="en-US"/>
              </w:rPr>
              <w:t>Description</w:t>
            </w:r>
          </w:p>
        </w:tc>
        <w:tc>
          <w:tcPr>
            <w:tcW w:w="1657" w:type="dxa"/>
            <w:shd w:val="clear" w:color="auto" w:fill="D9D9D9" w:themeFill="background1" w:themeFillShade="D9"/>
          </w:tcPr>
          <w:p w14:paraId="335F6AA6" w14:textId="77777777" w:rsidR="00F66ECF" w:rsidRPr="002E2AFD" w:rsidRDefault="00F66ECF" w:rsidP="00770A2B">
            <w:pPr>
              <w:rPr>
                <w:lang w:val="en-US" w:eastAsia="en-US"/>
              </w:rPr>
            </w:pPr>
            <w:r w:rsidRPr="002E2AFD">
              <w:rPr>
                <w:lang w:val="en-US" w:eastAsia="en-US"/>
              </w:rPr>
              <w:t>Type</w:t>
            </w:r>
          </w:p>
        </w:tc>
      </w:tr>
      <w:tr w:rsidR="00F60FB9" w:rsidRPr="002E2AFD" w14:paraId="335F6AAB" w14:textId="77777777" w:rsidTr="00F60FB9">
        <w:tc>
          <w:tcPr>
            <w:tcW w:w="3434" w:type="dxa"/>
          </w:tcPr>
          <w:p w14:paraId="335F6AA8" w14:textId="77777777" w:rsidR="00F60FB9" w:rsidRPr="002E2AFD" w:rsidRDefault="00F60FB9" w:rsidP="00F60FB9">
            <w:pPr>
              <w:rPr>
                <w:lang w:val="en-US" w:eastAsia="en-US"/>
              </w:rPr>
            </w:pPr>
            <w:r w:rsidRPr="002E2AFD">
              <w:rPr>
                <w:lang w:val="en-US" w:eastAsia="en-US"/>
              </w:rPr>
              <w:t>DnsGlueRecord1</w:t>
            </w:r>
          </w:p>
        </w:tc>
        <w:tc>
          <w:tcPr>
            <w:tcW w:w="4940" w:type="dxa"/>
            <w:gridSpan w:val="2"/>
          </w:tcPr>
          <w:p w14:paraId="335F6AA9" w14:textId="77777777" w:rsidR="00F60FB9" w:rsidRPr="0084790B" w:rsidRDefault="00F60FB9" w:rsidP="00F60FB9">
            <w:pPr>
              <w:rPr>
                <w:lang w:val="en-US" w:eastAsia="en-US"/>
              </w:rPr>
            </w:pPr>
            <w:r w:rsidRPr="0084790B">
              <w:rPr>
                <w:lang w:val="en-US" w:eastAsia="en-US"/>
              </w:rPr>
              <w:t>IPv4 or IPv6 address of 1</w:t>
            </w:r>
            <w:r w:rsidRPr="0084790B">
              <w:rPr>
                <w:vertAlign w:val="superscript"/>
                <w:lang w:val="en-US" w:eastAsia="en-US"/>
              </w:rPr>
              <w:t>st</w:t>
            </w:r>
            <w:r w:rsidRPr="0084790B">
              <w:rPr>
                <w:lang w:val="en-US" w:eastAsia="en-US"/>
              </w:rPr>
              <w:t xml:space="preserve"> authoritative name server</w:t>
            </w:r>
          </w:p>
        </w:tc>
        <w:tc>
          <w:tcPr>
            <w:tcW w:w="1657" w:type="dxa"/>
          </w:tcPr>
          <w:p w14:paraId="335F6AAA" w14:textId="77777777" w:rsidR="00F60FB9" w:rsidRPr="002E2AFD" w:rsidRDefault="00F60FB9" w:rsidP="00F60FB9">
            <w:pPr>
              <w:rPr>
                <w:lang w:val="en-US" w:eastAsia="en-US"/>
              </w:rPr>
            </w:pPr>
            <w:r w:rsidRPr="002E2AFD">
              <w:rPr>
                <w:lang w:val="en-US" w:eastAsia="en-US"/>
              </w:rPr>
              <w:t>String</w:t>
            </w:r>
          </w:p>
        </w:tc>
      </w:tr>
      <w:tr w:rsidR="008F49E3" w:rsidRPr="002E2AFD" w14:paraId="335F6AAF" w14:textId="77777777" w:rsidTr="00F60FB9">
        <w:tc>
          <w:tcPr>
            <w:tcW w:w="3434" w:type="dxa"/>
          </w:tcPr>
          <w:p w14:paraId="335F6AAC" w14:textId="77777777" w:rsidR="008F49E3" w:rsidRPr="002E2AFD" w:rsidRDefault="008F49E3" w:rsidP="00770A2B">
            <w:pPr>
              <w:rPr>
                <w:lang w:val="en-US" w:eastAsia="en-US"/>
              </w:rPr>
            </w:pPr>
            <w:r w:rsidRPr="002E2AFD">
              <w:rPr>
                <w:lang w:val="en-US" w:eastAsia="en-US"/>
              </w:rPr>
              <w:t>EppDomCreate03Name</w:t>
            </w:r>
          </w:p>
        </w:tc>
        <w:tc>
          <w:tcPr>
            <w:tcW w:w="4940" w:type="dxa"/>
            <w:gridSpan w:val="2"/>
          </w:tcPr>
          <w:p w14:paraId="335F6AAD" w14:textId="77777777" w:rsidR="008F49E3" w:rsidRPr="0084790B" w:rsidRDefault="008F49E3" w:rsidP="00770A2B">
            <w:pPr>
              <w:rPr>
                <w:lang w:val="en-US" w:eastAsia="en-US"/>
              </w:rPr>
            </w:pPr>
            <w:r w:rsidRPr="0084790B">
              <w:rPr>
                <w:lang w:val="en-US" w:eastAsia="en-US"/>
              </w:rPr>
              <w:t>Domain name to create</w:t>
            </w:r>
          </w:p>
        </w:tc>
        <w:tc>
          <w:tcPr>
            <w:tcW w:w="1657" w:type="dxa"/>
          </w:tcPr>
          <w:p w14:paraId="335F6AAE" w14:textId="77777777" w:rsidR="008F49E3" w:rsidRPr="002E2AFD" w:rsidRDefault="008F49E3" w:rsidP="00770A2B">
            <w:pPr>
              <w:rPr>
                <w:lang w:val="en-US" w:eastAsia="en-US"/>
              </w:rPr>
            </w:pPr>
            <w:r w:rsidRPr="002E2AFD">
              <w:rPr>
                <w:lang w:val="en-US" w:eastAsia="en-US"/>
              </w:rPr>
              <w:t>String</w:t>
            </w:r>
          </w:p>
        </w:tc>
      </w:tr>
      <w:tr w:rsidR="008F49E3" w:rsidRPr="002E2AFD" w14:paraId="335F6AB3" w14:textId="77777777" w:rsidTr="00F60FB9">
        <w:tc>
          <w:tcPr>
            <w:tcW w:w="3434" w:type="dxa"/>
          </w:tcPr>
          <w:p w14:paraId="335F6AB0" w14:textId="77777777" w:rsidR="008F49E3" w:rsidRPr="002E2AFD" w:rsidRDefault="008F49E3" w:rsidP="00770A2B">
            <w:pPr>
              <w:rPr>
                <w:lang w:val="en-US" w:eastAsia="en-US"/>
              </w:rPr>
            </w:pPr>
            <w:r w:rsidRPr="002E2AFD">
              <w:rPr>
                <w:lang w:val="en-US" w:eastAsia="en-US"/>
              </w:rPr>
              <w:t>EppDomCreate03Period</w:t>
            </w:r>
          </w:p>
        </w:tc>
        <w:tc>
          <w:tcPr>
            <w:tcW w:w="4940" w:type="dxa"/>
            <w:gridSpan w:val="2"/>
          </w:tcPr>
          <w:p w14:paraId="335F6AB1" w14:textId="77777777" w:rsidR="008F49E3" w:rsidRPr="0084790B" w:rsidRDefault="008F49E3" w:rsidP="00770A2B">
            <w:pPr>
              <w:rPr>
                <w:lang w:val="en-US" w:eastAsia="en-US"/>
              </w:rPr>
            </w:pPr>
            <w:r w:rsidRPr="0084790B">
              <w:rPr>
                <w:lang w:val="en-US" w:eastAsia="en-US"/>
              </w:rPr>
              <w:t>Domain period type</w:t>
            </w:r>
          </w:p>
        </w:tc>
        <w:tc>
          <w:tcPr>
            <w:tcW w:w="1657" w:type="dxa"/>
          </w:tcPr>
          <w:p w14:paraId="335F6AB2" w14:textId="77777777" w:rsidR="008F49E3" w:rsidRPr="002E2AFD" w:rsidRDefault="008F49E3" w:rsidP="00770A2B">
            <w:pPr>
              <w:rPr>
                <w:lang w:val="en-US" w:eastAsia="en-US"/>
              </w:rPr>
            </w:pPr>
            <w:r w:rsidRPr="002E2AFD">
              <w:rPr>
                <w:lang w:val="en-US" w:eastAsia="en-US"/>
              </w:rPr>
              <w:t>Y/M</w:t>
            </w:r>
          </w:p>
        </w:tc>
      </w:tr>
      <w:tr w:rsidR="008F49E3" w:rsidRPr="002E2AFD" w14:paraId="335F6AB7" w14:textId="77777777" w:rsidTr="00F60FB9">
        <w:tc>
          <w:tcPr>
            <w:tcW w:w="3434" w:type="dxa"/>
          </w:tcPr>
          <w:p w14:paraId="335F6AB4" w14:textId="77777777" w:rsidR="008F49E3" w:rsidRPr="002E2AFD" w:rsidRDefault="008F49E3" w:rsidP="00770A2B">
            <w:pPr>
              <w:rPr>
                <w:lang w:val="en-US" w:eastAsia="en-US"/>
              </w:rPr>
            </w:pPr>
            <w:r w:rsidRPr="002E2AFD">
              <w:rPr>
                <w:lang w:val="en-US" w:eastAsia="en-US"/>
              </w:rPr>
              <w:t>EppDomCreate03PeriodValue</w:t>
            </w:r>
          </w:p>
        </w:tc>
        <w:tc>
          <w:tcPr>
            <w:tcW w:w="4940" w:type="dxa"/>
            <w:gridSpan w:val="2"/>
          </w:tcPr>
          <w:p w14:paraId="335F6AB5" w14:textId="77777777" w:rsidR="008F49E3" w:rsidRPr="0084790B" w:rsidRDefault="008F49E3" w:rsidP="00770A2B">
            <w:pPr>
              <w:rPr>
                <w:lang w:val="en-US" w:eastAsia="en-US"/>
              </w:rPr>
            </w:pPr>
            <w:r w:rsidRPr="0084790B">
              <w:rPr>
                <w:lang w:val="en-US" w:eastAsia="en-US"/>
              </w:rPr>
              <w:t>Domain period value</w:t>
            </w:r>
          </w:p>
        </w:tc>
        <w:tc>
          <w:tcPr>
            <w:tcW w:w="1657" w:type="dxa"/>
          </w:tcPr>
          <w:p w14:paraId="335F6AB6" w14:textId="77777777" w:rsidR="008F49E3" w:rsidRPr="002E2AFD" w:rsidRDefault="008F49E3" w:rsidP="00770A2B">
            <w:pPr>
              <w:rPr>
                <w:lang w:val="en-US" w:eastAsia="en-US"/>
              </w:rPr>
            </w:pPr>
            <w:r w:rsidRPr="002E2AFD">
              <w:rPr>
                <w:lang w:val="en-US" w:eastAsia="en-US"/>
              </w:rPr>
              <w:t>Number</w:t>
            </w:r>
          </w:p>
        </w:tc>
      </w:tr>
      <w:tr w:rsidR="008F49E3" w:rsidRPr="002E2AFD" w14:paraId="335F6ABB" w14:textId="77777777" w:rsidTr="00F60FB9">
        <w:tc>
          <w:tcPr>
            <w:tcW w:w="3434" w:type="dxa"/>
          </w:tcPr>
          <w:p w14:paraId="335F6AB8" w14:textId="77777777" w:rsidR="008F49E3" w:rsidRPr="002E2AFD" w:rsidRDefault="008F49E3" w:rsidP="00B3592E">
            <w:pPr>
              <w:rPr>
                <w:lang w:val="en-US" w:eastAsia="en-US"/>
              </w:rPr>
            </w:pPr>
            <w:r w:rsidRPr="002E2AFD">
              <w:rPr>
                <w:lang w:val="en-US" w:eastAsia="en-US"/>
              </w:rPr>
              <w:t>EppDomCreate03Registrant</w:t>
            </w:r>
            <w:r>
              <w:rPr>
                <w:lang w:val="en-US" w:eastAsia="en-US"/>
              </w:rPr>
              <w:t>Id</w:t>
            </w:r>
          </w:p>
        </w:tc>
        <w:tc>
          <w:tcPr>
            <w:tcW w:w="4940" w:type="dxa"/>
            <w:gridSpan w:val="2"/>
          </w:tcPr>
          <w:p w14:paraId="335F6AB9" w14:textId="77777777" w:rsidR="008F49E3" w:rsidRPr="0084790B" w:rsidRDefault="008F49E3" w:rsidP="00163796">
            <w:pPr>
              <w:rPr>
                <w:lang w:val="en-US" w:eastAsia="en-US"/>
              </w:rPr>
            </w:pPr>
            <w:r w:rsidRPr="0084790B">
              <w:rPr>
                <w:lang w:val="en-US" w:eastAsia="en-US"/>
              </w:rPr>
              <w:t>Domain registrant id</w:t>
            </w:r>
          </w:p>
        </w:tc>
        <w:tc>
          <w:tcPr>
            <w:tcW w:w="1657" w:type="dxa"/>
          </w:tcPr>
          <w:p w14:paraId="335F6ABA" w14:textId="77777777" w:rsidR="008F49E3" w:rsidRPr="002E2AFD" w:rsidRDefault="008F49E3" w:rsidP="00770A2B">
            <w:pPr>
              <w:rPr>
                <w:lang w:val="en-US" w:eastAsia="en-US"/>
              </w:rPr>
            </w:pPr>
            <w:r w:rsidRPr="002E2AFD">
              <w:rPr>
                <w:lang w:val="en-US" w:eastAsia="en-US"/>
              </w:rPr>
              <w:t>String</w:t>
            </w:r>
          </w:p>
        </w:tc>
      </w:tr>
      <w:tr w:rsidR="008F49E3" w:rsidRPr="002E2AFD" w14:paraId="335F6ABF" w14:textId="77777777" w:rsidTr="00F60FB9">
        <w:tc>
          <w:tcPr>
            <w:tcW w:w="3434" w:type="dxa"/>
          </w:tcPr>
          <w:p w14:paraId="335F6ABC" w14:textId="77777777" w:rsidR="008F49E3" w:rsidRPr="002E2AFD" w:rsidRDefault="008F49E3" w:rsidP="000F7C4B">
            <w:pPr>
              <w:rPr>
                <w:lang w:val="en-US" w:eastAsia="en-US"/>
              </w:rPr>
            </w:pPr>
            <w:r w:rsidRPr="002E2AFD">
              <w:rPr>
                <w:lang w:val="en-US" w:eastAsia="en-US"/>
              </w:rPr>
              <w:t>EppDomCreate0</w:t>
            </w:r>
            <w:r>
              <w:rPr>
                <w:lang w:val="en-US" w:eastAsia="en-US"/>
              </w:rPr>
              <w:t>3AdminId</w:t>
            </w:r>
          </w:p>
        </w:tc>
        <w:tc>
          <w:tcPr>
            <w:tcW w:w="4934" w:type="dxa"/>
          </w:tcPr>
          <w:p w14:paraId="335F6ABD" w14:textId="77777777" w:rsidR="008F49E3" w:rsidRPr="0084790B" w:rsidRDefault="008F49E3" w:rsidP="00181089">
            <w:pPr>
              <w:rPr>
                <w:lang w:val="en-US" w:eastAsia="en-US"/>
              </w:rPr>
            </w:pPr>
            <w:r w:rsidRPr="0084790B">
              <w:rPr>
                <w:lang w:val="en-US" w:eastAsia="en-US"/>
              </w:rPr>
              <w:t xml:space="preserve">Domain </w:t>
            </w:r>
            <w:r w:rsidR="00181089" w:rsidRPr="0084790B">
              <w:rPr>
                <w:lang w:val="en-US" w:eastAsia="en-US"/>
              </w:rPr>
              <w:t>a</w:t>
            </w:r>
            <w:r w:rsidRPr="0084790B">
              <w:rPr>
                <w:lang w:val="en-US" w:eastAsia="en-US"/>
              </w:rPr>
              <w:t>dmin id if required</w:t>
            </w:r>
          </w:p>
        </w:tc>
        <w:tc>
          <w:tcPr>
            <w:tcW w:w="1663" w:type="dxa"/>
            <w:gridSpan w:val="2"/>
          </w:tcPr>
          <w:p w14:paraId="335F6ABE" w14:textId="77777777" w:rsidR="008F49E3" w:rsidRPr="0084790B" w:rsidRDefault="008F49E3" w:rsidP="00522EF0">
            <w:pPr>
              <w:rPr>
                <w:lang w:val="en-US" w:eastAsia="en-US"/>
              </w:rPr>
            </w:pPr>
            <w:r w:rsidRPr="0084790B">
              <w:rPr>
                <w:lang w:val="en-US" w:eastAsia="en-US"/>
              </w:rPr>
              <w:t>String</w:t>
            </w:r>
          </w:p>
        </w:tc>
      </w:tr>
      <w:tr w:rsidR="008F49E3" w:rsidRPr="002E2AFD" w14:paraId="335F6AC3" w14:textId="77777777" w:rsidTr="00F60FB9">
        <w:tc>
          <w:tcPr>
            <w:tcW w:w="3434" w:type="dxa"/>
          </w:tcPr>
          <w:p w14:paraId="335F6AC0" w14:textId="77777777" w:rsidR="008F49E3" w:rsidRPr="002E2AFD" w:rsidRDefault="008F49E3" w:rsidP="000F7C4B">
            <w:pPr>
              <w:rPr>
                <w:lang w:val="en-US" w:eastAsia="en-US"/>
              </w:rPr>
            </w:pPr>
            <w:r w:rsidRPr="002E2AFD">
              <w:rPr>
                <w:lang w:val="en-US" w:eastAsia="en-US"/>
              </w:rPr>
              <w:t>EppDomCreate0</w:t>
            </w:r>
            <w:r>
              <w:rPr>
                <w:lang w:val="en-US" w:eastAsia="en-US"/>
              </w:rPr>
              <w:t>3TechId</w:t>
            </w:r>
          </w:p>
        </w:tc>
        <w:tc>
          <w:tcPr>
            <w:tcW w:w="4934" w:type="dxa"/>
          </w:tcPr>
          <w:p w14:paraId="335F6AC1" w14:textId="77777777" w:rsidR="008F49E3" w:rsidRPr="0084790B" w:rsidRDefault="008F49E3" w:rsidP="00181089">
            <w:pPr>
              <w:rPr>
                <w:lang w:val="en-US" w:eastAsia="en-US"/>
              </w:rPr>
            </w:pPr>
            <w:r w:rsidRPr="0084790B">
              <w:rPr>
                <w:lang w:val="en-US" w:eastAsia="en-US"/>
              </w:rPr>
              <w:t xml:space="preserve">Domain </w:t>
            </w:r>
            <w:r w:rsidR="00181089" w:rsidRPr="0084790B">
              <w:rPr>
                <w:lang w:val="en-US" w:eastAsia="en-US"/>
              </w:rPr>
              <w:t>t</w:t>
            </w:r>
            <w:r w:rsidRPr="0084790B">
              <w:rPr>
                <w:lang w:val="en-US" w:eastAsia="en-US"/>
              </w:rPr>
              <w:t>ech id if required</w:t>
            </w:r>
          </w:p>
        </w:tc>
        <w:tc>
          <w:tcPr>
            <w:tcW w:w="1663" w:type="dxa"/>
            <w:gridSpan w:val="2"/>
          </w:tcPr>
          <w:p w14:paraId="335F6AC2" w14:textId="77777777" w:rsidR="008F49E3" w:rsidRPr="0084790B" w:rsidRDefault="008F49E3" w:rsidP="00522EF0">
            <w:pPr>
              <w:rPr>
                <w:lang w:val="en-US" w:eastAsia="en-US"/>
              </w:rPr>
            </w:pPr>
            <w:r w:rsidRPr="0084790B">
              <w:rPr>
                <w:lang w:val="en-US" w:eastAsia="en-US"/>
              </w:rPr>
              <w:t>String</w:t>
            </w:r>
          </w:p>
        </w:tc>
      </w:tr>
      <w:tr w:rsidR="008F49E3" w:rsidRPr="002E2AFD" w14:paraId="335F6AC7" w14:textId="77777777" w:rsidTr="00F60FB9">
        <w:tc>
          <w:tcPr>
            <w:tcW w:w="3434" w:type="dxa"/>
          </w:tcPr>
          <w:p w14:paraId="335F6AC4" w14:textId="77777777" w:rsidR="008F49E3" w:rsidRPr="002E2AFD" w:rsidRDefault="008F49E3" w:rsidP="000F7C4B">
            <w:pPr>
              <w:rPr>
                <w:lang w:val="en-US" w:eastAsia="en-US"/>
              </w:rPr>
            </w:pPr>
            <w:r w:rsidRPr="002E2AFD">
              <w:rPr>
                <w:lang w:val="en-US" w:eastAsia="en-US"/>
              </w:rPr>
              <w:t>EppDomCreate0</w:t>
            </w:r>
            <w:r>
              <w:rPr>
                <w:lang w:val="en-US" w:eastAsia="en-US"/>
              </w:rPr>
              <w:t>3BillingId</w:t>
            </w:r>
          </w:p>
        </w:tc>
        <w:tc>
          <w:tcPr>
            <w:tcW w:w="4934" w:type="dxa"/>
          </w:tcPr>
          <w:p w14:paraId="335F6AC5" w14:textId="77777777" w:rsidR="008F49E3" w:rsidRPr="0084790B" w:rsidRDefault="008F49E3" w:rsidP="00181089">
            <w:pPr>
              <w:rPr>
                <w:lang w:val="en-US" w:eastAsia="en-US"/>
              </w:rPr>
            </w:pPr>
            <w:r w:rsidRPr="0084790B">
              <w:rPr>
                <w:lang w:val="en-US" w:eastAsia="en-US"/>
              </w:rPr>
              <w:t xml:space="preserve">Domain </w:t>
            </w:r>
            <w:r w:rsidR="00181089" w:rsidRPr="0084790B">
              <w:rPr>
                <w:lang w:val="en-US" w:eastAsia="en-US"/>
              </w:rPr>
              <w:t>b</w:t>
            </w:r>
            <w:r w:rsidRPr="0084790B">
              <w:rPr>
                <w:lang w:val="en-US" w:eastAsia="en-US"/>
              </w:rPr>
              <w:t>illing id if required</w:t>
            </w:r>
          </w:p>
        </w:tc>
        <w:tc>
          <w:tcPr>
            <w:tcW w:w="1663" w:type="dxa"/>
            <w:gridSpan w:val="2"/>
          </w:tcPr>
          <w:p w14:paraId="335F6AC6" w14:textId="77777777" w:rsidR="008F49E3" w:rsidRPr="0084790B" w:rsidRDefault="008F49E3" w:rsidP="00522EF0">
            <w:pPr>
              <w:rPr>
                <w:lang w:val="en-US" w:eastAsia="en-US"/>
              </w:rPr>
            </w:pPr>
            <w:r w:rsidRPr="0084790B">
              <w:rPr>
                <w:lang w:val="en-US" w:eastAsia="en-US"/>
              </w:rPr>
              <w:t>String</w:t>
            </w:r>
          </w:p>
        </w:tc>
      </w:tr>
      <w:tr w:rsidR="008F49E3" w:rsidRPr="002E2AFD" w14:paraId="335F6ACB" w14:textId="77777777" w:rsidTr="00F60FB9">
        <w:tc>
          <w:tcPr>
            <w:tcW w:w="3434" w:type="dxa"/>
          </w:tcPr>
          <w:p w14:paraId="335F6AC8" w14:textId="77777777" w:rsidR="008F49E3" w:rsidRPr="002E2AFD" w:rsidRDefault="008F49E3" w:rsidP="000F7C4B">
            <w:pPr>
              <w:rPr>
                <w:lang w:val="en-US" w:eastAsia="en-US"/>
              </w:rPr>
            </w:pPr>
            <w:r>
              <w:rPr>
                <w:lang w:val="en-US" w:eastAsia="en-US"/>
              </w:rPr>
              <w:t>EpPDomCreate03AuthPw</w:t>
            </w:r>
          </w:p>
        </w:tc>
        <w:tc>
          <w:tcPr>
            <w:tcW w:w="4934" w:type="dxa"/>
          </w:tcPr>
          <w:p w14:paraId="335F6AC9" w14:textId="77777777" w:rsidR="008F49E3" w:rsidRPr="0084790B" w:rsidRDefault="008F49E3" w:rsidP="00181089">
            <w:pPr>
              <w:rPr>
                <w:lang w:val="en-US" w:eastAsia="en-US"/>
              </w:rPr>
            </w:pPr>
            <w:r w:rsidRPr="0084790B">
              <w:rPr>
                <w:lang w:val="en-US" w:eastAsia="en-US"/>
              </w:rPr>
              <w:t>Auth</w:t>
            </w:r>
            <w:r w:rsidR="00181089" w:rsidRPr="0084790B">
              <w:rPr>
                <w:lang w:val="en-US" w:eastAsia="en-US"/>
              </w:rPr>
              <w:t>entication password</w:t>
            </w:r>
            <w:r w:rsidRPr="0084790B">
              <w:rPr>
                <w:lang w:val="en-US" w:eastAsia="en-US"/>
              </w:rPr>
              <w:t xml:space="preserve"> if required</w:t>
            </w:r>
          </w:p>
        </w:tc>
        <w:tc>
          <w:tcPr>
            <w:tcW w:w="1663" w:type="dxa"/>
            <w:gridSpan w:val="2"/>
          </w:tcPr>
          <w:p w14:paraId="335F6ACA" w14:textId="77777777" w:rsidR="008F49E3" w:rsidRPr="0084790B" w:rsidRDefault="008F49E3" w:rsidP="00522EF0">
            <w:pPr>
              <w:rPr>
                <w:lang w:val="en-US" w:eastAsia="en-US"/>
              </w:rPr>
            </w:pPr>
            <w:r w:rsidRPr="0084790B">
              <w:rPr>
                <w:lang w:val="en-US" w:eastAsia="en-US"/>
              </w:rPr>
              <w:t>String</w:t>
            </w:r>
          </w:p>
        </w:tc>
      </w:tr>
      <w:tr w:rsidR="008F49E3" w:rsidRPr="002E2AFD" w14:paraId="335F6ACF" w14:textId="77777777" w:rsidTr="00F60FB9">
        <w:tc>
          <w:tcPr>
            <w:tcW w:w="3434" w:type="dxa"/>
          </w:tcPr>
          <w:p w14:paraId="335F6ACC" w14:textId="77777777" w:rsidR="008F49E3" w:rsidRPr="002E2AFD" w:rsidRDefault="008F49E3" w:rsidP="00770A2B">
            <w:pPr>
              <w:rPr>
                <w:lang w:val="en-US" w:eastAsia="en-US"/>
              </w:rPr>
            </w:pPr>
            <w:r w:rsidRPr="002E2AFD">
              <w:rPr>
                <w:lang w:val="en-US" w:eastAsia="en-US"/>
              </w:rPr>
              <w:t>EppDomCreate03Ns01</w:t>
            </w:r>
          </w:p>
        </w:tc>
        <w:tc>
          <w:tcPr>
            <w:tcW w:w="4940" w:type="dxa"/>
            <w:gridSpan w:val="2"/>
          </w:tcPr>
          <w:p w14:paraId="335F6ACD" w14:textId="77777777" w:rsidR="008F49E3" w:rsidRPr="0084790B" w:rsidRDefault="008F49E3" w:rsidP="00770A2B">
            <w:pPr>
              <w:rPr>
                <w:lang w:val="en-US" w:eastAsia="en-US"/>
              </w:rPr>
            </w:pPr>
            <w:r w:rsidRPr="0084790B">
              <w:rPr>
                <w:lang w:val="en-US" w:eastAsia="en-US"/>
              </w:rPr>
              <w:t>Host Object name for ns01</w:t>
            </w:r>
          </w:p>
        </w:tc>
        <w:tc>
          <w:tcPr>
            <w:tcW w:w="1657" w:type="dxa"/>
          </w:tcPr>
          <w:p w14:paraId="335F6ACE" w14:textId="77777777" w:rsidR="008F49E3" w:rsidRPr="002E2AFD" w:rsidRDefault="008F49E3" w:rsidP="00770A2B">
            <w:pPr>
              <w:rPr>
                <w:lang w:val="en-US" w:eastAsia="en-US"/>
              </w:rPr>
            </w:pPr>
            <w:r w:rsidRPr="002E2AFD">
              <w:rPr>
                <w:lang w:val="en-US" w:eastAsia="en-US"/>
              </w:rPr>
              <w:t>String</w:t>
            </w:r>
          </w:p>
        </w:tc>
      </w:tr>
      <w:tr w:rsidR="008F49E3" w:rsidRPr="002E2AFD" w14:paraId="335F6AD3" w14:textId="77777777" w:rsidTr="00F60FB9">
        <w:tc>
          <w:tcPr>
            <w:tcW w:w="3434" w:type="dxa"/>
          </w:tcPr>
          <w:p w14:paraId="335F6AD0" w14:textId="77777777" w:rsidR="008F49E3" w:rsidRPr="002E2AFD" w:rsidRDefault="008F49E3" w:rsidP="00770A2B">
            <w:pPr>
              <w:rPr>
                <w:lang w:val="en-US" w:eastAsia="en-US"/>
              </w:rPr>
            </w:pPr>
            <w:r w:rsidRPr="002E2AFD">
              <w:rPr>
                <w:lang w:val="en-US" w:eastAsia="en-US"/>
              </w:rPr>
              <w:t>EppDomCreate03Ns02</w:t>
            </w:r>
          </w:p>
        </w:tc>
        <w:tc>
          <w:tcPr>
            <w:tcW w:w="4940" w:type="dxa"/>
            <w:gridSpan w:val="2"/>
          </w:tcPr>
          <w:p w14:paraId="335F6AD1" w14:textId="77777777" w:rsidR="008F49E3" w:rsidRPr="0084790B" w:rsidRDefault="008F49E3" w:rsidP="00770A2B">
            <w:pPr>
              <w:rPr>
                <w:lang w:val="en-US" w:eastAsia="en-US"/>
              </w:rPr>
            </w:pPr>
            <w:r w:rsidRPr="0084790B">
              <w:rPr>
                <w:lang w:val="en-US" w:eastAsia="en-US"/>
              </w:rPr>
              <w:t>Host Object name for ns02</w:t>
            </w:r>
          </w:p>
        </w:tc>
        <w:tc>
          <w:tcPr>
            <w:tcW w:w="1657" w:type="dxa"/>
          </w:tcPr>
          <w:p w14:paraId="335F6AD2" w14:textId="77777777" w:rsidR="008F49E3" w:rsidRPr="002E2AFD" w:rsidRDefault="008F49E3" w:rsidP="00770A2B">
            <w:pPr>
              <w:rPr>
                <w:lang w:val="en-US" w:eastAsia="en-US"/>
              </w:rPr>
            </w:pPr>
            <w:r w:rsidRPr="002E2AFD">
              <w:rPr>
                <w:lang w:val="en-US" w:eastAsia="en-US"/>
              </w:rPr>
              <w:t>String</w:t>
            </w:r>
          </w:p>
        </w:tc>
      </w:tr>
      <w:tr w:rsidR="008F49E3" w:rsidRPr="00ED0083" w14:paraId="335F6AD7" w14:textId="77777777" w:rsidTr="00F60FB9">
        <w:tc>
          <w:tcPr>
            <w:tcW w:w="3434" w:type="dxa"/>
          </w:tcPr>
          <w:p w14:paraId="335F6AD4" w14:textId="77777777" w:rsidR="008F49E3" w:rsidRPr="00ED0083" w:rsidRDefault="008F49E3" w:rsidP="00F66ECF">
            <w:pPr>
              <w:rPr>
                <w:lang w:val="en-US" w:eastAsia="en-US"/>
              </w:rPr>
            </w:pPr>
            <w:r w:rsidRPr="00ED0083">
              <w:rPr>
                <w:lang w:val="en-US" w:eastAsia="en-US"/>
              </w:rPr>
              <w:t>EppDomCreate03Ext01Uri</w:t>
            </w:r>
          </w:p>
        </w:tc>
        <w:tc>
          <w:tcPr>
            <w:tcW w:w="4940" w:type="dxa"/>
            <w:gridSpan w:val="2"/>
          </w:tcPr>
          <w:p w14:paraId="335F6AD5" w14:textId="77777777" w:rsidR="008F49E3" w:rsidRPr="00ED0083" w:rsidRDefault="00181089" w:rsidP="00181089">
            <w:pPr>
              <w:rPr>
                <w:lang w:val="en-US" w:eastAsia="en-US"/>
              </w:rPr>
            </w:pPr>
            <w:r w:rsidRPr="00ED0083">
              <w:rPr>
                <w:lang w:val="en-US" w:eastAsia="en-US"/>
              </w:rPr>
              <w:t>Extension 01 o</w:t>
            </w:r>
            <w:r w:rsidR="008F49E3" w:rsidRPr="00ED0083">
              <w:rPr>
                <w:lang w:val="en-US" w:eastAsia="en-US"/>
              </w:rPr>
              <w:t>bject URI</w:t>
            </w:r>
          </w:p>
        </w:tc>
        <w:tc>
          <w:tcPr>
            <w:tcW w:w="1657" w:type="dxa"/>
          </w:tcPr>
          <w:p w14:paraId="335F6AD6" w14:textId="77777777" w:rsidR="008F49E3" w:rsidRPr="00ED0083" w:rsidRDefault="008F49E3" w:rsidP="00770A2B">
            <w:pPr>
              <w:rPr>
                <w:lang w:val="en-US" w:eastAsia="en-US"/>
              </w:rPr>
            </w:pPr>
            <w:r w:rsidRPr="00ED0083">
              <w:rPr>
                <w:lang w:val="en-US" w:eastAsia="en-US"/>
              </w:rPr>
              <w:t>String</w:t>
            </w:r>
          </w:p>
        </w:tc>
      </w:tr>
      <w:tr w:rsidR="008F49E3" w:rsidRPr="00ED0083" w14:paraId="335F6ADB" w14:textId="77777777" w:rsidTr="00F60FB9">
        <w:tc>
          <w:tcPr>
            <w:tcW w:w="3434" w:type="dxa"/>
          </w:tcPr>
          <w:p w14:paraId="335F6AD8" w14:textId="77777777" w:rsidR="008F49E3" w:rsidRPr="00ED0083" w:rsidRDefault="008F49E3" w:rsidP="00DE3513">
            <w:pPr>
              <w:rPr>
                <w:lang w:val="en-US" w:eastAsia="en-US"/>
              </w:rPr>
            </w:pPr>
            <w:r w:rsidRPr="00ED0083">
              <w:rPr>
                <w:lang w:val="en-US" w:eastAsia="en-US"/>
              </w:rPr>
              <w:t>EppDomCreate03Ext01Sl</w:t>
            </w:r>
          </w:p>
        </w:tc>
        <w:tc>
          <w:tcPr>
            <w:tcW w:w="4940" w:type="dxa"/>
            <w:gridSpan w:val="2"/>
          </w:tcPr>
          <w:p w14:paraId="335F6AD9" w14:textId="77777777" w:rsidR="008F49E3" w:rsidRPr="00ED0083" w:rsidRDefault="00181089" w:rsidP="00181089">
            <w:pPr>
              <w:rPr>
                <w:lang w:val="en-US" w:eastAsia="en-US"/>
              </w:rPr>
            </w:pPr>
            <w:r w:rsidRPr="00ED0083">
              <w:rPr>
                <w:lang w:val="en-US" w:eastAsia="en-US"/>
              </w:rPr>
              <w:t>Extension 01 s</w:t>
            </w:r>
            <w:r w:rsidR="008F49E3" w:rsidRPr="00ED0083">
              <w:rPr>
                <w:lang w:val="en-US" w:eastAsia="en-US"/>
              </w:rPr>
              <w:t>chema location</w:t>
            </w:r>
          </w:p>
        </w:tc>
        <w:tc>
          <w:tcPr>
            <w:tcW w:w="1657" w:type="dxa"/>
          </w:tcPr>
          <w:p w14:paraId="335F6ADA" w14:textId="77777777" w:rsidR="008F49E3" w:rsidRPr="00ED0083" w:rsidRDefault="008F49E3" w:rsidP="00770A2B">
            <w:pPr>
              <w:rPr>
                <w:lang w:val="en-US" w:eastAsia="en-US"/>
              </w:rPr>
            </w:pPr>
            <w:r w:rsidRPr="00ED0083">
              <w:rPr>
                <w:lang w:val="en-US" w:eastAsia="en-US"/>
              </w:rPr>
              <w:t>String</w:t>
            </w:r>
          </w:p>
        </w:tc>
      </w:tr>
      <w:tr w:rsidR="008F49E3" w:rsidRPr="00ED0083" w14:paraId="335F6ADF" w14:textId="77777777" w:rsidTr="00F60FB9">
        <w:tc>
          <w:tcPr>
            <w:tcW w:w="3434" w:type="dxa"/>
          </w:tcPr>
          <w:p w14:paraId="335F6ADC" w14:textId="77777777" w:rsidR="008F49E3" w:rsidRPr="00ED0083" w:rsidRDefault="008F49E3" w:rsidP="00373740">
            <w:pPr>
              <w:rPr>
                <w:lang w:val="en-US" w:eastAsia="en-US"/>
              </w:rPr>
            </w:pPr>
            <w:r w:rsidRPr="00ED0083">
              <w:rPr>
                <w:lang w:val="en-US" w:eastAsia="en-US"/>
              </w:rPr>
              <w:t>EppDomCreate03Ext01ExtName</w:t>
            </w:r>
          </w:p>
        </w:tc>
        <w:tc>
          <w:tcPr>
            <w:tcW w:w="4934" w:type="dxa"/>
          </w:tcPr>
          <w:p w14:paraId="335F6ADD" w14:textId="77777777" w:rsidR="008F49E3" w:rsidRPr="00ED0083" w:rsidRDefault="008F49E3" w:rsidP="00181089">
            <w:pPr>
              <w:rPr>
                <w:lang w:val="en-US" w:eastAsia="en-US"/>
              </w:rPr>
            </w:pPr>
            <w:r w:rsidRPr="00ED0083">
              <w:rPr>
                <w:lang w:val="en-US" w:eastAsia="en-US"/>
              </w:rPr>
              <w:t xml:space="preserve">Extension </w:t>
            </w:r>
            <w:r w:rsidR="00181089" w:rsidRPr="00ED0083">
              <w:rPr>
                <w:lang w:val="en-US" w:eastAsia="en-US"/>
              </w:rPr>
              <w:t xml:space="preserve">01 </w:t>
            </w:r>
            <w:r w:rsidRPr="00ED0083">
              <w:rPr>
                <w:lang w:val="en-US" w:eastAsia="en-US"/>
              </w:rPr>
              <w:t>name</w:t>
            </w:r>
          </w:p>
        </w:tc>
        <w:tc>
          <w:tcPr>
            <w:tcW w:w="1663" w:type="dxa"/>
            <w:gridSpan w:val="2"/>
          </w:tcPr>
          <w:p w14:paraId="335F6ADE" w14:textId="77777777" w:rsidR="008F49E3" w:rsidRPr="00ED0083" w:rsidRDefault="008F49E3" w:rsidP="00522EF0">
            <w:pPr>
              <w:rPr>
                <w:lang w:val="en-US" w:eastAsia="en-US"/>
              </w:rPr>
            </w:pPr>
            <w:r w:rsidRPr="00ED0083">
              <w:rPr>
                <w:lang w:val="en-US" w:eastAsia="en-US"/>
              </w:rPr>
              <w:t>String</w:t>
            </w:r>
          </w:p>
        </w:tc>
      </w:tr>
      <w:tr w:rsidR="008F49E3" w:rsidRPr="00ED0083" w14:paraId="335F6AE3" w14:textId="77777777" w:rsidTr="00F60FB9">
        <w:tc>
          <w:tcPr>
            <w:tcW w:w="3434" w:type="dxa"/>
          </w:tcPr>
          <w:p w14:paraId="335F6AE0" w14:textId="77777777" w:rsidR="008F49E3" w:rsidRPr="00ED0083" w:rsidRDefault="008F49E3" w:rsidP="00F66ECF">
            <w:pPr>
              <w:rPr>
                <w:lang w:val="en-US" w:eastAsia="en-US"/>
              </w:rPr>
            </w:pPr>
            <w:r w:rsidRPr="00ED0083">
              <w:rPr>
                <w:lang w:val="en-US" w:eastAsia="en-US"/>
              </w:rPr>
              <w:t>EppDomCreate03Ext01ExtValue</w:t>
            </w:r>
          </w:p>
        </w:tc>
        <w:tc>
          <w:tcPr>
            <w:tcW w:w="4940" w:type="dxa"/>
            <w:gridSpan w:val="2"/>
          </w:tcPr>
          <w:p w14:paraId="335F6AE1" w14:textId="77777777" w:rsidR="008F49E3" w:rsidRPr="00ED0083" w:rsidRDefault="008F49E3" w:rsidP="00181089">
            <w:pPr>
              <w:rPr>
                <w:lang w:val="en-US" w:eastAsia="en-US"/>
              </w:rPr>
            </w:pPr>
            <w:r w:rsidRPr="00ED0083">
              <w:rPr>
                <w:lang w:val="en-US" w:eastAsia="en-US"/>
              </w:rPr>
              <w:t xml:space="preserve">Extension </w:t>
            </w:r>
            <w:r w:rsidR="00181089" w:rsidRPr="00ED0083">
              <w:rPr>
                <w:lang w:val="en-US" w:eastAsia="en-US"/>
              </w:rPr>
              <w:t xml:space="preserve">01 </w:t>
            </w:r>
            <w:r w:rsidRPr="00ED0083">
              <w:rPr>
                <w:lang w:val="en-US" w:eastAsia="en-US"/>
              </w:rPr>
              <w:t>value for direct text node</w:t>
            </w:r>
          </w:p>
        </w:tc>
        <w:tc>
          <w:tcPr>
            <w:tcW w:w="1657" w:type="dxa"/>
          </w:tcPr>
          <w:p w14:paraId="335F6AE2" w14:textId="77777777" w:rsidR="008F49E3" w:rsidRPr="00ED0083" w:rsidRDefault="008F49E3" w:rsidP="00770A2B">
            <w:pPr>
              <w:rPr>
                <w:lang w:val="en-US" w:eastAsia="en-US"/>
              </w:rPr>
            </w:pPr>
            <w:r w:rsidRPr="00ED0083">
              <w:rPr>
                <w:lang w:val="en-US" w:eastAsia="en-US"/>
              </w:rPr>
              <w:t>String</w:t>
            </w:r>
          </w:p>
        </w:tc>
      </w:tr>
      <w:tr w:rsidR="008F49E3" w:rsidRPr="00ED0083" w14:paraId="335F6AE7" w14:textId="77777777" w:rsidTr="00F60FB9">
        <w:tc>
          <w:tcPr>
            <w:tcW w:w="3434" w:type="dxa"/>
          </w:tcPr>
          <w:p w14:paraId="335F6AE4" w14:textId="77777777" w:rsidR="008F49E3" w:rsidRPr="00ED0083" w:rsidRDefault="008F49E3" w:rsidP="00770A2B">
            <w:pPr>
              <w:rPr>
                <w:lang w:val="en-US" w:eastAsia="en-US"/>
              </w:rPr>
            </w:pPr>
            <w:r w:rsidRPr="00ED0083">
              <w:rPr>
                <w:lang w:val="en-US" w:eastAsia="en-US"/>
              </w:rPr>
              <w:t>EppDomCreate03Ext01Field01</w:t>
            </w:r>
          </w:p>
        </w:tc>
        <w:tc>
          <w:tcPr>
            <w:tcW w:w="4940" w:type="dxa"/>
            <w:gridSpan w:val="2"/>
          </w:tcPr>
          <w:p w14:paraId="335F6AE5" w14:textId="77777777" w:rsidR="008F49E3" w:rsidRPr="00ED0083" w:rsidRDefault="00181089" w:rsidP="00770A2B">
            <w:pPr>
              <w:rPr>
                <w:lang w:val="en-US" w:eastAsia="en-US"/>
              </w:rPr>
            </w:pPr>
            <w:r w:rsidRPr="00ED0083">
              <w:rPr>
                <w:lang w:val="en-US" w:eastAsia="en-US"/>
              </w:rPr>
              <w:t>E</w:t>
            </w:r>
            <w:r w:rsidR="008F49E3" w:rsidRPr="00ED0083">
              <w:rPr>
                <w:lang w:val="en-US" w:eastAsia="en-US"/>
              </w:rPr>
              <w:t>xtension 01</w:t>
            </w:r>
            <w:r w:rsidRPr="00ED0083">
              <w:rPr>
                <w:lang w:val="en-US" w:eastAsia="en-US"/>
              </w:rPr>
              <w:t xml:space="preserve"> field name 01</w:t>
            </w:r>
          </w:p>
        </w:tc>
        <w:tc>
          <w:tcPr>
            <w:tcW w:w="1657" w:type="dxa"/>
          </w:tcPr>
          <w:p w14:paraId="335F6AE6" w14:textId="77777777" w:rsidR="008F49E3" w:rsidRPr="00ED0083" w:rsidRDefault="008F49E3" w:rsidP="00770A2B">
            <w:pPr>
              <w:rPr>
                <w:lang w:val="en-US" w:eastAsia="en-US"/>
              </w:rPr>
            </w:pPr>
            <w:r w:rsidRPr="00ED0083">
              <w:rPr>
                <w:lang w:val="en-US" w:eastAsia="en-US"/>
              </w:rPr>
              <w:t>String</w:t>
            </w:r>
          </w:p>
        </w:tc>
      </w:tr>
      <w:tr w:rsidR="008F49E3" w:rsidRPr="00ED0083" w14:paraId="335F6AEB" w14:textId="77777777" w:rsidTr="00F60FB9">
        <w:tc>
          <w:tcPr>
            <w:tcW w:w="3434" w:type="dxa"/>
          </w:tcPr>
          <w:p w14:paraId="335F6AE8" w14:textId="77777777" w:rsidR="008F49E3" w:rsidRPr="00ED0083" w:rsidRDefault="008F49E3" w:rsidP="00770A2B">
            <w:pPr>
              <w:rPr>
                <w:lang w:val="en-US" w:eastAsia="en-US"/>
              </w:rPr>
            </w:pPr>
            <w:r w:rsidRPr="00ED0083">
              <w:rPr>
                <w:lang w:val="en-US" w:eastAsia="en-US"/>
              </w:rPr>
              <w:t>EppDomCreate03Ext01Value01</w:t>
            </w:r>
          </w:p>
        </w:tc>
        <w:tc>
          <w:tcPr>
            <w:tcW w:w="4940" w:type="dxa"/>
            <w:gridSpan w:val="2"/>
          </w:tcPr>
          <w:p w14:paraId="335F6AE9" w14:textId="77777777" w:rsidR="008F49E3" w:rsidRPr="00ED0083" w:rsidRDefault="00181089" w:rsidP="00181089">
            <w:pPr>
              <w:rPr>
                <w:lang w:val="en-US" w:eastAsia="en-US"/>
              </w:rPr>
            </w:pPr>
            <w:r w:rsidRPr="00ED0083">
              <w:rPr>
                <w:lang w:val="en-US" w:eastAsia="en-US"/>
              </w:rPr>
              <w:t>E</w:t>
            </w:r>
            <w:r w:rsidR="008F49E3" w:rsidRPr="00ED0083">
              <w:rPr>
                <w:lang w:val="en-US" w:eastAsia="en-US"/>
              </w:rPr>
              <w:t>xtension 01</w:t>
            </w:r>
            <w:r w:rsidRPr="00ED0083">
              <w:rPr>
                <w:lang w:val="en-US" w:eastAsia="en-US"/>
              </w:rPr>
              <w:t xml:space="preserve"> field value 01</w:t>
            </w:r>
          </w:p>
        </w:tc>
        <w:tc>
          <w:tcPr>
            <w:tcW w:w="1657" w:type="dxa"/>
          </w:tcPr>
          <w:p w14:paraId="335F6AEA" w14:textId="77777777" w:rsidR="008F49E3" w:rsidRPr="00ED0083" w:rsidRDefault="008F49E3" w:rsidP="00770A2B">
            <w:pPr>
              <w:rPr>
                <w:lang w:val="en-US" w:eastAsia="en-US"/>
              </w:rPr>
            </w:pPr>
            <w:r w:rsidRPr="00ED0083">
              <w:rPr>
                <w:lang w:val="en-US" w:eastAsia="en-US"/>
              </w:rPr>
              <w:t>String</w:t>
            </w:r>
          </w:p>
        </w:tc>
      </w:tr>
      <w:tr w:rsidR="008F49E3" w:rsidRPr="00166711" w14:paraId="335F6AEF" w14:textId="77777777" w:rsidTr="00F60FB9">
        <w:tc>
          <w:tcPr>
            <w:tcW w:w="3434" w:type="dxa"/>
          </w:tcPr>
          <w:p w14:paraId="335F6AEC" w14:textId="77777777" w:rsidR="008F49E3" w:rsidRPr="00ED0083" w:rsidRDefault="00166711" w:rsidP="00770A2B">
            <w:pPr>
              <w:rPr>
                <w:lang w:val="en-US" w:eastAsia="en-US"/>
              </w:rPr>
            </w:pPr>
            <w:r>
              <w:rPr>
                <w:lang w:val="en-US" w:eastAsia="en-US"/>
              </w:rPr>
              <w:t>…</w:t>
            </w:r>
          </w:p>
        </w:tc>
        <w:tc>
          <w:tcPr>
            <w:tcW w:w="4940" w:type="dxa"/>
            <w:gridSpan w:val="2"/>
          </w:tcPr>
          <w:p w14:paraId="335F6AED" w14:textId="77777777" w:rsidR="008F49E3" w:rsidRPr="002E2AFD" w:rsidRDefault="008F49E3" w:rsidP="00770A2B">
            <w:pPr>
              <w:rPr>
                <w:lang w:val="en-US" w:eastAsia="en-US"/>
              </w:rPr>
            </w:pPr>
            <w:r w:rsidRPr="00ED0083">
              <w:rPr>
                <w:lang w:val="en-US" w:eastAsia="en-US"/>
              </w:rPr>
              <w:t>Repeat for max y fields</w:t>
            </w:r>
          </w:p>
        </w:tc>
        <w:tc>
          <w:tcPr>
            <w:tcW w:w="1657" w:type="dxa"/>
          </w:tcPr>
          <w:p w14:paraId="335F6AEE" w14:textId="77777777" w:rsidR="008F49E3" w:rsidRPr="002E2AFD" w:rsidRDefault="008F49E3" w:rsidP="00770A2B">
            <w:pPr>
              <w:rPr>
                <w:lang w:val="en-US" w:eastAsia="en-US"/>
              </w:rPr>
            </w:pPr>
          </w:p>
        </w:tc>
      </w:tr>
      <w:tr w:rsidR="008F49E3" w:rsidRPr="00166711" w14:paraId="335F6AF3" w14:textId="77777777" w:rsidTr="00F60FB9">
        <w:tc>
          <w:tcPr>
            <w:tcW w:w="3434" w:type="dxa"/>
          </w:tcPr>
          <w:p w14:paraId="335F6AF0" w14:textId="77777777" w:rsidR="008F49E3" w:rsidRPr="002E2AFD" w:rsidRDefault="00166711" w:rsidP="00770A2B">
            <w:pPr>
              <w:rPr>
                <w:lang w:val="en-US" w:eastAsia="en-US"/>
              </w:rPr>
            </w:pPr>
            <w:r>
              <w:rPr>
                <w:lang w:val="en-US" w:eastAsia="en-US"/>
              </w:rPr>
              <w:t>…</w:t>
            </w:r>
          </w:p>
        </w:tc>
        <w:tc>
          <w:tcPr>
            <w:tcW w:w="4940" w:type="dxa"/>
            <w:gridSpan w:val="2"/>
          </w:tcPr>
          <w:p w14:paraId="335F6AF1" w14:textId="77777777" w:rsidR="008F49E3" w:rsidRPr="002E2AFD" w:rsidRDefault="008F49E3" w:rsidP="00770A2B">
            <w:pPr>
              <w:rPr>
                <w:lang w:val="en-US" w:eastAsia="en-US"/>
              </w:rPr>
            </w:pPr>
            <w:r w:rsidRPr="002E2AFD">
              <w:rPr>
                <w:lang w:val="en-US" w:eastAsia="en-US"/>
              </w:rPr>
              <w:t>Repeat for max x extensions</w:t>
            </w:r>
          </w:p>
        </w:tc>
        <w:tc>
          <w:tcPr>
            <w:tcW w:w="1657" w:type="dxa"/>
          </w:tcPr>
          <w:p w14:paraId="335F6AF2" w14:textId="77777777" w:rsidR="008F49E3" w:rsidRPr="002E2AFD" w:rsidRDefault="008F49E3" w:rsidP="00770A2B">
            <w:pPr>
              <w:rPr>
                <w:lang w:val="en-US" w:eastAsia="en-US"/>
              </w:rPr>
            </w:pPr>
          </w:p>
        </w:tc>
      </w:tr>
      <w:tr w:rsidR="008F49E3" w:rsidRPr="002E2AFD" w14:paraId="335F6AF9" w14:textId="77777777" w:rsidTr="00F60FB9">
        <w:tc>
          <w:tcPr>
            <w:tcW w:w="3434" w:type="dxa"/>
          </w:tcPr>
          <w:p w14:paraId="335F6AF4" w14:textId="77777777" w:rsidR="008F49E3" w:rsidRPr="002E2AFD" w:rsidRDefault="008F49E3" w:rsidP="00FD0AC0">
            <w:pPr>
              <w:rPr>
                <w:lang w:val="en-US" w:eastAsia="en-US"/>
              </w:rPr>
            </w:pPr>
            <w:r>
              <w:rPr>
                <w:lang w:val="en-US" w:eastAsia="en-US"/>
              </w:rPr>
              <w:t>EppDomCreate03</w:t>
            </w:r>
            <w:r w:rsidRPr="002E2AFD">
              <w:rPr>
                <w:lang w:val="en-US" w:eastAsia="en-US"/>
              </w:rPr>
              <w:t>Key</w:t>
            </w:r>
            <w:r>
              <w:rPr>
                <w:lang w:val="en-US" w:eastAsia="en-US"/>
              </w:rPr>
              <w:t>Type</w:t>
            </w:r>
          </w:p>
        </w:tc>
        <w:tc>
          <w:tcPr>
            <w:tcW w:w="4940" w:type="dxa"/>
            <w:gridSpan w:val="2"/>
          </w:tcPr>
          <w:p w14:paraId="335F6AF5" w14:textId="77777777" w:rsidR="008F49E3" w:rsidRPr="002E2AFD" w:rsidRDefault="008F49E3" w:rsidP="00770A2B">
            <w:pPr>
              <w:rPr>
                <w:lang w:val="en-US" w:eastAsia="en-US"/>
              </w:rPr>
            </w:pPr>
            <w:r>
              <w:rPr>
                <w:lang w:val="en-US" w:eastAsia="en-US"/>
              </w:rPr>
              <w:t>D for dsData specific</w:t>
            </w:r>
            <w:r w:rsidRPr="002E2AFD">
              <w:rPr>
                <w:lang w:val="en-US" w:eastAsia="en-US"/>
              </w:rPr>
              <w:t>ation</w:t>
            </w:r>
          </w:p>
          <w:p w14:paraId="335F6AF6" w14:textId="77777777" w:rsidR="008F49E3" w:rsidRPr="002E2AFD" w:rsidRDefault="008F49E3" w:rsidP="00770A2B">
            <w:pPr>
              <w:rPr>
                <w:lang w:val="en-US" w:eastAsia="en-US"/>
              </w:rPr>
            </w:pPr>
            <w:r>
              <w:rPr>
                <w:lang w:val="en-US" w:eastAsia="en-US"/>
              </w:rPr>
              <w:t>K for k</w:t>
            </w:r>
            <w:r w:rsidRPr="002E2AFD">
              <w:rPr>
                <w:lang w:val="en-US" w:eastAsia="en-US"/>
              </w:rPr>
              <w:t>eyData specification</w:t>
            </w:r>
          </w:p>
          <w:p w14:paraId="335F6AF7" w14:textId="77777777" w:rsidR="008F49E3" w:rsidRPr="002E2AFD" w:rsidRDefault="008F49E3" w:rsidP="00770A2B">
            <w:pPr>
              <w:rPr>
                <w:lang w:val="en-US" w:eastAsia="en-US"/>
              </w:rPr>
            </w:pPr>
            <w:r>
              <w:rPr>
                <w:lang w:val="en-US" w:eastAsia="en-US"/>
              </w:rPr>
              <w:t>DK for dsData and keyD</w:t>
            </w:r>
            <w:r w:rsidRPr="002E2AFD">
              <w:rPr>
                <w:lang w:val="en-US" w:eastAsia="en-US"/>
              </w:rPr>
              <w:t>ata specifi</w:t>
            </w:r>
            <w:r>
              <w:rPr>
                <w:lang w:val="en-US" w:eastAsia="en-US"/>
              </w:rPr>
              <w:t>c</w:t>
            </w:r>
            <w:r w:rsidRPr="002E2AFD">
              <w:rPr>
                <w:lang w:val="en-US" w:eastAsia="en-US"/>
              </w:rPr>
              <w:t>ation</w:t>
            </w:r>
          </w:p>
        </w:tc>
        <w:tc>
          <w:tcPr>
            <w:tcW w:w="1657" w:type="dxa"/>
          </w:tcPr>
          <w:p w14:paraId="335F6AF8" w14:textId="77777777" w:rsidR="008F49E3" w:rsidRPr="002E2AFD" w:rsidRDefault="008F49E3" w:rsidP="00770A2B">
            <w:pPr>
              <w:rPr>
                <w:lang w:val="en-US" w:eastAsia="en-US"/>
              </w:rPr>
            </w:pPr>
            <w:r w:rsidRPr="002E2AFD">
              <w:rPr>
                <w:lang w:val="en-US" w:eastAsia="en-US"/>
              </w:rPr>
              <w:t>String</w:t>
            </w:r>
          </w:p>
        </w:tc>
      </w:tr>
      <w:tr w:rsidR="008F49E3" w:rsidRPr="002E2AFD" w14:paraId="335F6AFD" w14:textId="77777777" w:rsidTr="00F60FB9">
        <w:tc>
          <w:tcPr>
            <w:tcW w:w="3434" w:type="dxa"/>
          </w:tcPr>
          <w:p w14:paraId="335F6AFA" w14:textId="77777777" w:rsidR="008F49E3" w:rsidRPr="002E2AFD" w:rsidRDefault="008F49E3" w:rsidP="00770A2B">
            <w:pPr>
              <w:rPr>
                <w:lang w:val="en-US" w:eastAsia="en-US"/>
              </w:rPr>
            </w:pPr>
            <w:r w:rsidRPr="002E2AFD">
              <w:rPr>
                <w:lang w:val="en-US" w:eastAsia="en-US"/>
              </w:rPr>
              <w:t>EppDomCreate03DsKeyTag01</w:t>
            </w:r>
          </w:p>
        </w:tc>
        <w:tc>
          <w:tcPr>
            <w:tcW w:w="4940" w:type="dxa"/>
            <w:gridSpan w:val="2"/>
          </w:tcPr>
          <w:p w14:paraId="335F6AFB" w14:textId="77777777" w:rsidR="008F49E3" w:rsidRPr="002E2AFD" w:rsidRDefault="008F49E3" w:rsidP="00770A2B">
            <w:pPr>
              <w:rPr>
                <w:lang w:val="en-US" w:eastAsia="en-US"/>
              </w:rPr>
            </w:pPr>
            <w:r>
              <w:rPr>
                <w:lang w:val="en-US" w:eastAsia="en-US"/>
              </w:rPr>
              <w:t>Value for dsData 01 k</w:t>
            </w:r>
            <w:r w:rsidRPr="002E2AFD">
              <w:rPr>
                <w:lang w:val="en-US" w:eastAsia="en-US"/>
              </w:rPr>
              <w:t>eytag</w:t>
            </w:r>
          </w:p>
        </w:tc>
        <w:tc>
          <w:tcPr>
            <w:tcW w:w="1657" w:type="dxa"/>
          </w:tcPr>
          <w:p w14:paraId="335F6AFC" w14:textId="77777777" w:rsidR="008F49E3" w:rsidRPr="002E2AFD" w:rsidRDefault="008F49E3" w:rsidP="00770A2B">
            <w:pPr>
              <w:rPr>
                <w:lang w:val="en-US" w:eastAsia="en-US"/>
              </w:rPr>
            </w:pPr>
            <w:r w:rsidRPr="002E2AFD">
              <w:rPr>
                <w:lang w:val="en-US" w:eastAsia="en-US"/>
              </w:rPr>
              <w:t>String</w:t>
            </w:r>
          </w:p>
        </w:tc>
      </w:tr>
      <w:tr w:rsidR="008F49E3" w:rsidRPr="002E2AFD" w14:paraId="335F6B01" w14:textId="77777777" w:rsidTr="00F60FB9">
        <w:tc>
          <w:tcPr>
            <w:tcW w:w="3434" w:type="dxa"/>
          </w:tcPr>
          <w:p w14:paraId="335F6AFE" w14:textId="77777777" w:rsidR="008F49E3" w:rsidRPr="002E2AFD" w:rsidRDefault="008F49E3" w:rsidP="00770A2B">
            <w:pPr>
              <w:rPr>
                <w:lang w:val="en-US" w:eastAsia="en-US"/>
              </w:rPr>
            </w:pPr>
            <w:r w:rsidRPr="002E2AFD">
              <w:rPr>
                <w:lang w:val="en-US" w:eastAsia="en-US"/>
              </w:rPr>
              <w:t>EppDomCreate03DsAlg01</w:t>
            </w:r>
          </w:p>
        </w:tc>
        <w:tc>
          <w:tcPr>
            <w:tcW w:w="4940" w:type="dxa"/>
            <w:gridSpan w:val="2"/>
          </w:tcPr>
          <w:p w14:paraId="335F6AFF" w14:textId="77777777" w:rsidR="008F49E3" w:rsidRPr="002E2AFD" w:rsidRDefault="008F49E3" w:rsidP="00770A2B">
            <w:pPr>
              <w:rPr>
                <w:lang w:val="en-US" w:eastAsia="en-US"/>
              </w:rPr>
            </w:pPr>
            <w:r w:rsidRPr="002E2AFD">
              <w:rPr>
                <w:lang w:val="en-US" w:eastAsia="en-US"/>
              </w:rPr>
              <w:t>Value for dsData 01 alg</w:t>
            </w:r>
          </w:p>
        </w:tc>
        <w:tc>
          <w:tcPr>
            <w:tcW w:w="1657" w:type="dxa"/>
          </w:tcPr>
          <w:p w14:paraId="335F6B00" w14:textId="77777777" w:rsidR="008F49E3" w:rsidRPr="002E2AFD" w:rsidRDefault="008F49E3" w:rsidP="00770A2B">
            <w:pPr>
              <w:rPr>
                <w:lang w:val="en-US" w:eastAsia="en-US"/>
              </w:rPr>
            </w:pPr>
            <w:r w:rsidRPr="002E2AFD">
              <w:rPr>
                <w:lang w:val="en-US" w:eastAsia="en-US"/>
              </w:rPr>
              <w:t>Number</w:t>
            </w:r>
          </w:p>
        </w:tc>
      </w:tr>
      <w:tr w:rsidR="008F49E3" w:rsidRPr="002E2AFD" w14:paraId="335F6B05" w14:textId="77777777" w:rsidTr="00F60FB9">
        <w:tc>
          <w:tcPr>
            <w:tcW w:w="3434" w:type="dxa"/>
          </w:tcPr>
          <w:p w14:paraId="335F6B02" w14:textId="77777777" w:rsidR="008F49E3" w:rsidRPr="002E2AFD" w:rsidRDefault="008F49E3" w:rsidP="00770A2B">
            <w:pPr>
              <w:rPr>
                <w:lang w:val="en-US" w:eastAsia="en-US"/>
              </w:rPr>
            </w:pPr>
            <w:r w:rsidRPr="002E2AFD">
              <w:rPr>
                <w:lang w:val="en-US" w:eastAsia="en-US"/>
              </w:rPr>
              <w:t>EppDomCreate03DsDigestType01</w:t>
            </w:r>
          </w:p>
        </w:tc>
        <w:tc>
          <w:tcPr>
            <w:tcW w:w="4940" w:type="dxa"/>
            <w:gridSpan w:val="2"/>
          </w:tcPr>
          <w:p w14:paraId="335F6B03" w14:textId="77777777" w:rsidR="008F49E3" w:rsidRPr="002E2AFD" w:rsidRDefault="008F49E3" w:rsidP="00770A2B">
            <w:pPr>
              <w:rPr>
                <w:lang w:val="en-US" w:eastAsia="en-US"/>
              </w:rPr>
            </w:pPr>
            <w:r>
              <w:rPr>
                <w:lang w:val="en-US" w:eastAsia="en-US"/>
              </w:rPr>
              <w:t>Value for dsData 01 digest t</w:t>
            </w:r>
            <w:r w:rsidRPr="002E2AFD">
              <w:rPr>
                <w:lang w:val="en-US" w:eastAsia="en-US"/>
              </w:rPr>
              <w:t>ype</w:t>
            </w:r>
          </w:p>
        </w:tc>
        <w:tc>
          <w:tcPr>
            <w:tcW w:w="1657" w:type="dxa"/>
          </w:tcPr>
          <w:p w14:paraId="335F6B04" w14:textId="77777777" w:rsidR="008F49E3" w:rsidRPr="002E2AFD" w:rsidRDefault="008F49E3" w:rsidP="00770A2B">
            <w:pPr>
              <w:rPr>
                <w:lang w:val="en-US" w:eastAsia="en-US"/>
              </w:rPr>
            </w:pPr>
            <w:r w:rsidRPr="002E2AFD">
              <w:rPr>
                <w:lang w:val="en-US" w:eastAsia="en-US"/>
              </w:rPr>
              <w:t>Number</w:t>
            </w:r>
          </w:p>
        </w:tc>
      </w:tr>
      <w:tr w:rsidR="008F49E3" w:rsidRPr="002E2AFD" w14:paraId="335F6B09" w14:textId="77777777" w:rsidTr="00F60FB9">
        <w:tc>
          <w:tcPr>
            <w:tcW w:w="3434" w:type="dxa"/>
          </w:tcPr>
          <w:p w14:paraId="335F6B06" w14:textId="77777777" w:rsidR="008F49E3" w:rsidRPr="002E2AFD" w:rsidRDefault="008F49E3" w:rsidP="00770A2B">
            <w:pPr>
              <w:rPr>
                <w:lang w:val="en-US" w:eastAsia="en-US"/>
              </w:rPr>
            </w:pPr>
            <w:r w:rsidRPr="002E2AFD">
              <w:rPr>
                <w:lang w:val="en-US" w:eastAsia="en-US"/>
              </w:rPr>
              <w:t>EppDomCreate03DsDigest01</w:t>
            </w:r>
          </w:p>
        </w:tc>
        <w:tc>
          <w:tcPr>
            <w:tcW w:w="4940" w:type="dxa"/>
            <w:gridSpan w:val="2"/>
          </w:tcPr>
          <w:p w14:paraId="335F6B07" w14:textId="77777777" w:rsidR="008F49E3" w:rsidRPr="002E2AFD" w:rsidRDefault="008F49E3" w:rsidP="00770A2B">
            <w:pPr>
              <w:rPr>
                <w:lang w:val="en-US" w:eastAsia="en-US"/>
              </w:rPr>
            </w:pPr>
            <w:r>
              <w:rPr>
                <w:lang w:val="en-US" w:eastAsia="en-US"/>
              </w:rPr>
              <w:t>Value for dsData 01 d</w:t>
            </w:r>
            <w:r w:rsidRPr="002E2AFD">
              <w:rPr>
                <w:lang w:val="en-US" w:eastAsia="en-US"/>
              </w:rPr>
              <w:t>igest</w:t>
            </w:r>
          </w:p>
        </w:tc>
        <w:tc>
          <w:tcPr>
            <w:tcW w:w="1657" w:type="dxa"/>
          </w:tcPr>
          <w:p w14:paraId="335F6B08" w14:textId="77777777" w:rsidR="008F49E3" w:rsidRPr="002E2AFD" w:rsidRDefault="008F49E3" w:rsidP="00770A2B">
            <w:pPr>
              <w:rPr>
                <w:lang w:val="en-US" w:eastAsia="en-US"/>
              </w:rPr>
            </w:pPr>
            <w:r w:rsidRPr="002E2AFD">
              <w:rPr>
                <w:lang w:val="en-US" w:eastAsia="en-US"/>
              </w:rPr>
              <w:t>String</w:t>
            </w:r>
          </w:p>
        </w:tc>
      </w:tr>
      <w:tr w:rsidR="00166711" w:rsidRPr="00166711" w14:paraId="335F6B0D" w14:textId="77777777" w:rsidTr="00F60FB9">
        <w:tc>
          <w:tcPr>
            <w:tcW w:w="3434" w:type="dxa"/>
          </w:tcPr>
          <w:p w14:paraId="335F6B0A" w14:textId="77777777" w:rsidR="00166711" w:rsidRPr="002E2AFD" w:rsidRDefault="00166711" w:rsidP="00770A2B">
            <w:pPr>
              <w:rPr>
                <w:lang w:val="en-US" w:eastAsia="en-US"/>
              </w:rPr>
            </w:pPr>
            <w:r>
              <w:rPr>
                <w:lang w:val="en-US" w:eastAsia="en-US"/>
              </w:rPr>
              <w:t>…</w:t>
            </w:r>
          </w:p>
        </w:tc>
        <w:tc>
          <w:tcPr>
            <w:tcW w:w="4940" w:type="dxa"/>
            <w:gridSpan w:val="2"/>
          </w:tcPr>
          <w:p w14:paraId="335F6B0B" w14:textId="77777777" w:rsidR="00166711" w:rsidRPr="002E2AFD" w:rsidRDefault="00166711" w:rsidP="00181089">
            <w:pPr>
              <w:rPr>
                <w:lang w:val="en-US" w:eastAsia="en-US"/>
              </w:rPr>
            </w:pPr>
            <w:r>
              <w:rPr>
                <w:lang w:val="en-US" w:eastAsia="en-US"/>
              </w:rPr>
              <w:t>Repeat for max x dsData records</w:t>
            </w:r>
          </w:p>
        </w:tc>
        <w:tc>
          <w:tcPr>
            <w:tcW w:w="1657" w:type="dxa"/>
          </w:tcPr>
          <w:p w14:paraId="335F6B0C" w14:textId="77777777" w:rsidR="00166711" w:rsidRPr="002E2AFD" w:rsidRDefault="00166711" w:rsidP="00770A2B">
            <w:pPr>
              <w:rPr>
                <w:lang w:val="en-US" w:eastAsia="en-US"/>
              </w:rPr>
            </w:pPr>
          </w:p>
        </w:tc>
      </w:tr>
      <w:tr w:rsidR="008F49E3" w:rsidRPr="002E2AFD" w14:paraId="335F6B11" w14:textId="77777777" w:rsidTr="00F60FB9">
        <w:tc>
          <w:tcPr>
            <w:tcW w:w="3434" w:type="dxa"/>
          </w:tcPr>
          <w:p w14:paraId="335F6B0E" w14:textId="77777777" w:rsidR="008F49E3" w:rsidRPr="002E2AFD" w:rsidRDefault="008F49E3" w:rsidP="00770A2B">
            <w:pPr>
              <w:rPr>
                <w:lang w:val="en-US" w:eastAsia="en-US"/>
              </w:rPr>
            </w:pPr>
            <w:r w:rsidRPr="002E2AFD">
              <w:rPr>
                <w:lang w:val="en-US" w:eastAsia="en-US"/>
              </w:rPr>
              <w:t>EppDomCreate03KdFlags01</w:t>
            </w:r>
          </w:p>
        </w:tc>
        <w:tc>
          <w:tcPr>
            <w:tcW w:w="4940" w:type="dxa"/>
            <w:gridSpan w:val="2"/>
          </w:tcPr>
          <w:p w14:paraId="335F6B0F" w14:textId="77777777" w:rsidR="008F49E3" w:rsidRPr="002E2AFD" w:rsidRDefault="008F49E3" w:rsidP="00181089">
            <w:pPr>
              <w:rPr>
                <w:lang w:val="en-US" w:eastAsia="en-US"/>
              </w:rPr>
            </w:pPr>
            <w:r w:rsidRPr="002E2AFD">
              <w:rPr>
                <w:lang w:val="en-US" w:eastAsia="en-US"/>
              </w:rPr>
              <w:t>Value for keyDat</w:t>
            </w:r>
            <w:r w:rsidR="00181089">
              <w:rPr>
                <w:lang w:val="en-US" w:eastAsia="en-US"/>
              </w:rPr>
              <w:t>a</w:t>
            </w:r>
            <w:r w:rsidRPr="002E2AFD">
              <w:rPr>
                <w:lang w:val="en-US" w:eastAsia="en-US"/>
              </w:rPr>
              <w:t xml:space="preserve"> 01 flags</w:t>
            </w:r>
          </w:p>
        </w:tc>
        <w:tc>
          <w:tcPr>
            <w:tcW w:w="1657" w:type="dxa"/>
          </w:tcPr>
          <w:p w14:paraId="335F6B10" w14:textId="77777777" w:rsidR="008F49E3" w:rsidRPr="002E2AFD" w:rsidRDefault="008F49E3" w:rsidP="00770A2B">
            <w:pPr>
              <w:rPr>
                <w:lang w:val="en-US" w:eastAsia="en-US"/>
              </w:rPr>
            </w:pPr>
            <w:r w:rsidRPr="002E2AFD">
              <w:rPr>
                <w:lang w:val="en-US" w:eastAsia="en-US"/>
              </w:rPr>
              <w:t>Number</w:t>
            </w:r>
          </w:p>
        </w:tc>
      </w:tr>
      <w:tr w:rsidR="008F49E3" w:rsidRPr="002E2AFD" w14:paraId="335F6B15" w14:textId="77777777" w:rsidTr="00F60FB9">
        <w:tc>
          <w:tcPr>
            <w:tcW w:w="3434" w:type="dxa"/>
          </w:tcPr>
          <w:p w14:paraId="335F6B12" w14:textId="77777777" w:rsidR="008F49E3" w:rsidRPr="002E2AFD" w:rsidRDefault="008F49E3" w:rsidP="00770A2B">
            <w:pPr>
              <w:rPr>
                <w:lang w:val="en-US" w:eastAsia="en-US"/>
              </w:rPr>
            </w:pPr>
            <w:r w:rsidRPr="002E2AFD">
              <w:rPr>
                <w:lang w:val="en-US" w:eastAsia="en-US"/>
              </w:rPr>
              <w:lastRenderedPageBreak/>
              <w:t>EppDomCreate03KdProtocol01</w:t>
            </w:r>
          </w:p>
        </w:tc>
        <w:tc>
          <w:tcPr>
            <w:tcW w:w="4940" w:type="dxa"/>
            <w:gridSpan w:val="2"/>
          </w:tcPr>
          <w:p w14:paraId="335F6B13" w14:textId="77777777" w:rsidR="008F49E3" w:rsidRPr="002E2AFD" w:rsidRDefault="008F49E3" w:rsidP="00770A2B">
            <w:pPr>
              <w:rPr>
                <w:lang w:val="en-US" w:eastAsia="en-US"/>
              </w:rPr>
            </w:pPr>
            <w:r w:rsidRPr="002E2AFD">
              <w:rPr>
                <w:lang w:val="en-US" w:eastAsia="en-US"/>
              </w:rPr>
              <w:t>Value for keyData 01 protocol</w:t>
            </w:r>
          </w:p>
        </w:tc>
        <w:tc>
          <w:tcPr>
            <w:tcW w:w="1657" w:type="dxa"/>
          </w:tcPr>
          <w:p w14:paraId="335F6B14" w14:textId="77777777" w:rsidR="008F49E3" w:rsidRPr="002E2AFD" w:rsidRDefault="008F49E3" w:rsidP="00770A2B">
            <w:pPr>
              <w:rPr>
                <w:lang w:val="en-US" w:eastAsia="en-US"/>
              </w:rPr>
            </w:pPr>
            <w:r w:rsidRPr="002E2AFD">
              <w:rPr>
                <w:lang w:val="en-US" w:eastAsia="en-US"/>
              </w:rPr>
              <w:t>Number</w:t>
            </w:r>
          </w:p>
        </w:tc>
      </w:tr>
      <w:tr w:rsidR="008F49E3" w:rsidRPr="002E2AFD" w14:paraId="335F6B19" w14:textId="77777777" w:rsidTr="00F60FB9">
        <w:tc>
          <w:tcPr>
            <w:tcW w:w="3434" w:type="dxa"/>
          </w:tcPr>
          <w:p w14:paraId="335F6B16" w14:textId="77777777" w:rsidR="008F49E3" w:rsidRPr="002E2AFD" w:rsidRDefault="008F49E3" w:rsidP="00770A2B">
            <w:pPr>
              <w:rPr>
                <w:lang w:val="en-US" w:eastAsia="en-US"/>
              </w:rPr>
            </w:pPr>
            <w:r w:rsidRPr="002E2AFD">
              <w:rPr>
                <w:lang w:val="en-US" w:eastAsia="en-US"/>
              </w:rPr>
              <w:t>EppDomCreate03KdAlg01</w:t>
            </w:r>
          </w:p>
        </w:tc>
        <w:tc>
          <w:tcPr>
            <w:tcW w:w="4940" w:type="dxa"/>
            <w:gridSpan w:val="2"/>
          </w:tcPr>
          <w:p w14:paraId="335F6B17" w14:textId="77777777" w:rsidR="008F49E3" w:rsidRPr="002E2AFD" w:rsidRDefault="008F49E3" w:rsidP="00770A2B">
            <w:pPr>
              <w:rPr>
                <w:lang w:val="en-US" w:eastAsia="en-US"/>
              </w:rPr>
            </w:pPr>
            <w:r w:rsidRPr="002E2AFD">
              <w:rPr>
                <w:lang w:val="en-US" w:eastAsia="en-US"/>
              </w:rPr>
              <w:t>Value for keyData 01 alg</w:t>
            </w:r>
          </w:p>
        </w:tc>
        <w:tc>
          <w:tcPr>
            <w:tcW w:w="1657" w:type="dxa"/>
          </w:tcPr>
          <w:p w14:paraId="335F6B18" w14:textId="77777777" w:rsidR="008F49E3" w:rsidRPr="002E2AFD" w:rsidRDefault="008F49E3" w:rsidP="00770A2B">
            <w:pPr>
              <w:rPr>
                <w:lang w:val="en-US" w:eastAsia="en-US"/>
              </w:rPr>
            </w:pPr>
            <w:r w:rsidRPr="002E2AFD">
              <w:rPr>
                <w:lang w:val="en-US" w:eastAsia="en-US"/>
              </w:rPr>
              <w:t>Number</w:t>
            </w:r>
          </w:p>
        </w:tc>
      </w:tr>
      <w:tr w:rsidR="008F49E3" w:rsidRPr="002E2AFD" w14:paraId="335F6B1D" w14:textId="77777777" w:rsidTr="00F60FB9">
        <w:tc>
          <w:tcPr>
            <w:tcW w:w="3434" w:type="dxa"/>
          </w:tcPr>
          <w:p w14:paraId="335F6B1A" w14:textId="77777777" w:rsidR="008F49E3" w:rsidRPr="002E2AFD" w:rsidRDefault="008F49E3" w:rsidP="00250B1C">
            <w:pPr>
              <w:rPr>
                <w:lang w:val="en-US" w:eastAsia="en-US"/>
              </w:rPr>
            </w:pPr>
            <w:r w:rsidRPr="002E2AFD">
              <w:rPr>
                <w:lang w:val="en-US" w:eastAsia="en-US"/>
              </w:rPr>
              <w:t>EppDomCreate03</w:t>
            </w:r>
            <w:r>
              <w:rPr>
                <w:lang w:val="en-US" w:eastAsia="en-US"/>
              </w:rPr>
              <w:t>K</w:t>
            </w:r>
            <w:r w:rsidRPr="002E2AFD">
              <w:rPr>
                <w:lang w:val="en-US" w:eastAsia="en-US"/>
              </w:rPr>
              <w:t>dPubKey01</w:t>
            </w:r>
          </w:p>
        </w:tc>
        <w:tc>
          <w:tcPr>
            <w:tcW w:w="4940" w:type="dxa"/>
            <w:gridSpan w:val="2"/>
          </w:tcPr>
          <w:p w14:paraId="335F6B1B" w14:textId="77777777" w:rsidR="008F49E3" w:rsidRPr="002E2AFD" w:rsidRDefault="008F49E3" w:rsidP="00770A2B">
            <w:pPr>
              <w:rPr>
                <w:lang w:val="en-US" w:eastAsia="en-US"/>
              </w:rPr>
            </w:pPr>
            <w:r w:rsidRPr="002E2AFD">
              <w:rPr>
                <w:lang w:val="en-US" w:eastAsia="en-US"/>
              </w:rPr>
              <w:t>Value for keyData 01 pubKey</w:t>
            </w:r>
          </w:p>
        </w:tc>
        <w:tc>
          <w:tcPr>
            <w:tcW w:w="1657" w:type="dxa"/>
          </w:tcPr>
          <w:p w14:paraId="335F6B1C" w14:textId="77777777" w:rsidR="008F49E3" w:rsidRPr="002E2AFD" w:rsidRDefault="008F49E3" w:rsidP="00770A2B">
            <w:pPr>
              <w:rPr>
                <w:lang w:val="en-US" w:eastAsia="en-US"/>
              </w:rPr>
            </w:pPr>
            <w:r w:rsidRPr="002E2AFD">
              <w:rPr>
                <w:lang w:val="en-US" w:eastAsia="en-US"/>
              </w:rPr>
              <w:t>String</w:t>
            </w:r>
          </w:p>
        </w:tc>
      </w:tr>
      <w:tr w:rsidR="00166711" w:rsidRPr="00166711" w14:paraId="335F6B21" w14:textId="77777777" w:rsidTr="00F60FB9">
        <w:tc>
          <w:tcPr>
            <w:tcW w:w="3434" w:type="dxa"/>
          </w:tcPr>
          <w:p w14:paraId="335F6B1E" w14:textId="77777777" w:rsidR="00166711" w:rsidRPr="002E2AFD" w:rsidRDefault="00166711" w:rsidP="00770A2B">
            <w:pPr>
              <w:rPr>
                <w:lang w:val="en-US" w:eastAsia="en-US"/>
              </w:rPr>
            </w:pPr>
            <w:r>
              <w:rPr>
                <w:lang w:val="en-US" w:eastAsia="en-US"/>
              </w:rPr>
              <w:t>…</w:t>
            </w:r>
          </w:p>
        </w:tc>
        <w:tc>
          <w:tcPr>
            <w:tcW w:w="4940" w:type="dxa"/>
            <w:gridSpan w:val="2"/>
          </w:tcPr>
          <w:p w14:paraId="335F6B1F" w14:textId="77777777" w:rsidR="00166711" w:rsidRDefault="00166711" w:rsidP="00770A2B">
            <w:pPr>
              <w:rPr>
                <w:lang w:val="en-US" w:eastAsia="en-US"/>
              </w:rPr>
            </w:pPr>
            <w:r>
              <w:rPr>
                <w:lang w:val="en-US" w:eastAsia="en-US"/>
              </w:rPr>
              <w:t>Repeat for max x keyData records</w:t>
            </w:r>
          </w:p>
        </w:tc>
        <w:tc>
          <w:tcPr>
            <w:tcW w:w="1657" w:type="dxa"/>
          </w:tcPr>
          <w:p w14:paraId="335F6B20" w14:textId="77777777" w:rsidR="00166711" w:rsidRPr="002E2AFD" w:rsidRDefault="00166711" w:rsidP="00770A2B">
            <w:pPr>
              <w:rPr>
                <w:lang w:val="en-US" w:eastAsia="en-US"/>
              </w:rPr>
            </w:pPr>
          </w:p>
        </w:tc>
      </w:tr>
    </w:tbl>
    <w:p w14:paraId="335F6B22" w14:textId="77777777" w:rsidR="00FA354D" w:rsidRPr="002E2AFD" w:rsidRDefault="00FA354D" w:rsidP="00FA354D">
      <w:pPr>
        <w:pStyle w:val="Rubrik2"/>
      </w:pPr>
      <w:bookmarkStart w:id="110" w:name="_Toc241221898"/>
      <w:bookmarkStart w:id="111" w:name="_Toc274556006"/>
      <w:r w:rsidRPr="002E2AFD">
        <w:t>Outcome(s)</w:t>
      </w:r>
      <w:bookmarkEnd w:id="110"/>
      <w:bookmarkEnd w:id="111"/>
    </w:p>
    <w:p w14:paraId="335F6B23" w14:textId="77777777" w:rsidR="00454D18" w:rsidRPr="0084790B" w:rsidRDefault="00454D18" w:rsidP="00454D18">
      <w:pPr>
        <w:rPr>
          <w:lang w:val="en-US"/>
        </w:rPr>
      </w:pPr>
      <w:r w:rsidRPr="002E2AFD">
        <w:rPr>
          <w:lang w:val="en-US"/>
        </w:rPr>
        <w:t xml:space="preserve">Initial DNS lookup MUST return </w:t>
      </w:r>
      <w:r w:rsidR="001D007E" w:rsidRPr="0084790B">
        <w:rPr>
          <w:lang w:val="en-US"/>
        </w:rPr>
        <w:t>NXDOMAIN for</w:t>
      </w:r>
      <w:r w:rsidRPr="0084790B">
        <w:rPr>
          <w:lang w:val="en-US"/>
        </w:rPr>
        <w:t xml:space="preserve"> </w:t>
      </w:r>
      <w:r w:rsidRPr="0084790B">
        <w:rPr>
          <w:i/>
          <w:lang w:val="en-US" w:eastAsia="en-US"/>
        </w:rPr>
        <w:t>EppDomCreate03Name</w:t>
      </w:r>
      <w:r w:rsidRPr="0084790B">
        <w:rPr>
          <w:lang w:val="en-US" w:eastAsia="en-US"/>
        </w:rPr>
        <w:t>.</w:t>
      </w:r>
    </w:p>
    <w:p w14:paraId="335F6B24" w14:textId="77777777" w:rsidR="00F66ECF" w:rsidRPr="0084790B" w:rsidRDefault="005D7C98" w:rsidP="00F66ECF">
      <w:pPr>
        <w:rPr>
          <w:lang w:val="en-US"/>
        </w:rPr>
      </w:pPr>
      <w:r w:rsidRPr="0084790B">
        <w:rPr>
          <w:lang w:val="en-US"/>
        </w:rPr>
        <w:t>The domain create command</w:t>
      </w:r>
      <w:r w:rsidR="00F66ECF" w:rsidRPr="0084790B">
        <w:rPr>
          <w:lang w:val="en-US"/>
        </w:rPr>
        <w:t xml:space="preserve"> </w:t>
      </w:r>
      <w:r w:rsidR="00454D18" w:rsidRPr="0084790B">
        <w:rPr>
          <w:lang w:val="en-US"/>
        </w:rPr>
        <w:t>MUST</w:t>
      </w:r>
      <w:r w:rsidR="00F66ECF" w:rsidRPr="0084790B">
        <w:rPr>
          <w:lang w:val="en-US"/>
        </w:rPr>
        <w:t xml:space="preserve"> complete with result code 1000</w:t>
      </w:r>
      <w:r w:rsidR="00516815" w:rsidRPr="0084790B">
        <w:rPr>
          <w:lang w:val="en-US"/>
        </w:rPr>
        <w:t xml:space="preserve"> or 1001</w:t>
      </w:r>
      <w:r w:rsidR="00AD6598" w:rsidRPr="0084790B">
        <w:rPr>
          <w:lang w:val="en-US"/>
        </w:rPr>
        <w:t>.</w:t>
      </w:r>
    </w:p>
    <w:p w14:paraId="335F6B25" w14:textId="77777777" w:rsidR="00F66ECF" w:rsidRPr="0084790B" w:rsidRDefault="005D7C98" w:rsidP="00F66ECF">
      <w:pPr>
        <w:rPr>
          <w:lang w:val="en-US"/>
        </w:rPr>
      </w:pPr>
      <w:r w:rsidRPr="0084790B">
        <w:rPr>
          <w:lang w:val="en-US"/>
        </w:rPr>
        <w:t>The logout command</w:t>
      </w:r>
      <w:r w:rsidR="00F66ECF" w:rsidRPr="0084790B">
        <w:rPr>
          <w:lang w:val="en-US"/>
        </w:rPr>
        <w:t xml:space="preserve"> </w:t>
      </w:r>
      <w:r w:rsidR="00454D18" w:rsidRPr="0084790B">
        <w:rPr>
          <w:lang w:val="en-US"/>
        </w:rPr>
        <w:t>MUST</w:t>
      </w:r>
      <w:r w:rsidR="00F66ECF" w:rsidRPr="0084790B">
        <w:rPr>
          <w:lang w:val="en-US"/>
        </w:rPr>
        <w:t xml:space="preserve"> complete with result code 1500.</w:t>
      </w:r>
    </w:p>
    <w:p w14:paraId="335F6B26" w14:textId="77777777" w:rsidR="00F66ECF" w:rsidRPr="0084790B" w:rsidRDefault="00F66ECF" w:rsidP="00F66ECF">
      <w:pPr>
        <w:rPr>
          <w:lang w:val="en-US"/>
        </w:rPr>
      </w:pPr>
      <w:r w:rsidRPr="0084790B">
        <w:rPr>
          <w:i/>
          <w:lang w:val="en-US" w:eastAsia="en-US"/>
        </w:rPr>
        <w:t>EppDomCreate03Name</w:t>
      </w:r>
      <w:r w:rsidRPr="0084790B">
        <w:rPr>
          <w:lang w:val="en-US" w:eastAsia="en-US"/>
        </w:rPr>
        <w:t xml:space="preserve"> </w:t>
      </w:r>
      <w:r w:rsidR="00454D18" w:rsidRPr="0084790B">
        <w:rPr>
          <w:lang w:val="en-US" w:eastAsia="en-US"/>
        </w:rPr>
        <w:t>MUST</w:t>
      </w:r>
      <w:r w:rsidRPr="0084790B">
        <w:rPr>
          <w:lang w:val="en-US" w:eastAsia="en-US"/>
        </w:rPr>
        <w:t xml:space="preserve"> be visible in</w:t>
      </w:r>
      <w:r w:rsidR="00AD6598" w:rsidRPr="0084790B">
        <w:rPr>
          <w:lang w:val="en-US" w:eastAsia="en-US"/>
        </w:rPr>
        <w:t xml:space="preserve"> the zone with correct DNS</w:t>
      </w:r>
      <w:r w:rsidRPr="0084790B">
        <w:rPr>
          <w:lang w:val="en-US" w:eastAsia="en-US"/>
        </w:rPr>
        <w:t xml:space="preserve"> records </w:t>
      </w:r>
      <w:r w:rsidR="005D7C98" w:rsidRPr="0084790B">
        <w:rPr>
          <w:lang w:val="en-US" w:eastAsia="en-US"/>
        </w:rPr>
        <w:t>within</w:t>
      </w:r>
      <w:r w:rsidRPr="0084790B">
        <w:rPr>
          <w:lang w:val="en-US" w:eastAsia="en-US"/>
        </w:rPr>
        <w:t xml:space="preserve"> </w:t>
      </w:r>
      <w:r w:rsidR="00141B2C" w:rsidRPr="0084790B">
        <w:rPr>
          <w:lang w:val="en-US" w:eastAsia="en-US"/>
        </w:rPr>
        <w:t>24 hours</w:t>
      </w:r>
      <w:r w:rsidR="00AD6598" w:rsidRPr="0084790B">
        <w:rPr>
          <w:lang w:val="en-US" w:eastAsia="en-US"/>
        </w:rPr>
        <w:t>.</w:t>
      </w:r>
    </w:p>
    <w:p w14:paraId="335F6B27" w14:textId="77777777" w:rsidR="00FA354D" w:rsidRPr="0084790B" w:rsidRDefault="00FA354D" w:rsidP="00FA354D">
      <w:pPr>
        <w:pStyle w:val="Rubrik2"/>
      </w:pPr>
      <w:bookmarkStart w:id="112" w:name="_Toc241221899"/>
      <w:bookmarkStart w:id="113" w:name="_Toc274556007"/>
      <w:r w:rsidRPr="0084790B">
        <w:t>Environmental needs</w:t>
      </w:r>
      <w:bookmarkEnd w:id="112"/>
      <w:bookmarkEnd w:id="113"/>
    </w:p>
    <w:p w14:paraId="335F6B28" w14:textId="77777777" w:rsidR="00454D18" w:rsidRPr="002E2AFD" w:rsidRDefault="00454D18" w:rsidP="00454D18">
      <w:pPr>
        <w:pStyle w:val="Liststycke"/>
        <w:numPr>
          <w:ilvl w:val="0"/>
          <w:numId w:val="16"/>
        </w:numPr>
        <w:rPr>
          <w:lang w:val="en-US" w:eastAsia="en-US"/>
        </w:rPr>
      </w:pPr>
      <w:r w:rsidRPr="002E2AFD">
        <w:rPr>
          <w:lang w:val="en-US" w:eastAsia="en-US"/>
        </w:rPr>
        <w:t>DNS test script</w:t>
      </w:r>
    </w:p>
    <w:p w14:paraId="335F6B29" w14:textId="77777777" w:rsidR="00F66ECF" w:rsidRPr="002E2AFD" w:rsidRDefault="00F66ECF" w:rsidP="00F66ECF">
      <w:pPr>
        <w:pStyle w:val="Liststycke"/>
        <w:numPr>
          <w:ilvl w:val="0"/>
          <w:numId w:val="19"/>
        </w:numPr>
        <w:rPr>
          <w:lang w:val="en-US" w:eastAsia="en-US"/>
        </w:rPr>
      </w:pPr>
      <w:r w:rsidRPr="002E2AFD">
        <w:rPr>
          <w:lang w:val="en-US" w:eastAsia="en-US"/>
        </w:rPr>
        <w:t>EPP test script</w:t>
      </w:r>
    </w:p>
    <w:p w14:paraId="335F6B2A" w14:textId="77777777" w:rsidR="00F66ECF" w:rsidRPr="002E2AFD" w:rsidRDefault="00F66ECF" w:rsidP="00F66ECF">
      <w:pPr>
        <w:pStyle w:val="Liststycke"/>
        <w:numPr>
          <w:ilvl w:val="0"/>
          <w:numId w:val="19"/>
        </w:numPr>
        <w:rPr>
          <w:lang w:val="en-US" w:eastAsia="en-US"/>
        </w:rPr>
      </w:pPr>
      <w:r w:rsidRPr="002E2AFD">
        <w:rPr>
          <w:lang w:val="en-US" w:eastAsia="en-US"/>
        </w:rPr>
        <w:t>IPv4 connectivity</w:t>
      </w:r>
    </w:p>
    <w:p w14:paraId="335F6B2B" w14:textId="77777777" w:rsidR="00454D18" w:rsidRPr="002E2AFD" w:rsidRDefault="00454D18" w:rsidP="00454D18">
      <w:pPr>
        <w:pStyle w:val="Liststycke"/>
        <w:numPr>
          <w:ilvl w:val="0"/>
          <w:numId w:val="19"/>
        </w:numPr>
        <w:rPr>
          <w:lang w:val="en-US" w:eastAsia="en-US"/>
        </w:rPr>
      </w:pPr>
      <w:r w:rsidRPr="002E2AFD">
        <w:rPr>
          <w:i/>
          <w:lang w:val="en-US" w:eastAsia="en-US"/>
        </w:rPr>
        <w:t>EppDomCreate03Name</w:t>
      </w:r>
      <w:r w:rsidR="00AD6598">
        <w:rPr>
          <w:lang w:val="en-US" w:eastAsia="en-US"/>
        </w:rPr>
        <w:t xml:space="preserve"> MUST NOT exist in the DNS z</w:t>
      </w:r>
      <w:r w:rsidRPr="002E2AFD">
        <w:rPr>
          <w:lang w:val="en-US" w:eastAsia="en-US"/>
        </w:rPr>
        <w:t>one.</w:t>
      </w:r>
    </w:p>
    <w:p w14:paraId="335F6B2C" w14:textId="77777777" w:rsidR="00F66ECF" w:rsidRPr="002E2AFD" w:rsidRDefault="00F66ECF" w:rsidP="00F66ECF">
      <w:pPr>
        <w:pStyle w:val="Liststycke"/>
        <w:numPr>
          <w:ilvl w:val="0"/>
          <w:numId w:val="19"/>
        </w:numPr>
        <w:rPr>
          <w:lang w:val="en-US" w:eastAsia="en-US"/>
        </w:rPr>
      </w:pPr>
      <w:r w:rsidRPr="002E2AFD">
        <w:rPr>
          <w:i/>
          <w:lang w:val="en-US" w:eastAsia="en-US"/>
        </w:rPr>
        <w:t>EppDomCreate03Registrant</w:t>
      </w:r>
      <w:r w:rsidR="00B3592E">
        <w:rPr>
          <w:i/>
          <w:lang w:val="en-US" w:eastAsia="en-US"/>
        </w:rPr>
        <w:t>Id</w:t>
      </w:r>
      <w:r w:rsidR="00AD6598">
        <w:rPr>
          <w:lang w:val="en-US" w:eastAsia="en-US"/>
        </w:rPr>
        <w:t xml:space="preserve"> </w:t>
      </w:r>
      <w:r w:rsidR="001E501F">
        <w:rPr>
          <w:lang w:val="en-US" w:eastAsia="en-US"/>
        </w:rPr>
        <w:t>MUST</w:t>
      </w:r>
      <w:r w:rsidR="00AD6598">
        <w:rPr>
          <w:lang w:val="en-US" w:eastAsia="en-US"/>
        </w:rPr>
        <w:t xml:space="preserve"> exist</w:t>
      </w:r>
      <w:r w:rsidRPr="002E2AFD">
        <w:rPr>
          <w:lang w:val="en-US" w:eastAsia="en-US"/>
        </w:rPr>
        <w:t xml:space="preserve"> in applicant contact database</w:t>
      </w:r>
    </w:p>
    <w:p w14:paraId="335F6B2D" w14:textId="77777777" w:rsidR="00F66ECF" w:rsidRPr="002E2AFD" w:rsidRDefault="00F66ECF" w:rsidP="00F66ECF">
      <w:pPr>
        <w:pStyle w:val="Liststycke"/>
        <w:numPr>
          <w:ilvl w:val="0"/>
          <w:numId w:val="19"/>
        </w:numPr>
        <w:rPr>
          <w:lang w:val="en-US" w:eastAsia="en-US"/>
        </w:rPr>
      </w:pPr>
      <w:r w:rsidRPr="002E2AFD">
        <w:rPr>
          <w:i/>
          <w:lang w:val="en-US" w:eastAsia="en-US"/>
        </w:rPr>
        <w:t>EppDomCreate03Ns01</w:t>
      </w:r>
      <w:r w:rsidR="00AD6598">
        <w:rPr>
          <w:lang w:val="en-US" w:eastAsia="en-US"/>
        </w:rPr>
        <w:t xml:space="preserve"> </w:t>
      </w:r>
      <w:r w:rsidR="001E501F">
        <w:rPr>
          <w:lang w:val="en-US" w:eastAsia="en-US"/>
        </w:rPr>
        <w:t>MUST</w:t>
      </w:r>
      <w:r w:rsidR="00AD6598">
        <w:rPr>
          <w:lang w:val="en-US" w:eastAsia="en-US"/>
        </w:rPr>
        <w:t xml:space="preserve"> exist</w:t>
      </w:r>
      <w:r w:rsidRPr="002E2AFD">
        <w:rPr>
          <w:lang w:val="en-US" w:eastAsia="en-US"/>
        </w:rPr>
        <w:t xml:space="preserve"> in applicant host database, and be configured to serve domain </w:t>
      </w:r>
      <w:r w:rsidRPr="002E2AFD">
        <w:rPr>
          <w:i/>
          <w:lang w:val="en-US" w:eastAsia="en-US"/>
        </w:rPr>
        <w:t>EppDomCreate03Name</w:t>
      </w:r>
      <w:r w:rsidR="00AD6598">
        <w:rPr>
          <w:lang w:val="en-US" w:eastAsia="en-US"/>
        </w:rPr>
        <w:t xml:space="preserve"> with correct DNSSEC </w:t>
      </w:r>
      <w:r w:rsidRPr="002E2AFD">
        <w:rPr>
          <w:lang w:val="en-US" w:eastAsia="en-US"/>
        </w:rPr>
        <w:t>records.</w:t>
      </w:r>
    </w:p>
    <w:p w14:paraId="335F6B2E" w14:textId="77777777" w:rsidR="00F66ECF" w:rsidRPr="002E2AFD" w:rsidRDefault="00F66ECF" w:rsidP="00F66ECF">
      <w:pPr>
        <w:pStyle w:val="Liststycke"/>
        <w:numPr>
          <w:ilvl w:val="0"/>
          <w:numId w:val="19"/>
        </w:numPr>
        <w:rPr>
          <w:lang w:val="en-US"/>
        </w:rPr>
      </w:pPr>
      <w:r w:rsidRPr="002E2AFD">
        <w:rPr>
          <w:i/>
          <w:lang w:val="en-US" w:eastAsia="en-US"/>
        </w:rPr>
        <w:t>EppDomCreate03Ns02</w:t>
      </w:r>
      <w:r w:rsidR="00AD6598">
        <w:rPr>
          <w:lang w:val="en-US" w:eastAsia="en-US"/>
        </w:rPr>
        <w:t xml:space="preserve"> </w:t>
      </w:r>
      <w:r w:rsidR="001E501F">
        <w:rPr>
          <w:lang w:val="en-US" w:eastAsia="en-US"/>
        </w:rPr>
        <w:t>MUST</w:t>
      </w:r>
      <w:r w:rsidR="00AD6598">
        <w:rPr>
          <w:lang w:val="en-US" w:eastAsia="en-US"/>
        </w:rPr>
        <w:t xml:space="preserve"> exist</w:t>
      </w:r>
      <w:r w:rsidRPr="002E2AFD">
        <w:rPr>
          <w:lang w:val="en-US" w:eastAsia="en-US"/>
        </w:rPr>
        <w:t xml:space="preserve"> in applicant host database, and be configured to serve domain </w:t>
      </w:r>
      <w:r w:rsidRPr="002E2AFD">
        <w:rPr>
          <w:i/>
          <w:lang w:val="en-US" w:eastAsia="en-US"/>
        </w:rPr>
        <w:t>EppDomCreate03Name</w:t>
      </w:r>
      <w:r w:rsidR="00AD6598">
        <w:rPr>
          <w:lang w:val="en-US" w:eastAsia="en-US"/>
        </w:rPr>
        <w:t xml:space="preserve"> with correct DNSSEC</w:t>
      </w:r>
      <w:r w:rsidRPr="002E2AFD">
        <w:rPr>
          <w:lang w:val="en-US" w:eastAsia="en-US"/>
        </w:rPr>
        <w:t xml:space="preserve"> records.</w:t>
      </w:r>
    </w:p>
    <w:p w14:paraId="335F6B2F" w14:textId="77777777" w:rsidR="00FA354D" w:rsidRPr="002E2AFD" w:rsidRDefault="00FA354D" w:rsidP="00FA354D">
      <w:pPr>
        <w:pStyle w:val="Rubrik2"/>
      </w:pPr>
      <w:bookmarkStart w:id="114" w:name="_Toc241221900"/>
      <w:bookmarkStart w:id="115" w:name="_Toc274556008"/>
      <w:r w:rsidRPr="002E2AFD">
        <w:t>Special procedural requirements</w:t>
      </w:r>
      <w:bookmarkEnd w:id="114"/>
      <w:bookmarkEnd w:id="115"/>
    </w:p>
    <w:p w14:paraId="335F6B30" w14:textId="77777777" w:rsidR="00F66ECF" w:rsidRPr="002E2AFD" w:rsidRDefault="00F66ECF" w:rsidP="00F66ECF">
      <w:pPr>
        <w:rPr>
          <w:lang w:val="en-US" w:eastAsia="en-US"/>
        </w:rPr>
      </w:pPr>
      <w:r w:rsidRPr="002E2AFD">
        <w:rPr>
          <w:lang w:val="en-US" w:eastAsia="en-US"/>
        </w:rPr>
        <w:t>Abort the test if any EPP operation takes longer than 30 seconds.</w:t>
      </w:r>
    </w:p>
    <w:p w14:paraId="335F6B31" w14:textId="77777777" w:rsidR="00FA354D" w:rsidRPr="002E2AFD" w:rsidRDefault="00FA354D" w:rsidP="00FA354D">
      <w:pPr>
        <w:pStyle w:val="Rubrik2"/>
      </w:pPr>
      <w:bookmarkStart w:id="116" w:name="_Toc241221901"/>
      <w:bookmarkStart w:id="117" w:name="_Toc274556009"/>
      <w:r w:rsidRPr="002E2AFD">
        <w:t>Intercase dependencies</w:t>
      </w:r>
      <w:bookmarkEnd w:id="116"/>
      <w:bookmarkEnd w:id="117"/>
    </w:p>
    <w:p w14:paraId="335F6B32" w14:textId="77777777" w:rsidR="00F66ECF" w:rsidRPr="002E2AFD" w:rsidRDefault="00F66ECF" w:rsidP="00F66ECF">
      <w:pPr>
        <w:rPr>
          <w:lang w:val="en-US"/>
        </w:rPr>
      </w:pPr>
      <w:r w:rsidRPr="002E2AFD">
        <w:rPr>
          <w:lang w:val="en-US"/>
        </w:rPr>
        <w:t>This test has no intercase dependencies.</w:t>
      </w:r>
    </w:p>
    <w:p w14:paraId="335F6B33" w14:textId="77777777" w:rsidR="00FA354D" w:rsidRPr="002E2AFD" w:rsidRDefault="00FA354D" w:rsidP="00FA354D">
      <w:pPr>
        <w:pStyle w:val="Rubrik2"/>
      </w:pPr>
      <w:bookmarkStart w:id="118" w:name="_Toc241221902"/>
      <w:bookmarkStart w:id="119" w:name="_Toc274556010"/>
      <w:r w:rsidRPr="002E2AFD">
        <w:t>Ordered description of steps to be taken to execute the test case</w:t>
      </w:r>
      <w:bookmarkEnd w:id="118"/>
      <w:bookmarkEnd w:id="119"/>
    </w:p>
    <w:p w14:paraId="335F6B34" w14:textId="77777777" w:rsidR="00AD6598" w:rsidRPr="0084790B" w:rsidRDefault="00181089" w:rsidP="00F66ECF">
      <w:pPr>
        <w:pStyle w:val="Liststycke"/>
        <w:numPr>
          <w:ilvl w:val="0"/>
          <w:numId w:val="28"/>
        </w:numPr>
        <w:rPr>
          <w:lang w:val="en-US" w:eastAsia="en-US"/>
        </w:rPr>
      </w:pPr>
      <w:r>
        <w:rPr>
          <w:lang w:val="en-US" w:eastAsia="en-US"/>
        </w:rPr>
        <w:t>Perform</w:t>
      </w:r>
      <w:r w:rsidR="00454D18" w:rsidRPr="00AD6598">
        <w:rPr>
          <w:lang w:val="en-US" w:eastAsia="en-US"/>
        </w:rPr>
        <w:t xml:space="preserve"> a DNS lookup for </w:t>
      </w:r>
      <w:r w:rsidR="00454D18" w:rsidRPr="00AD6598">
        <w:rPr>
          <w:i/>
          <w:lang w:val="en-US" w:eastAsia="en-US"/>
        </w:rPr>
        <w:t xml:space="preserve">EppDomCreate03Name </w:t>
      </w:r>
      <w:r>
        <w:rPr>
          <w:lang w:val="en-US" w:eastAsia="en-US"/>
        </w:rPr>
        <w:t>domain name.</w:t>
      </w:r>
      <w:r>
        <w:rPr>
          <w:lang w:val="en-US" w:eastAsia="en-US"/>
        </w:rPr>
        <w:br/>
      </w:r>
      <w:r w:rsidR="001D007E">
        <w:rPr>
          <w:lang w:val="en-US" w:eastAsia="en-US"/>
        </w:rPr>
        <w:t xml:space="preserve">The result </w:t>
      </w:r>
      <w:r w:rsidR="001D007E" w:rsidRPr="00181089">
        <w:rPr>
          <w:lang w:val="en-US" w:eastAsia="en-US"/>
        </w:rPr>
        <w:t>MUST</w:t>
      </w:r>
      <w:r w:rsidR="001D007E">
        <w:rPr>
          <w:lang w:val="en-US" w:eastAsia="en-US"/>
        </w:rPr>
        <w:t xml:space="preserve"> be </w:t>
      </w:r>
      <w:r w:rsidR="001D007E" w:rsidRPr="0084790B">
        <w:rPr>
          <w:lang w:val="en-US" w:eastAsia="en-US"/>
        </w:rPr>
        <w:t>NXDOMAIN.</w:t>
      </w:r>
    </w:p>
    <w:p w14:paraId="335F6B35" w14:textId="77777777" w:rsidR="00AD6598" w:rsidRPr="0084790B" w:rsidRDefault="006219DD" w:rsidP="00F66ECF">
      <w:pPr>
        <w:pStyle w:val="Liststycke"/>
        <w:numPr>
          <w:ilvl w:val="0"/>
          <w:numId w:val="28"/>
        </w:numPr>
        <w:rPr>
          <w:lang w:val="en-US" w:eastAsia="en-US"/>
        </w:rPr>
      </w:pPr>
      <w:r w:rsidRPr="0084790B">
        <w:rPr>
          <w:lang w:val="en-US" w:eastAsia="en-US"/>
        </w:rPr>
        <w:t>Perform</w:t>
      </w:r>
      <w:r w:rsidR="00F66ECF" w:rsidRPr="0084790B">
        <w:rPr>
          <w:lang w:val="en-US" w:eastAsia="en-US"/>
        </w:rPr>
        <w:t xml:space="preserve"> the same login as the login step in 2.8.</w:t>
      </w:r>
      <w:r w:rsidR="000C0846" w:rsidRPr="0084790B">
        <w:rPr>
          <w:lang w:val="en-US" w:eastAsia="en-US"/>
        </w:rPr>
        <w:br/>
      </w:r>
      <w:r w:rsidR="00125CFB" w:rsidRPr="0084790B">
        <w:rPr>
          <w:lang w:val="en-US"/>
        </w:rPr>
        <w:t>The login command MUST complete with result code 1000.</w:t>
      </w:r>
    </w:p>
    <w:p w14:paraId="335F6B36" w14:textId="77777777" w:rsidR="00AD6598" w:rsidRPr="0084790B" w:rsidRDefault="00AD6598" w:rsidP="00F66ECF">
      <w:pPr>
        <w:pStyle w:val="Liststycke"/>
        <w:numPr>
          <w:ilvl w:val="0"/>
          <w:numId w:val="28"/>
        </w:numPr>
        <w:rPr>
          <w:lang w:val="en-US" w:eastAsia="en-US"/>
        </w:rPr>
      </w:pPr>
      <w:r w:rsidRPr="0084790B">
        <w:rPr>
          <w:lang w:val="en-US" w:eastAsia="en-US"/>
        </w:rPr>
        <w:t>Create a domain c</w:t>
      </w:r>
      <w:r w:rsidR="00F66ECF" w:rsidRPr="0084790B">
        <w:rPr>
          <w:lang w:val="en-US" w:eastAsia="en-US"/>
        </w:rPr>
        <w:t xml:space="preserve">reate command with </w:t>
      </w:r>
      <w:r w:rsidR="00F66ECF" w:rsidRPr="0084790B">
        <w:rPr>
          <w:i/>
          <w:lang w:val="en-US" w:eastAsia="en-US"/>
        </w:rPr>
        <w:t>EppDomCreate03Name</w:t>
      </w:r>
      <w:r w:rsidR="00F66ECF" w:rsidRPr="0084790B">
        <w:rPr>
          <w:lang w:val="en-US" w:eastAsia="en-US"/>
        </w:rPr>
        <w:t>.</w:t>
      </w:r>
    </w:p>
    <w:p w14:paraId="335F6B37" w14:textId="77777777" w:rsidR="00AD6598" w:rsidRDefault="00AD6598" w:rsidP="00F66ECF">
      <w:pPr>
        <w:pStyle w:val="Liststycke"/>
        <w:numPr>
          <w:ilvl w:val="1"/>
          <w:numId w:val="28"/>
        </w:numPr>
        <w:rPr>
          <w:lang w:val="en-US" w:eastAsia="en-US"/>
        </w:rPr>
      </w:pPr>
      <w:r w:rsidRPr="0084790B">
        <w:rPr>
          <w:lang w:val="en-US" w:eastAsia="en-US"/>
        </w:rPr>
        <w:t>Use p</w:t>
      </w:r>
      <w:r w:rsidR="00F66ECF" w:rsidRPr="0084790B">
        <w:rPr>
          <w:lang w:val="en-US" w:eastAsia="en-US"/>
        </w:rPr>
        <w:t xml:space="preserve">eriod name from </w:t>
      </w:r>
      <w:r w:rsidR="00F66ECF" w:rsidRPr="0084790B">
        <w:rPr>
          <w:i/>
          <w:lang w:val="en-US" w:eastAsia="en-US"/>
        </w:rPr>
        <w:t>EppDomCreate03Period</w:t>
      </w:r>
      <w:r w:rsidR="00F66ECF" w:rsidRPr="00AD6598">
        <w:rPr>
          <w:lang w:val="en-US" w:eastAsia="en-US"/>
        </w:rPr>
        <w:t xml:space="preserve"> and period value from </w:t>
      </w:r>
      <w:r w:rsidR="00F66ECF" w:rsidRPr="00AD6598">
        <w:rPr>
          <w:i/>
          <w:lang w:val="en-US" w:eastAsia="en-US"/>
        </w:rPr>
        <w:t>EppDomCreate03PeriodValue</w:t>
      </w:r>
      <w:r w:rsidR="00F66ECF" w:rsidRPr="00AD6598">
        <w:rPr>
          <w:lang w:val="en-US" w:eastAsia="en-US"/>
        </w:rPr>
        <w:t>.</w:t>
      </w:r>
    </w:p>
    <w:p w14:paraId="335F6B38" w14:textId="77777777" w:rsidR="00AD6598" w:rsidRDefault="00F66ECF" w:rsidP="00F66ECF">
      <w:pPr>
        <w:pStyle w:val="Liststycke"/>
        <w:numPr>
          <w:ilvl w:val="1"/>
          <w:numId w:val="28"/>
        </w:numPr>
        <w:rPr>
          <w:lang w:val="en-US" w:eastAsia="en-US"/>
        </w:rPr>
      </w:pPr>
      <w:r w:rsidRPr="00AD6598">
        <w:rPr>
          <w:lang w:val="en-US" w:eastAsia="en-US"/>
        </w:rPr>
        <w:t>Use name</w:t>
      </w:r>
      <w:r w:rsidR="00AD6598">
        <w:rPr>
          <w:lang w:val="en-US" w:eastAsia="en-US"/>
        </w:rPr>
        <w:t xml:space="preserve"> </w:t>
      </w:r>
      <w:r w:rsidRPr="00AD6598">
        <w:rPr>
          <w:lang w:val="en-US" w:eastAsia="en-US"/>
        </w:rPr>
        <w:t xml:space="preserve">server 1 from </w:t>
      </w:r>
      <w:r w:rsidRPr="00AD6598">
        <w:rPr>
          <w:i/>
          <w:lang w:val="en-US" w:eastAsia="en-US"/>
        </w:rPr>
        <w:t>EppDomCreate03Ns01</w:t>
      </w:r>
      <w:r w:rsidRPr="00AD6598">
        <w:rPr>
          <w:lang w:val="en-US" w:eastAsia="en-US"/>
        </w:rPr>
        <w:t xml:space="preserve"> and name</w:t>
      </w:r>
      <w:r w:rsidR="00AD6598">
        <w:rPr>
          <w:lang w:val="en-US" w:eastAsia="en-US"/>
        </w:rPr>
        <w:t xml:space="preserve"> </w:t>
      </w:r>
      <w:r w:rsidRPr="00AD6598">
        <w:rPr>
          <w:lang w:val="en-US" w:eastAsia="en-US"/>
        </w:rPr>
        <w:t xml:space="preserve">server 2 from </w:t>
      </w:r>
      <w:r w:rsidRPr="00AD6598">
        <w:rPr>
          <w:i/>
          <w:lang w:val="en-US" w:eastAsia="en-US"/>
        </w:rPr>
        <w:t>EppDomCreate0</w:t>
      </w:r>
      <w:r w:rsidR="00661401" w:rsidRPr="00AD6598">
        <w:rPr>
          <w:i/>
          <w:lang w:val="en-US" w:eastAsia="en-US"/>
        </w:rPr>
        <w:t>3</w:t>
      </w:r>
      <w:r w:rsidRPr="00AD6598">
        <w:rPr>
          <w:i/>
          <w:lang w:val="en-US" w:eastAsia="en-US"/>
        </w:rPr>
        <w:t>Ns02</w:t>
      </w:r>
      <w:r w:rsidRPr="00AD6598">
        <w:rPr>
          <w:lang w:val="en-US" w:eastAsia="en-US"/>
        </w:rPr>
        <w:t>.</w:t>
      </w:r>
    </w:p>
    <w:p w14:paraId="335F6B39" w14:textId="77777777" w:rsidR="00D851F1" w:rsidRPr="00B03F9E" w:rsidRDefault="00D851F1" w:rsidP="00D851F1">
      <w:pPr>
        <w:pStyle w:val="Liststycke"/>
        <w:numPr>
          <w:ilvl w:val="1"/>
          <w:numId w:val="28"/>
        </w:numPr>
        <w:rPr>
          <w:lang w:val="en-US" w:eastAsia="en-US"/>
        </w:rPr>
      </w:pPr>
      <w:r w:rsidRPr="00ED0083">
        <w:rPr>
          <w:lang w:val="en-US" w:eastAsia="en-US"/>
        </w:rPr>
        <w:t>Add one or more secDNS records with dsData or keyData or both, depending on</w:t>
      </w:r>
      <w:r w:rsidRPr="00B03F9E">
        <w:rPr>
          <w:lang w:val="en-US" w:eastAsia="en-US"/>
        </w:rPr>
        <w:t xml:space="preserve"> the value of </w:t>
      </w:r>
      <w:r w:rsidRPr="00B03F9E">
        <w:rPr>
          <w:i/>
          <w:lang w:val="en-US" w:eastAsia="en-US"/>
        </w:rPr>
        <w:t>EppDom</w:t>
      </w:r>
      <w:r w:rsidR="009511B9">
        <w:rPr>
          <w:i/>
          <w:lang w:val="en-US" w:eastAsia="en-US"/>
        </w:rPr>
        <w:t>U</w:t>
      </w:r>
      <w:r w:rsidRPr="00B03F9E">
        <w:rPr>
          <w:i/>
          <w:lang w:val="en-US" w:eastAsia="en-US"/>
        </w:rPr>
        <w:t>pdate01KeyType</w:t>
      </w:r>
      <w:r w:rsidR="009511B9">
        <w:rPr>
          <w:lang w:val="en-US" w:eastAsia="en-US"/>
        </w:rPr>
        <w:t>. Use</w:t>
      </w:r>
      <w:r w:rsidRPr="00B03F9E">
        <w:rPr>
          <w:lang w:val="en-US" w:eastAsia="en-US"/>
        </w:rPr>
        <w:t xml:space="preserve"> appropriate values from </w:t>
      </w:r>
      <w:r w:rsidRPr="00B03F9E">
        <w:rPr>
          <w:i/>
          <w:lang w:val="en-US" w:eastAsia="en-US"/>
        </w:rPr>
        <w:t>EppDomUpdate01DsKeyTag01</w:t>
      </w:r>
      <w:r w:rsidRPr="00B03F9E">
        <w:rPr>
          <w:lang w:val="en-US" w:eastAsia="en-US"/>
        </w:rPr>
        <w:t xml:space="preserve">, </w:t>
      </w:r>
      <w:r w:rsidRPr="00B03F9E">
        <w:rPr>
          <w:i/>
          <w:lang w:val="en-US" w:eastAsia="en-US"/>
        </w:rPr>
        <w:t>EppDomUpdate01DsAlg01</w:t>
      </w:r>
      <w:r w:rsidRPr="00B03F9E">
        <w:rPr>
          <w:lang w:val="en-US" w:eastAsia="en-US"/>
        </w:rPr>
        <w:t xml:space="preserve">, </w:t>
      </w:r>
      <w:r w:rsidRPr="00B03F9E">
        <w:rPr>
          <w:i/>
          <w:lang w:val="en-US" w:eastAsia="en-US"/>
        </w:rPr>
        <w:t>EppDomUpdate01DsDigestType01</w:t>
      </w:r>
      <w:r w:rsidRPr="00B03F9E">
        <w:rPr>
          <w:lang w:val="en-US" w:eastAsia="en-US"/>
        </w:rPr>
        <w:t xml:space="preserve">, </w:t>
      </w:r>
      <w:r w:rsidRPr="00B03F9E">
        <w:rPr>
          <w:i/>
          <w:lang w:val="en-US" w:eastAsia="en-US"/>
        </w:rPr>
        <w:t>EppDomUpdate01DsDigest01</w:t>
      </w:r>
      <w:r w:rsidRPr="00B03F9E">
        <w:rPr>
          <w:lang w:val="en-US" w:eastAsia="en-US"/>
        </w:rPr>
        <w:t xml:space="preserve">, </w:t>
      </w:r>
      <w:r w:rsidRPr="00B03F9E">
        <w:rPr>
          <w:i/>
          <w:lang w:val="en-US" w:eastAsia="en-US"/>
        </w:rPr>
        <w:t>EppDomUpdate01KdFlags01</w:t>
      </w:r>
      <w:r w:rsidRPr="00B03F9E">
        <w:rPr>
          <w:lang w:val="en-US" w:eastAsia="en-US"/>
        </w:rPr>
        <w:t xml:space="preserve">, </w:t>
      </w:r>
      <w:r w:rsidRPr="00B03F9E">
        <w:rPr>
          <w:i/>
          <w:lang w:val="en-US" w:eastAsia="en-US"/>
        </w:rPr>
        <w:t>EppDomUpdate01KdProtocol01</w:t>
      </w:r>
      <w:r w:rsidRPr="00B03F9E">
        <w:rPr>
          <w:lang w:val="en-US" w:eastAsia="en-US"/>
        </w:rPr>
        <w:t xml:space="preserve">, </w:t>
      </w:r>
      <w:r w:rsidRPr="00B03F9E">
        <w:rPr>
          <w:i/>
          <w:lang w:val="en-US" w:eastAsia="en-US"/>
        </w:rPr>
        <w:t>EppDomUpdate01KdAlg01</w:t>
      </w:r>
      <w:r w:rsidRPr="00B03F9E">
        <w:rPr>
          <w:lang w:val="en-US" w:eastAsia="en-US"/>
        </w:rPr>
        <w:t xml:space="preserve">, </w:t>
      </w:r>
      <w:r w:rsidRPr="00B03F9E">
        <w:rPr>
          <w:i/>
          <w:lang w:val="en-US" w:eastAsia="en-US"/>
        </w:rPr>
        <w:t>EppDomUpdate01kdPubKey01</w:t>
      </w:r>
      <w:r w:rsidRPr="00B03F9E">
        <w:rPr>
          <w:lang w:val="en-US" w:eastAsia="en-US"/>
        </w:rPr>
        <w:t>.</w:t>
      </w:r>
    </w:p>
    <w:p w14:paraId="335F6B3A" w14:textId="77777777" w:rsidR="00AD6598" w:rsidRPr="0084790B" w:rsidRDefault="00F66ECF" w:rsidP="00411484">
      <w:pPr>
        <w:pStyle w:val="Liststycke"/>
        <w:numPr>
          <w:ilvl w:val="1"/>
          <w:numId w:val="28"/>
        </w:numPr>
        <w:rPr>
          <w:lang w:val="en-US" w:eastAsia="en-US"/>
        </w:rPr>
      </w:pPr>
      <w:r w:rsidRPr="00AD6598">
        <w:rPr>
          <w:lang w:val="en-US" w:eastAsia="en-US"/>
        </w:rPr>
        <w:lastRenderedPageBreak/>
        <w:t xml:space="preserve">If domain </w:t>
      </w:r>
      <w:r w:rsidR="00AD6598">
        <w:rPr>
          <w:lang w:val="en-US" w:eastAsia="en-US"/>
        </w:rPr>
        <w:t xml:space="preserve">create </w:t>
      </w:r>
      <w:r w:rsidR="00AD6598" w:rsidRPr="0084790B">
        <w:rPr>
          <w:lang w:val="en-US" w:eastAsia="en-US"/>
        </w:rPr>
        <w:t>requires extra extension and values, create an extensio</w:t>
      </w:r>
      <w:r w:rsidRPr="0084790B">
        <w:rPr>
          <w:lang w:val="en-US" w:eastAsia="en-US"/>
        </w:rPr>
        <w:t xml:space="preserve">n part from </w:t>
      </w:r>
      <w:r w:rsidRPr="0084790B">
        <w:rPr>
          <w:i/>
          <w:lang w:val="en-US" w:eastAsia="en-US"/>
        </w:rPr>
        <w:t>Epp</w:t>
      </w:r>
      <w:r w:rsidR="00661401" w:rsidRPr="0084790B">
        <w:rPr>
          <w:i/>
          <w:lang w:val="en-US" w:eastAsia="en-US"/>
        </w:rPr>
        <w:t>DomCreate</w:t>
      </w:r>
      <w:r w:rsidR="00C60914" w:rsidRPr="0084790B">
        <w:rPr>
          <w:i/>
          <w:lang w:val="en-US" w:eastAsia="en-US"/>
        </w:rPr>
        <w:t>03</w:t>
      </w:r>
      <w:r w:rsidRPr="0084790B">
        <w:rPr>
          <w:i/>
          <w:lang w:val="en-US" w:eastAsia="en-US"/>
        </w:rPr>
        <w:t>Ext01Uri</w:t>
      </w:r>
      <w:r w:rsidRPr="0084790B">
        <w:rPr>
          <w:lang w:val="en-US" w:eastAsia="en-US"/>
        </w:rPr>
        <w:t xml:space="preserve"> and fill in field name from </w:t>
      </w:r>
      <w:r w:rsidRPr="0084790B">
        <w:rPr>
          <w:i/>
          <w:lang w:val="en-US" w:eastAsia="en-US"/>
        </w:rPr>
        <w:t>EppDomCreate</w:t>
      </w:r>
      <w:r w:rsidR="00C60914" w:rsidRPr="0084790B">
        <w:rPr>
          <w:i/>
          <w:lang w:val="en-US" w:eastAsia="en-US"/>
        </w:rPr>
        <w:t>03</w:t>
      </w:r>
      <w:r w:rsidRPr="0084790B">
        <w:rPr>
          <w:i/>
          <w:lang w:val="en-US" w:eastAsia="en-US"/>
        </w:rPr>
        <w:t>Ext0</w:t>
      </w:r>
      <w:r w:rsidR="00C60914" w:rsidRPr="0084790B">
        <w:rPr>
          <w:i/>
          <w:lang w:val="en-US" w:eastAsia="en-US"/>
        </w:rPr>
        <w:t>1</w:t>
      </w:r>
      <w:r w:rsidRPr="0084790B">
        <w:rPr>
          <w:i/>
          <w:lang w:val="en-US" w:eastAsia="en-US"/>
        </w:rPr>
        <w:t>Field01</w:t>
      </w:r>
      <w:r w:rsidRPr="0084790B">
        <w:rPr>
          <w:lang w:val="en-US" w:eastAsia="en-US"/>
        </w:rPr>
        <w:t xml:space="preserve"> and values from </w:t>
      </w:r>
      <w:r w:rsidRPr="0084790B">
        <w:rPr>
          <w:i/>
          <w:lang w:val="en-US" w:eastAsia="en-US"/>
        </w:rPr>
        <w:t>EppDomCreate</w:t>
      </w:r>
      <w:r w:rsidR="00C60914" w:rsidRPr="0084790B">
        <w:rPr>
          <w:i/>
          <w:lang w:val="en-US" w:eastAsia="en-US"/>
        </w:rPr>
        <w:t>03</w:t>
      </w:r>
      <w:r w:rsidRPr="0084790B">
        <w:rPr>
          <w:i/>
          <w:lang w:val="en-US" w:eastAsia="en-US"/>
        </w:rPr>
        <w:t>Ext0</w:t>
      </w:r>
      <w:r w:rsidR="00C60914" w:rsidRPr="0084790B">
        <w:rPr>
          <w:i/>
          <w:lang w:val="en-US" w:eastAsia="en-US"/>
        </w:rPr>
        <w:t>1</w:t>
      </w:r>
      <w:r w:rsidRPr="0084790B">
        <w:rPr>
          <w:i/>
          <w:lang w:val="en-US" w:eastAsia="en-US"/>
        </w:rPr>
        <w:t>Value01</w:t>
      </w:r>
      <w:r w:rsidRPr="0084790B">
        <w:rPr>
          <w:lang w:val="en-US" w:eastAsia="en-US"/>
        </w:rPr>
        <w:t>.</w:t>
      </w:r>
    </w:p>
    <w:p w14:paraId="335F6B3B" w14:textId="77777777" w:rsidR="00411484" w:rsidRPr="0084790B" w:rsidRDefault="00411484" w:rsidP="00411484">
      <w:pPr>
        <w:ind w:left="720"/>
        <w:rPr>
          <w:lang w:val="en-US" w:eastAsia="en-US"/>
        </w:rPr>
      </w:pPr>
      <w:r w:rsidRPr="0084790B">
        <w:rPr>
          <w:lang w:val="en-US"/>
        </w:rPr>
        <w:t>The domain create command MUST complete with result code 1000 or 1001.</w:t>
      </w:r>
    </w:p>
    <w:p w14:paraId="335F6B3C" w14:textId="77777777" w:rsidR="00C218AD" w:rsidRPr="0084790B" w:rsidRDefault="00F66ECF" w:rsidP="00F66ECF">
      <w:pPr>
        <w:pStyle w:val="Liststycke"/>
        <w:numPr>
          <w:ilvl w:val="0"/>
          <w:numId w:val="28"/>
        </w:numPr>
        <w:rPr>
          <w:lang w:val="en-US" w:eastAsia="en-US"/>
        </w:rPr>
      </w:pPr>
      <w:r w:rsidRPr="0084790B">
        <w:rPr>
          <w:lang w:val="en-US" w:eastAsia="en-US"/>
        </w:rPr>
        <w:t xml:space="preserve">Create </w:t>
      </w:r>
      <w:r w:rsidR="00BF1E55" w:rsidRPr="0084790B">
        <w:rPr>
          <w:lang w:val="en-US" w:eastAsia="en-US"/>
        </w:rPr>
        <w:t xml:space="preserve">a </w:t>
      </w:r>
      <w:r w:rsidRPr="0084790B">
        <w:rPr>
          <w:lang w:val="en-US" w:eastAsia="en-US"/>
        </w:rPr>
        <w:t>logout comman</w:t>
      </w:r>
      <w:r w:rsidR="00AD6598" w:rsidRPr="0084790B">
        <w:rPr>
          <w:lang w:val="en-US" w:eastAsia="en-US"/>
        </w:rPr>
        <w:t>d.</w:t>
      </w:r>
      <w:r w:rsidR="000C0846" w:rsidRPr="0084790B">
        <w:rPr>
          <w:lang w:val="en-US" w:eastAsia="en-US"/>
        </w:rPr>
        <w:br/>
      </w:r>
      <w:r w:rsidR="00854657" w:rsidRPr="0084790B">
        <w:rPr>
          <w:lang w:val="en-US"/>
        </w:rPr>
        <w:t>The logout command MUST complete with result code 1500.</w:t>
      </w:r>
    </w:p>
    <w:p w14:paraId="335F6B3D" w14:textId="77777777" w:rsidR="00FA354D" w:rsidRPr="00DC63DE" w:rsidRDefault="008C74B2" w:rsidP="00FA354D">
      <w:pPr>
        <w:pStyle w:val="Liststycke"/>
        <w:numPr>
          <w:ilvl w:val="0"/>
          <w:numId w:val="28"/>
        </w:numPr>
        <w:rPr>
          <w:lang w:val="en-US" w:eastAsia="en-US"/>
        </w:rPr>
      </w:pPr>
      <w:r w:rsidRPr="0084790B">
        <w:rPr>
          <w:lang w:val="en-US"/>
        </w:rPr>
        <w:t>Verify that</w:t>
      </w:r>
      <w:r w:rsidR="00F66ECF" w:rsidRPr="0084790B">
        <w:rPr>
          <w:lang w:val="en-US"/>
        </w:rPr>
        <w:t xml:space="preserve"> the </w:t>
      </w:r>
      <w:r w:rsidR="00F66ECF" w:rsidRPr="0084790B">
        <w:rPr>
          <w:i/>
          <w:lang w:val="en-US" w:eastAsia="en-US"/>
        </w:rPr>
        <w:t>EppDomCreate03Name</w:t>
      </w:r>
      <w:r w:rsidR="00F66ECF" w:rsidRPr="00C218AD">
        <w:rPr>
          <w:lang w:val="en-US" w:eastAsia="en-US"/>
        </w:rPr>
        <w:t xml:space="preserve"> </w:t>
      </w:r>
      <w:r w:rsidR="00C218AD">
        <w:rPr>
          <w:lang w:val="en-US" w:eastAsia="en-US"/>
        </w:rPr>
        <w:t>domai</w:t>
      </w:r>
      <w:r w:rsidR="00F66ECF" w:rsidRPr="00C218AD">
        <w:rPr>
          <w:lang w:val="en-US" w:eastAsia="en-US"/>
        </w:rPr>
        <w:t>n</w:t>
      </w:r>
      <w:r w:rsidR="00C218AD">
        <w:rPr>
          <w:lang w:val="en-US" w:eastAsia="en-US"/>
        </w:rPr>
        <w:t xml:space="preserve"> </w:t>
      </w:r>
      <w:r w:rsidR="002C3FB7">
        <w:rPr>
          <w:lang w:val="en-US" w:eastAsia="en-US"/>
        </w:rPr>
        <w:t xml:space="preserve">is visible, </w:t>
      </w:r>
      <w:r w:rsidR="00C218AD">
        <w:rPr>
          <w:lang w:val="en-US" w:eastAsia="en-US"/>
        </w:rPr>
        <w:t>with the correct DNSSEC</w:t>
      </w:r>
      <w:r w:rsidR="00C218AD" w:rsidRPr="00C218AD">
        <w:rPr>
          <w:lang w:val="en-US" w:eastAsia="en-US"/>
        </w:rPr>
        <w:t xml:space="preserve"> records</w:t>
      </w:r>
      <w:r w:rsidR="002C3FB7">
        <w:rPr>
          <w:lang w:val="en-US" w:eastAsia="en-US"/>
        </w:rPr>
        <w:t>,</w:t>
      </w:r>
      <w:r w:rsidR="00F66ECF" w:rsidRPr="00C218AD">
        <w:rPr>
          <w:lang w:val="en-US" w:eastAsia="en-US"/>
        </w:rPr>
        <w:t xml:space="preserve"> in</w:t>
      </w:r>
      <w:r w:rsidR="00C218AD">
        <w:rPr>
          <w:lang w:val="en-US" w:eastAsia="en-US"/>
        </w:rPr>
        <w:t xml:space="preserve"> the</w:t>
      </w:r>
      <w:r w:rsidR="00F66ECF" w:rsidRPr="00C218AD">
        <w:rPr>
          <w:lang w:val="en-US" w:eastAsia="en-US"/>
        </w:rPr>
        <w:t xml:space="preserve"> zone within </w:t>
      </w:r>
      <w:r w:rsidR="00141B2C">
        <w:rPr>
          <w:lang w:val="en-US" w:eastAsia="en-US"/>
        </w:rPr>
        <w:t>24 hours</w:t>
      </w:r>
      <w:r w:rsidR="00F66ECF" w:rsidRPr="00C218AD">
        <w:rPr>
          <w:lang w:val="en-US" w:eastAsia="en-US"/>
        </w:rPr>
        <w:t>.</w:t>
      </w:r>
    </w:p>
    <w:p w14:paraId="335F6B3E" w14:textId="77777777" w:rsidR="00E53369" w:rsidRPr="002E2AFD" w:rsidRDefault="00F66ECF" w:rsidP="00E53369">
      <w:pPr>
        <w:pStyle w:val="Rubrik1"/>
      </w:pPr>
      <w:bookmarkStart w:id="120" w:name="_Toc241221903"/>
      <w:bookmarkStart w:id="121" w:name="_Toc274556011"/>
      <w:r w:rsidRPr="002E2AFD">
        <w:lastRenderedPageBreak/>
        <w:t>EPP Domain Renew 01</w:t>
      </w:r>
      <w:bookmarkEnd w:id="120"/>
      <w:bookmarkEnd w:id="121"/>
    </w:p>
    <w:p w14:paraId="335F6B3F" w14:textId="77777777" w:rsidR="00E53369" w:rsidRPr="002E2AFD" w:rsidRDefault="00E53369" w:rsidP="00E53369">
      <w:pPr>
        <w:pStyle w:val="Rubrik2"/>
      </w:pPr>
      <w:bookmarkStart w:id="122" w:name="_Toc241221904"/>
      <w:bookmarkStart w:id="123" w:name="_Toc274556012"/>
      <w:r w:rsidRPr="002E2AFD">
        <w:t>Test case identifier</w:t>
      </w:r>
      <w:bookmarkEnd w:id="122"/>
      <w:bookmarkEnd w:id="123"/>
    </w:p>
    <w:p w14:paraId="335F6B40" w14:textId="77777777" w:rsidR="00F66ECF" w:rsidRPr="002E2AFD" w:rsidRDefault="00F66ECF" w:rsidP="00F66ECF">
      <w:pPr>
        <w:rPr>
          <w:lang w:val="en-US" w:eastAsia="en-US"/>
        </w:rPr>
      </w:pPr>
      <w:r w:rsidRPr="002E2AFD">
        <w:rPr>
          <w:lang w:val="en-US" w:eastAsia="en-US"/>
        </w:rPr>
        <w:t>EPPDomRenew01</w:t>
      </w:r>
    </w:p>
    <w:p w14:paraId="335F6B41" w14:textId="77777777" w:rsidR="00E53369" w:rsidRPr="002E2AFD" w:rsidRDefault="00E53369" w:rsidP="00E53369">
      <w:pPr>
        <w:pStyle w:val="Rubrik2"/>
      </w:pPr>
      <w:bookmarkStart w:id="124" w:name="_Toc241221905"/>
      <w:bookmarkStart w:id="125" w:name="_Toc274556013"/>
      <w:r w:rsidRPr="002E2AFD">
        <w:t>Objective</w:t>
      </w:r>
      <w:bookmarkEnd w:id="124"/>
      <w:bookmarkEnd w:id="125"/>
    </w:p>
    <w:p w14:paraId="335F6B42" w14:textId="77777777" w:rsidR="00CC56BE" w:rsidRPr="0084790B" w:rsidRDefault="00CC56BE" w:rsidP="00CC56BE">
      <w:pPr>
        <w:rPr>
          <w:lang w:val="en-US"/>
        </w:rPr>
      </w:pPr>
      <w:r w:rsidRPr="0084790B">
        <w:rPr>
          <w:lang w:val="en-US"/>
        </w:rPr>
        <w:t xml:space="preserve">This test </w:t>
      </w:r>
      <w:r w:rsidR="00270D64" w:rsidRPr="0084790B">
        <w:rPr>
          <w:lang w:val="en-US"/>
        </w:rPr>
        <w:t xml:space="preserve">verifies </w:t>
      </w:r>
      <w:r w:rsidRPr="0084790B">
        <w:rPr>
          <w:lang w:val="en-US"/>
        </w:rPr>
        <w:t>compliance of the EPP server with RFC’s for log</w:t>
      </w:r>
      <w:r w:rsidR="002C3FB7" w:rsidRPr="0084790B">
        <w:rPr>
          <w:lang w:val="en-US"/>
        </w:rPr>
        <w:t>g</w:t>
      </w:r>
      <w:r w:rsidRPr="0084790B">
        <w:rPr>
          <w:lang w:val="en-US"/>
        </w:rPr>
        <w:t>in</w:t>
      </w:r>
      <w:r w:rsidR="002C3FB7" w:rsidRPr="0084790B">
        <w:rPr>
          <w:lang w:val="en-US"/>
        </w:rPr>
        <w:t>g</w:t>
      </w:r>
      <w:r w:rsidRPr="0084790B">
        <w:rPr>
          <w:lang w:val="en-US"/>
        </w:rPr>
        <w:t xml:space="preserve"> in, renewing a domain object</w:t>
      </w:r>
      <w:r w:rsidR="00175F1E" w:rsidRPr="0084790B">
        <w:rPr>
          <w:lang w:val="en-US"/>
        </w:rPr>
        <w:t xml:space="preserve"> and log</w:t>
      </w:r>
      <w:r w:rsidR="002C3FB7" w:rsidRPr="0084790B">
        <w:rPr>
          <w:lang w:val="en-US"/>
        </w:rPr>
        <w:t xml:space="preserve">ging </w:t>
      </w:r>
      <w:r w:rsidR="00175F1E" w:rsidRPr="0084790B">
        <w:rPr>
          <w:lang w:val="en-US"/>
        </w:rPr>
        <w:t>out</w:t>
      </w:r>
      <w:r w:rsidRPr="0084790B">
        <w:rPr>
          <w:lang w:val="en-US"/>
        </w:rPr>
        <w:t>.</w:t>
      </w:r>
    </w:p>
    <w:p w14:paraId="335F6B43" w14:textId="77777777" w:rsidR="00E53369" w:rsidRPr="0084790B" w:rsidRDefault="00E53369" w:rsidP="00E53369">
      <w:pPr>
        <w:pStyle w:val="Rubrik2"/>
      </w:pPr>
      <w:bookmarkStart w:id="126" w:name="_Toc241221906"/>
      <w:bookmarkStart w:id="127" w:name="_Toc274556014"/>
      <w:r w:rsidRPr="0084790B">
        <w:t>Inputs</w:t>
      </w:r>
      <w:bookmarkEnd w:id="126"/>
      <w:bookmarkEnd w:id="127"/>
    </w:p>
    <w:p w14:paraId="335F6B44" w14:textId="77777777" w:rsidR="00E53369" w:rsidRPr="002E2AFD" w:rsidRDefault="00E53369" w:rsidP="00E53369">
      <w:pPr>
        <w:rPr>
          <w:lang w:val="en-US" w:eastAsia="en-US"/>
        </w:rPr>
      </w:pPr>
      <w:r w:rsidRPr="0084790B">
        <w:rPr>
          <w:lang w:val="en-US" w:eastAsia="en-US"/>
        </w:rPr>
        <w:t xml:space="preserve">The following information </w:t>
      </w:r>
      <w:r w:rsidR="003B0EB3" w:rsidRPr="0084790B">
        <w:rPr>
          <w:lang w:val="en-US" w:eastAsia="en-US"/>
        </w:rPr>
        <w:t xml:space="preserve">is </w:t>
      </w:r>
      <w:r w:rsidRPr="0084790B">
        <w:rPr>
          <w:lang w:val="en-US" w:eastAsia="en-US"/>
        </w:rPr>
        <w:t>needed as input for this test case:</w:t>
      </w:r>
    </w:p>
    <w:p w14:paraId="335F6B45" w14:textId="77777777" w:rsidR="00E53369" w:rsidRPr="002E2AFD" w:rsidRDefault="00E53369" w:rsidP="00E53369">
      <w:pPr>
        <w:rPr>
          <w:lang w:val="en-US" w:eastAsia="en-US"/>
        </w:rPr>
      </w:pPr>
    </w:p>
    <w:p w14:paraId="335F6B46" w14:textId="77777777" w:rsidR="00CC56BE" w:rsidRPr="002E2AFD" w:rsidRDefault="008D4AD9" w:rsidP="00CC56BE">
      <w:pPr>
        <w:rPr>
          <w:lang w:val="en-US" w:eastAsia="en-US"/>
        </w:rPr>
      </w:pPr>
      <w:r>
        <w:rPr>
          <w:lang w:val="en-US" w:eastAsia="en-US"/>
        </w:rPr>
        <w:t>The full information from the input table in 2.3 is also used for login.</w:t>
      </w:r>
    </w:p>
    <w:p w14:paraId="335F6B47" w14:textId="77777777" w:rsidR="00CC56BE" w:rsidRPr="002E2AFD" w:rsidRDefault="00CC56BE" w:rsidP="00E53369">
      <w:pPr>
        <w:rPr>
          <w:lang w:val="en-US" w:eastAsia="en-US"/>
        </w:rPr>
      </w:pPr>
    </w:p>
    <w:tbl>
      <w:tblPr>
        <w:tblStyle w:val="Tabellrutnt"/>
        <w:tblW w:w="0" w:type="auto"/>
        <w:tblLook w:val="04A0" w:firstRow="1" w:lastRow="0" w:firstColumn="1" w:lastColumn="0" w:noHBand="0" w:noVBand="1"/>
      </w:tblPr>
      <w:tblGrid>
        <w:gridCol w:w="3327"/>
        <w:gridCol w:w="4882"/>
        <w:gridCol w:w="1928"/>
      </w:tblGrid>
      <w:tr w:rsidR="00CC56BE" w:rsidRPr="002E2AFD" w14:paraId="335F6B4B" w14:textId="77777777" w:rsidTr="00CC56BE">
        <w:trPr>
          <w:tblHeader/>
        </w:trPr>
        <w:tc>
          <w:tcPr>
            <w:tcW w:w="3227" w:type="dxa"/>
            <w:shd w:val="clear" w:color="auto" w:fill="D9D9D9" w:themeFill="background1" w:themeFillShade="D9"/>
          </w:tcPr>
          <w:p w14:paraId="335F6B48" w14:textId="77777777" w:rsidR="00CC56BE" w:rsidRPr="002E2AFD" w:rsidRDefault="00CC56BE" w:rsidP="00770A2B">
            <w:pPr>
              <w:rPr>
                <w:lang w:val="en-US" w:eastAsia="en-US"/>
              </w:rPr>
            </w:pPr>
            <w:r w:rsidRPr="002E2AFD">
              <w:rPr>
                <w:lang w:val="en-US" w:eastAsia="en-US"/>
              </w:rPr>
              <w:t>Id</w:t>
            </w:r>
          </w:p>
        </w:tc>
        <w:tc>
          <w:tcPr>
            <w:tcW w:w="4961" w:type="dxa"/>
            <w:shd w:val="clear" w:color="auto" w:fill="D9D9D9" w:themeFill="background1" w:themeFillShade="D9"/>
          </w:tcPr>
          <w:p w14:paraId="335F6B49" w14:textId="77777777" w:rsidR="00CC56BE" w:rsidRPr="002E2AFD" w:rsidRDefault="00CC56BE" w:rsidP="00770A2B">
            <w:pPr>
              <w:rPr>
                <w:lang w:val="en-US" w:eastAsia="en-US"/>
              </w:rPr>
            </w:pPr>
            <w:r w:rsidRPr="002E2AFD">
              <w:rPr>
                <w:lang w:val="en-US" w:eastAsia="en-US"/>
              </w:rPr>
              <w:t>Description</w:t>
            </w:r>
          </w:p>
        </w:tc>
        <w:tc>
          <w:tcPr>
            <w:tcW w:w="1949" w:type="dxa"/>
            <w:shd w:val="clear" w:color="auto" w:fill="D9D9D9" w:themeFill="background1" w:themeFillShade="D9"/>
          </w:tcPr>
          <w:p w14:paraId="335F6B4A" w14:textId="77777777" w:rsidR="00CC56BE" w:rsidRPr="002E2AFD" w:rsidRDefault="00CC56BE" w:rsidP="00770A2B">
            <w:pPr>
              <w:rPr>
                <w:lang w:val="en-US" w:eastAsia="en-US"/>
              </w:rPr>
            </w:pPr>
            <w:r w:rsidRPr="002E2AFD">
              <w:rPr>
                <w:lang w:val="en-US" w:eastAsia="en-US"/>
              </w:rPr>
              <w:t>Type</w:t>
            </w:r>
          </w:p>
        </w:tc>
      </w:tr>
      <w:tr w:rsidR="00CC56BE" w:rsidRPr="002E2AFD" w14:paraId="335F6B4F" w14:textId="77777777" w:rsidTr="00CC56BE">
        <w:tc>
          <w:tcPr>
            <w:tcW w:w="3227" w:type="dxa"/>
          </w:tcPr>
          <w:p w14:paraId="335F6B4C" w14:textId="77777777" w:rsidR="00CC56BE" w:rsidRPr="002E2AFD" w:rsidRDefault="00CC56BE" w:rsidP="00CC56BE">
            <w:pPr>
              <w:rPr>
                <w:lang w:val="en-US" w:eastAsia="en-US"/>
              </w:rPr>
            </w:pPr>
            <w:r w:rsidRPr="002E2AFD">
              <w:rPr>
                <w:lang w:val="en-US" w:eastAsia="en-US"/>
              </w:rPr>
              <w:t>EppDomRenew01Name</w:t>
            </w:r>
          </w:p>
        </w:tc>
        <w:tc>
          <w:tcPr>
            <w:tcW w:w="4961" w:type="dxa"/>
          </w:tcPr>
          <w:p w14:paraId="335F6B4D" w14:textId="77777777" w:rsidR="00CC56BE" w:rsidRPr="002E2AFD" w:rsidRDefault="00CC56BE" w:rsidP="00CC56BE">
            <w:pPr>
              <w:rPr>
                <w:lang w:val="en-US" w:eastAsia="en-US"/>
              </w:rPr>
            </w:pPr>
            <w:r w:rsidRPr="002E2AFD">
              <w:rPr>
                <w:lang w:val="en-US" w:eastAsia="en-US"/>
              </w:rPr>
              <w:t>Domain name to renew</w:t>
            </w:r>
          </w:p>
        </w:tc>
        <w:tc>
          <w:tcPr>
            <w:tcW w:w="1949" w:type="dxa"/>
          </w:tcPr>
          <w:p w14:paraId="335F6B4E" w14:textId="77777777" w:rsidR="00CC56BE" w:rsidRPr="002E2AFD" w:rsidRDefault="00CC56BE" w:rsidP="00770A2B">
            <w:pPr>
              <w:rPr>
                <w:lang w:val="en-US" w:eastAsia="en-US"/>
              </w:rPr>
            </w:pPr>
            <w:r w:rsidRPr="002E2AFD">
              <w:rPr>
                <w:lang w:val="en-US" w:eastAsia="en-US"/>
              </w:rPr>
              <w:t>String</w:t>
            </w:r>
          </w:p>
        </w:tc>
      </w:tr>
      <w:tr w:rsidR="00CC56BE" w:rsidRPr="002E2AFD" w14:paraId="335F6B53" w14:textId="77777777" w:rsidTr="00CC56BE">
        <w:tc>
          <w:tcPr>
            <w:tcW w:w="3227" w:type="dxa"/>
          </w:tcPr>
          <w:p w14:paraId="335F6B50" w14:textId="77777777" w:rsidR="00CC56BE" w:rsidRPr="002E2AFD" w:rsidRDefault="00CC56BE" w:rsidP="00CC56BE">
            <w:pPr>
              <w:rPr>
                <w:lang w:val="en-US" w:eastAsia="en-US"/>
              </w:rPr>
            </w:pPr>
            <w:r w:rsidRPr="002E2AFD">
              <w:rPr>
                <w:lang w:val="en-US" w:eastAsia="en-US"/>
              </w:rPr>
              <w:t>EppDomRenew01Period</w:t>
            </w:r>
          </w:p>
        </w:tc>
        <w:tc>
          <w:tcPr>
            <w:tcW w:w="4961" w:type="dxa"/>
          </w:tcPr>
          <w:p w14:paraId="335F6B51" w14:textId="77777777" w:rsidR="00CC56BE" w:rsidRPr="002E2AFD" w:rsidRDefault="00CC56BE" w:rsidP="00770A2B">
            <w:pPr>
              <w:rPr>
                <w:lang w:val="en-US" w:eastAsia="en-US"/>
              </w:rPr>
            </w:pPr>
            <w:r w:rsidRPr="002E2AFD">
              <w:rPr>
                <w:lang w:val="en-US" w:eastAsia="en-US"/>
              </w:rPr>
              <w:t>Domain period type</w:t>
            </w:r>
          </w:p>
        </w:tc>
        <w:tc>
          <w:tcPr>
            <w:tcW w:w="1949" w:type="dxa"/>
          </w:tcPr>
          <w:p w14:paraId="335F6B52" w14:textId="77777777" w:rsidR="00CC56BE" w:rsidRPr="002E2AFD" w:rsidRDefault="00CC56BE" w:rsidP="00770A2B">
            <w:pPr>
              <w:rPr>
                <w:lang w:val="en-US" w:eastAsia="en-US"/>
              </w:rPr>
            </w:pPr>
            <w:r w:rsidRPr="002E2AFD">
              <w:rPr>
                <w:lang w:val="en-US" w:eastAsia="en-US"/>
              </w:rPr>
              <w:t>Y/M</w:t>
            </w:r>
          </w:p>
        </w:tc>
      </w:tr>
      <w:tr w:rsidR="00CC56BE" w:rsidRPr="002E2AFD" w14:paraId="335F6B57" w14:textId="77777777" w:rsidTr="00CC56BE">
        <w:tc>
          <w:tcPr>
            <w:tcW w:w="3227" w:type="dxa"/>
          </w:tcPr>
          <w:p w14:paraId="335F6B54" w14:textId="77777777" w:rsidR="00CC56BE" w:rsidRPr="002E2AFD" w:rsidRDefault="00CC56BE" w:rsidP="00CC56BE">
            <w:pPr>
              <w:rPr>
                <w:lang w:val="en-US" w:eastAsia="en-US"/>
              </w:rPr>
            </w:pPr>
            <w:r w:rsidRPr="002E2AFD">
              <w:rPr>
                <w:lang w:val="en-US" w:eastAsia="en-US"/>
              </w:rPr>
              <w:t>EppDomRenew01PeriodValue</w:t>
            </w:r>
          </w:p>
        </w:tc>
        <w:tc>
          <w:tcPr>
            <w:tcW w:w="4961" w:type="dxa"/>
          </w:tcPr>
          <w:p w14:paraId="335F6B55" w14:textId="77777777" w:rsidR="00CC56BE" w:rsidRPr="002E2AFD" w:rsidRDefault="00C218AD" w:rsidP="00770A2B">
            <w:pPr>
              <w:rPr>
                <w:lang w:val="en-US" w:eastAsia="en-US"/>
              </w:rPr>
            </w:pPr>
            <w:r>
              <w:rPr>
                <w:lang w:val="en-US" w:eastAsia="en-US"/>
              </w:rPr>
              <w:t>Domain per</w:t>
            </w:r>
            <w:r w:rsidR="00CC56BE" w:rsidRPr="002E2AFD">
              <w:rPr>
                <w:lang w:val="en-US" w:eastAsia="en-US"/>
              </w:rPr>
              <w:t>io</w:t>
            </w:r>
            <w:r>
              <w:rPr>
                <w:lang w:val="en-US" w:eastAsia="en-US"/>
              </w:rPr>
              <w:t>d</w:t>
            </w:r>
            <w:r w:rsidR="00CC56BE" w:rsidRPr="002E2AFD">
              <w:rPr>
                <w:lang w:val="en-US" w:eastAsia="en-US"/>
              </w:rPr>
              <w:t xml:space="preserve"> value</w:t>
            </w:r>
          </w:p>
        </w:tc>
        <w:tc>
          <w:tcPr>
            <w:tcW w:w="1949" w:type="dxa"/>
          </w:tcPr>
          <w:p w14:paraId="335F6B56" w14:textId="77777777" w:rsidR="00CC56BE" w:rsidRPr="002E2AFD" w:rsidRDefault="00CC56BE" w:rsidP="00770A2B">
            <w:pPr>
              <w:rPr>
                <w:lang w:val="en-US" w:eastAsia="en-US"/>
              </w:rPr>
            </w:pPr>
            <w:r w:rsidRPr="002E2AFD">
              <w:rPr>
                <w:lang w:val="en-US" w:eastAsia="en-US"/>
              </w:rPr>
              <w:t>Number</w:t>
            </w:r>
          </w:p>
        </w:tc>
      </w:tr>
      <w:tr w:rsidR="00CC56BE" w:rsidRPr="002E2AFD" w14:paraId="335F6B5B" w14:textId="77777777" w:rsidTr="00CC56BE">
        <w:tc>
          <w:tcPr>
            <w:tcW w:w="3227" w:type="dxa"/>
          </w:tcPr>
          <w:p w14:paraId="335F6B58" w14:textId="77777777" w:rsidR="00CC56BE" w:rsidRPr="002E2AFD" w:rsidRDefault="00CC56BE" w:rsidP="00770A2B">
            <w:pPr>
              <w:rPr>
                <w:lang w:val="en-US" w:eastAsia="en-US"/>
              </w:rPr>
            </w:pPr>
            <w:r w:rsidRPr="002E2AFD">
              <w:rPr>
                <w:lang w:val="en-US" w:eastAsia="en-US"/>
              </w:rPr>
              <w:t>EppDomRenew01ExpDate</w:t>
            </w:r>
          </w:p>
        </w:tc>
        <w:tc>
          <w:tcPr>
            <w:tcW w:w="4961" w:type="dxa"/>
          </w:tcPr>
          <w:p w14:paraId="335F6B59" w14:textId="77777777" w:rsidR="00CC56BE" w:rsidRPr="002E2AFD" w:rsidRDefault="00C218AD" w:rsidP="00770A2B">
            <w:pPr>
              <w:rPr>
                <w:lang w:val="en-US" w:eastAsia="en-US"/>
              </w:rPr>
            </w:pPr>
            <w:r>
              <w:rPr>
                <w:lang w:val="en-US" w:eastAsia="en-US"/>
              </w:rPr>
              <w:t>Domain current expiry d</w:t>
            </w:r>
            <w:r w:rsidR="00CC56BE" w:rsidRPr="002E2AFD">
              <w:rPr>
                <w:lang w:val="en-US" w:eastAsia="en-US"/>
              </w:rPr>
              <w:t>ate</w:t>
            </w:r>
          </w:p>
        </w:tc>
        <w:tc>
          <w:tcPr>
            <w:tcW w:w="1949" w:type="dxa"/>
          </w:tcPr>
          <w:p w14:paraId="335F6B5A" w14:textId="77777777" w:rsidR="00CC56BE" w:rsidRPr="002E2AFD" w:rsidRDefault="00CC56BE" w:rsidP="00770A2B">
            <w:pPr>
              <w:rPr>
                <w:lang w:val="en-US" w:eastAsia="en-US"/>
              </w:rPr>
            </w:pPr>
            <w:r w:rsidRPr="002E2AFD">
              <w:rPr>
                <w:lang w:val="en-US" w:eastAsia="en-US"/>
              </w:rPr>
              <w:t>String</w:t>
            </w:r>
          </w:p>
        </w:tc>
      </w:tr>
      <w:tr w:rsidR="00CC56BE" w:rsidRPr="002E2AFD" w14:paraId="335F6B5F" w14:textId="77777777" w:rsidTr="00CC56BE">
        <w:tc>
          <w:tcPr>
            <w:tcW w:w="3227" w:type="dxa"/>
          </w:tcPr>
          <w:p w14:paraId="335F6B5C" w14:textId="77777777" w:rsidR="00CC56BE" w:rsidRPr="002E2AFD" w:rsidRDefault="00770A2B" w:rsidP="00770A2B">
            <w:pPr>
              <w:rPr>
                <w:lang w:val="en-US" w:eastAsia="en-US"/>
              </w:rPr>
            </w:pPr>
            <w:r w:rsidRPr="002E2AFD">
              <w:rPr>
                <w:lang w:val="en-US" w:eastAsia="en-US"/>
              </w:rPr>
              <w:t>EppDom</w:t>
            </w:r>
            <w:r w:rsidR="00CC56BE" w:rsidRPr="002E2AFD">
              <w:rPr>
                <w:lang w:val="en-US" w:eastAsia="en-US"/>
              </w:rPr>
              <w:t>Renew01Ext01Uri</w:t>
            </w:r>
          </w:p>
        </w:tc>
        <w:tc>
          <w:tcPr>
            <w:tcW w:w="4961" w:type="dxa"/>
          </w:tcPr>
          <w:p w14:paraId="335F6B5D" w14:textId="77777777" w:rsidR="00CC56BE" w:rsidRPr="002E2AFD" w:rsidRDefault="00C218AD" w:rsidP="00770A2B">
            <w:pPr>
              <w:rPr>
                <w:lang w:val="en-US" w:eastAsia="en-US"/>
              </w:rPr>
            </w:pPr>
            <w:r>
              <w:rPr>
                <w:lang w:val="en-US" w:eastAsia="en-US"/>
              </w:rPr>
              <w:t>Object URI</w:t>
            </w:r>
            <w:r w:rsidR="00CC56BE" w:rsidRPr="002E2AFD">
              <w:rPr>
                <w:lang w:val="en-US" w:eastAsia="en-US"/>
              </w:rPr>
              <w:t xml:space="preserve"> for extension 01</w:t>
            </w:r>
          </w:p>
        </w:tc>
        <w:tc>
          <w:tcPr>
            <w:tcW w:w="1949" w:type="dxa"/>
          </w:tcPr>
          <w:p w14:paraId="335F6B5E" w14:textId="77777777" w:rsidR="00CC56BE" w:rsidRPr="002E2AFD" w:rsidRDefault="00CC56BE" w:rsidP="00770A2B">
            <w:pPr>
              <w:rPr>
                <w:lang w:val="en-US" w:eastAsia="en-US"/>
              </w:rPr>
            </w:pPr>
            <w:r w:rsidRPr="002E2AFD">
              <w:rPr>
                <w:lang w:val="en-US" w:eastAsia="en-US"/>
              </w:rPr>
              <w:t>String</w:t>
            </w:r>
          </w:p>
        </w:tc>
      </w:tr>
      <w:tr w:rsidR="00CC56BE" w:rsidRPr="00ED0083" w14:paraId="335F6B63" w14:textId="77777777" w:rsidTr="00CC56BE">
        <w:tc>
          <w:tcPr>
            <w:tcW w:w="3227" w:type="dxa"/>
          </w:tcPr>
          <w:p w14:paraId="335F6B60" w14:textId="77777777" w:rsidR="00CC56BE" w:rsidRPr="00ED0083" w:rsidRDefault="00770A2B" w:rsidP="00DE3513">
            <w:pPr>
              <w:rPr>
                <w:lang w:val="en-US" w:eastAsia="en-US"/>
              </w:rPr>
            </w:pPr>
            <w:r w:rsidRPr="00ED0083">
              <w:rPr>
                <w:lang w:val="en-US" w:eastAsia="en-US"/>
              </w:rPr>
              <w:t>Epp</w:t>
            </w:r>
            <w:r w:rsidR="00DE3513" w:rsidRPr="00ED0083">
              <w:rPr>
                <w:lang w:val="en-US" w:eastAsia="en-US"/>
              </w:rPr>
              <w:t>D</w:t>
            </w:r>
            <w:r w:rsidRPr="00ED0083">
              <w:rPr>
                <w:lang w:val="en-US" w:eastAsia="en-US"/>
              </w:rPr>
              <w:t>om</w:t>
            </w:r>
            <w:r w:rsidR="00CC56BE" w:rsidRPr="00ED0083">
              <w:rPr>
                <w:lang w:val="en-US" w:eastAsia="en-US"/>
              </w:rPr>
              <w:t>Renew01Ext01Sl</w:t>
            </w:r>
          </w:p>
        </w:tc>
        <w:tc>
          <w:tcPr>
            <w:tcW w:w="4961" w:type="dxa"/>
          </w:tcPr>
          <w:p w14:paraId="335F6B61" w14:textId="77777777" w:rsidR="00CC56BE" w:rsidRPr="00ED0083" w:rsidRDefault="00125CFB" w:rsidP="00125CFB">
            <w:pPr>
              <w:rPr>
                <w:lang w:val="en-US" w:eastAsia="en-US"/>
              </w:rPr>
            </w:pPr>
            <w:r w:rsidRPr="00ED0083">
              <w:rPr>
                <w:lang w:val="en-US" w:eastAsia="en-US"/>
              </w:rPr>
              <w:t>Extension 01 s</w:t>
            </w:r>
            <w:r w:rsidR="00CC56BE" w:rsidRPr="00ED0083">
              <w:rPr>
                <w:lang w:val="en-US" w:eastAsia="en-US"/>
              </w:rPr>
              <w:t>chema locatio</w:t>
            </w:r>
            <w:r w:rsidR="00C218AD" w:rsidRPr="00ED0083">
              <w:rPr>
                <w:lang w:val="en-US" w:eastAsia="en-US"/>
              </w:rPr>
              <w:t>n</w:t>
            </w:r>
          </w:p>
        </w:tc>
        <w:tc>
          <w:tcPr>
            <w:tcW w:w="1949" w:type="dxa"/>
          </w:tcPr>
          <w:p w14:paraId="335F6B62" w14:textId="77777777" w:rsidR="00CC56BE" w:rsidRPr="00ED0083" w:rsidRDefault="00CC56BE" w:rsidP="00770A2B">
            <w:pPr>
              <w:rPr>
                <w:lang w:val="en-US" w:eastAsia="en-US"/>
              </w:rPr>
            </w:pPr>
            <w:r w:rsidRPr="00ED0083">
              <w:rPr>
                <w:lang w:val="en-US" w:eastAsia="en-US"/>
              </w:rPr>
              <w:t>String</w:t>
            </w:r>
          </w:p>
        </w:tc>
      </w:tr>
      <w:tr w:rsidR="004B6BC5" w:rsidRPr="00ED0083" w14:paraId="335F6B67" w14:textId="77777777" w:rsidTr="00522EF0">
        <w:tc>
          <w:tcPr>
            <w:tcW w:w="3227" w:type="dxa"/>
          </w:tcPr>
          <w:p w14:paraId="335F6B64" w14:textId="77777777" w:rsidR="004B6BC5" w:rsidRPr="00ED0083" w:rsidRDefault="004B6BC5" w:rsidP="004B6BC5">
            <w:pPr>
              <w:rPr>
                <w:lang w:val="en-US" w:eastAsia="en-US"/>
              </w:rPr>
            </w:pPr>
            <w:r w:rsidRPr="00ED0083">
              <w:rPr>
                <w:lang w:val="en-US" w:eastAsia="en-US"/>
              </w:rPr>
              <w:t>EppDomRenew01Ext01ExtName</w:t>
            </w:r>
          </w:p>
        </w:tc>
        <w:tc>
          <w:tcPr>
            <w:tcW w:w="4961" w:type="dxa"/>
          </w:tcPr>
          <w:p w14:paraId="335F6B65" w14:textId="77777777" w:rsidR="004B6BC5" w:rsidRPr="00ED0083" w:rsidRDefault="004B6BC5" w:rsidP="00125CFB">
            <w:pPr>
              <w:rPr>
                <w:lang w:val="en-US" w:eastAsia="en-US"/>
              </w:rPr>
            </w:pPr>
            <w:r w:rsidRPr="00ED0083">
              <w:rPr>
                <w:lang w:val="en-US" w:eastAsia="en-US"/>
              </w:rPr>
              <w:t>Extension</w:t>
            </w:r>
            <w:r w:rsidR="00125CFB" w:rsidRPr="00ED0083">
              <w:rPr>
                <w:lang w:val="en-US" w:eastAsia="en-US"/>
              </w:rPr>
              <w:t xml:space="preserve"> 01</w:t>
            </w:r>
            <w:r w:rsidRPr="00ED0083">
              <w:rPr>
                <w:lang w:val="en-US" w:eastAsia="en-US"/>
              </w:rPr>
              <w:t xml:space="preserve"> name</w:t>
            </w:r>
          </w:p>
        </w:tc>
        <w:tc>
          <w:tcPr>
            <w:tcW w:w="1949" w:type="dxa"/>
          </w:tcPr>
          <w:p w14:paraId="335F6B66" w14:textId="77777777" w:rsidR="004B6BC5" w:rsidRPr="00ED0083" w:rsidRDefault="004B6BC5" w:rsidP="00522EF0">
            <w:pPr>
              <w:rPr>
                <w:lang w:val="en-US" w:eastAsia="en-US"/>
              </w:rPr>
            </w:pPr>
            <w:r w:rsidRPr="00ED0083">
              <w:rPr>
                <w:lang w:val="en-US" w:eastAsia="en-US"/>
              </w:rPr>
              <w:t>String</w:t>
            </w:r>
          </w:p>
        </w:tc>
      </w:tr>
      <w:tr w:rsidR="00CC56BE" w:rsidRPr="00ED0083" w14:paraId="335F6B6B" w14:textId="77777777" w:rsidTr="00CC56BE">
        <w:tc>
          <w:tcPr>
            <w:tcW w:w="3227" w:type="dxa"/>
          </w:tcPr>
          <w:p w14:paraId="335F6B68" w14:textId="77777777" w:rsidR="00CC56BE" w:rsidRPr="00ED0083" w:rsidRDefault="00770A2B" w:rsidP="004B6BC5">
            <w:pPr>
              <w:rPr>
                <w:lang w:val="en-US" w:eastAsia="en-US"/>
              </w:rPr>
            </w:pPr>
            <w:r w:rsidRPr="00ED0083">
              <w:rPr>
                <w:lang w:val="en-US" w:eastAsia="en-US"/>
              </w:rPr>
              <w:t>EppDom</w:t>
            </w:r>
            <w:r w:rsidR="004B6BC5" w:rsidRPr="00ED0083">
              <w:rPr>
                <w:lang w:val="en-US" w:eastAsia="en-US"/>
              </w:rPr>
              <w:t>Renew</w:t>
            </w:r>
            <w:r w:rsidR="00CC56BE" w:rsidRPr="00ED0083">
              <w:rPr>
                <w:lang w:val="en-US" w:eastAsia="en-US"/>
              </w:rPr>
              <w:t>01Ext01ExtValue</w:t>
            </w:r>
          </w:p>
        </w:tc>
        <w:tc>
          <w:tcPr>
            <w:tcW w:w="4961" w:type="dxa"/>
          </w:tcPr>
          <w:p w14:paraId="335F6B69" w14:textId="77777777" w:rsidR="00CC56BE" w:rsidRPr="00ED0083" w:rsidRDefault="00C218AD" w:rsidP="00770A2B">
            <w:pPr>
              <w:rPr>
                <w:lang w:val="en-US" w:eastAsia="en-US"/>
              </w:rPr>
            </w:pPr>
            <w:r w:rsidRPr="00ED0083">
              <w:rPr>
                <w:lang w:val="en-US" w:eastAsia="en-US"/>
              </w:rPr>
              <w:t>Extension</w:t>
            </w:r>
            <w:r w:rsidR="00125CFB" w:rsidRPr="00ED0083">
              <w:rPr>
                <w:lang w:val="en-US" w:eastAsia="en-US"/>
              </w:rPr>
              <w:t xml:space="preserve"> </w:t>
            </w:r>
            <w:r w:rsidRPr="00ED0083">
              <w:rPr>
                <w:lang w:val="en-US" w:eastAsia="en-US"/>
              </w:rPr>
              <w:t>01 v</w:t>
            </w:r>
            <w:r w:rsidR="00CC56BE" w:rsidRPr="00ED0083">
              <w:rPr>
                <w:lang w:val="en-US" w:eastAsia="en-US"/>
              </w:rPr>
              <w:t>alue for direct text node</w:t>
            </w:r>
          </w:p>
        </w:tc>
        <w:tc>
          <w:tcPr>
            <w:tcW w:w="1949" w:type="dxa"/>
          </w:tcPr>
          <w:p w14:paraId="335F6B6A" w14:textId="77777777" w:rsidR="00CC56BE" w:rsidRPr="00ED0083" w:rsidRDefault="00CC56BE" w:rsidP="00770A2B">
            <w:pPr>
              <w:rPr>
                <w:lang w:val="en-US" w:eastAsia="en-US"/>
              </w:rPr>
            </w:pPr>
            <w:r w:rsidRPr="00ED0083">
              <w:rPr>
                <w:lang w:val="en-US" w:eastAsia="en-US"/>
              </w:rPr>
              <w:t>String</w:t>
            </w:r>
          </w:p>
        </w:tc>
      </w:tr>
      <w:tr w:rsidR="00CC56BE" w:rsidRPr="00ED0083" w14:paraId="335F6B6F" w14:textId="77777777" w:rsidTr="00CC56BE">
        <w:tc>
          <w:tcPr>
            <w:tcW w:w="3227" w:type="dxa"/>
          </w:tcPr>
          <w:p w14:paraId="335F6B6C" w14:textId="77777777" w:rsidR="00CC56BE" w:rsidRPr="00ED0083" w:rsidRDefault="00770A2B" w:rsidP="00770A2B">
            <w:pPr>
              <w:rPr>
                <w:lang w:val="en-US" w:eastAsia="en-US"/>
              </w:rPr>
            </w:pPr>
            <w:r w:rsidRPr="00ED0083">
              <w:rPr>
                <w:lang w:val="en-US" w:eastAsia="en-US"/>
              </w:rPr>
              <w:t>EppDom</w:t>
            </w:r>
            <w:r w:rsidR="00CC56BE" w:rsidRPr="00ED0083">
              <w:rPr>
                <w:lang w:val="en-US" w:eastAsia="en-US"/>
              </w:rPr>
              <w:t>Renew01Ext01Field01</w:t>
            </w:r>
          </w:p>
        </w:tc>
        <w:tc>
          <w:tcPr>
            <w:tcW w:w="4961" w:type="dxa"/>
          </w:tcPr>
          <w:p w14:paraId="335F6B6D" w14:textId="77777777" w:rsidR="00CC56BE" w:rsidRPr="00ED0083" w:rsidRDefault="00125CFB" w:rsidP="00125CFB">
            <w:pPr>
              <w:rPr>
                <w:lang w:val="en-US" w:eastAsia="en-US"/>
              </w:rPr>
            </w:pPr>
            <w:r w:rsidRPr="00ED0083">
              <w:rPr>
                <w:lang w:val="en-US" w:eastAsia="en-US"/>
              </w:rPr>
              <w:t>Extension 01 field name 01</w:t>
            </w:r>
          </w:p>
        </w:tc>
        <w:tc>
          <w:tcPr>
            <w:tcW w:w="1949" w:type="dxa"/>
          </w:tcPr>
          <w:p w14:paraId="335F6B6E" w14:textId="77777777" w:rsidR="00CC56BE" w:rsidRPr="00ED0083" w:rsidRDefault="00CC56BE" w:rsidP="00770A2B">
            <w:pPr>
              <w:rPr>
                <w:lang w:val="en-US" w:eastAsia="en-US"/>
              </w:rPr>
            </w:pPr>
            <w:r w:rsidRPr="00ED0083">
              <w:rPr>
                <w:lang w:val="en-US" w:eastAsia="en-US"/>
              </w:rPr>
              <w:t>String</w:t>
            </w:r>
          </w:p>
        </w:tc>
      </w:tr>
      <w:tr w:rsidR="00CC56BE" w:rsidRPr="00ED0083" w14:paraId="335F6B73" w14:textId="77777777" w:rsidTr="00CC56BE">
        <w:tc>
          <w:tcPr>
            <w:tcW w:w="3227" w:type="dxa"/>
          </w:tcPr>
          <w:p w14:paraId="335F6B70" w14:textId="77777777" w:rsidR="00CC56BE" w:rsidRPr="00ED0083" w:rsidRDefault="00770A2B" w:rsidP="00770A2B">
            <w:pPr>
              <w:rPr>
                <w:lang w:val="en-US" w:eastAsia="en-US"/>
              </w:rPr>
            </w:pPr>
            <w:r w:rsidRPr="00ED0083">
              <w:rPr>
                <w:lang w:val="en-US" w:eastAsia="en-US"/>
              </w:rPr>
              <w:t>EppDom</w:t>
            </w:r>
            <w:r w:rsidR="00CC56BE" w:rsidRPr="00ED0083">
              <w:rPr>
                <w:lang w:val="en-US" w:eastAsia="en-US"/>
              </w:rPr>
              <w:t>Renew01Ext01Value01</w:t>
            </w:r>
          </w:p>
        </w:tc>
        <w:tc>
          <w:tcPr>
            <w:tcW w:w="4961" w:type="dxa"/>
          </w:tcPr>
          <w:p w14:paraId="335F6B71" w14:textId="77777777" w:rsidR="00CC56BE" w:rsidRPr="00ED0083" w:rsidRDefault="00C218AD" w:rsidP="00125CFB">
            <w:pPr>
              <w:rPr>
                <w:lang w:val="en-US" w:eastAsia="en-US"/>
              </w:rPr>
            </w:pPr>
            <w:r w:rsidRPr="00ED0083">
              <w:rPr>
                <w:lang w:val="en-US" w:eastAsia="en-US"/>
              </w:rPr>
              <w:t>Ext</w:t>
            </w:r>
            <w:r w:rsidR="00125CFB" w:rsidRPr="00ED0083">
              <w:rPr>
                <w:lang w:val="en-US" w:eastAsia="en-US"/>
              </w:rPr>
              <w:t>ension</w:t>
            </w:r>
            <w:r w:rsidRPr="00ED0083">
              <w:rPr>
                <w:lang w:val="en-US" w:eastAsia="en-US"/>
              </w:rPr>
              <w:t xml:space="preserve"> 01 </w:t>
            </w:r>
            <w:r w:rsidR="00125CFB" w:rsidRPr="00ED0083">
              <w:rPr>
                <w:lang w:val="en-US" w:eastAsia="en-US"/>
              </w:rPr>
              <w:t xml:space="preserve">field </w:t>
            </w:r>
            <w:r w:rsidRPr="00ED0083">
              <w:rPr>
                <w:lang w:val="en-US" w:eastAsia="en-US"/>
              </w:rPr>
              <w:t xml:space="preserve">value </w:t>
            </w:r>
            <w:r w:rsidR="00CC56BE" w:rsidRPr="00ED0083">
              <w:rPr>
                <w:lang w:val="en-US" w:eastAsia="en-US"/>
              </w:rPr>
              <w:t>01</w:t>
            </w:r>
          </w:p>
        </w:tc>
        <w:tc>
          <w:tcPr>
            <w:tcW w:w="1949" w:type="dxa"/>
          </w:tcPr>
          <w:p w14:paraId="335F6B72" w14:textId="77777777" w:rsidR="00CC56BE" w:rsidRPr="00ED0083" w:rsidRDefault="00CC56BE" w:rsidP="00770A2B">
            <w:pPr>
              <w:rPr>
                <w:lang w:val="en-US" w:eastAsia="en-US"/>
              </w:rPr>
            </w:pPr>
            <w:r w:rsidRPr="00ED0083">
              <w:rPr>
                <w:lang w:val="en-US" w:eastAsia="en-US"/>
              </w:rPr>
              <w:t>String</w:t>
            </w:r>
          </w:p>
        </w:tc>
      </w:tr>
      <w:tr w:rsidR="00CC56BE" w:rsidRPr="00166711" w14:paraId="335F6B77" w14:textId="77777777" w:rsidTr="00CC56BE">
        <w:tc>
          <w:tcPr>
            <w:tcW w:w="3227" w:type="dxa"/>
          </w:tcPr>
          <w:p w14:paraId="335F6B74" w14:textId="77777777" w:rsidR="00CC56BE" w:rsidRPr="00ED0083" w:rsidRDefault="00166711" w:rsidP="00770A2B">
            <w:pPr>
              <w:rPr>
                <w:lang w:val="en-US" w:eastAsia="en-US"/>
              </w:rPr>
            </w:pPr>
            <w:r>
              <w:rPr>
                <w:lang w:val="en-US" w:eastAsia="en-US"/>
              </w:rPr>
              <w:t>…</w:t>
            </w:r>
          </w:p>
        </w:tc>
        <w:tc>
          <w:tcPr>
            <w:tcW w:w="4961" w:type="dxa"/>
          </w:tcPr>
          <w:p w14:paraId="335F6B75" w14:textId="77777777" w:rsidR="00CC56BE" w:rsidRPr="002E2AFD" w:rsidRDefault="00CC56BE" w:rsidP="00770A2B">
            <w:pPr>
              <w:rPr>
                <w:lang w:val="en-US" w:eastAsia="en-US"/>
              </w:rPr>
            </w:pPr>
            <w:r w:rsidRPr="00ED0083">
              <w:rPr>
                <w:lang w:val="en-US" w:eastAsia="en-US"/>
              </w:rPr>
              <w:t>Repeat for max y fields</w:t>
            </w:r>
          </w:p>
        </w:tc>
        <w:tc>
          <w:tcPr>
            <w:tcW w:w="1949" w:type="dxa"/>
          </w:tcPr>
          <w:p w14:paraId="335F6B76" w14:textId="77777777" w:rsidR="00CC56BE" w:rsidRPr="002E2AFD" w:rsidRDefault="00CC56BE" w:rsidP="00770A2B">
            <w:pPr>
              <w:rPr>
                <w:lang w:val="en-US" w:eastAsia="en-US"/>
              </w:rPr>
            </w:pPr>
          </w:p>
        </w:tc>
      </w:tr>
      <w:tr w:rsidR="00CC56BE" w:rsidRPr="00166711" w14:paraId="335F6B7B" w14:textId="77777777" w:rsidTr="00CC56BE">
        <w:tc>
          <w:tcPr>
            <w:tcW w:w="3227" w:type="dxa"/>
          </w:tcPr>
          <w:p w14:paraId="335F6B78" w14:textId="77777777" w:rsidR="00CC56BE" w:rsidRPr="002E2AFD" w:rsidRDefault="00166711" w:rsidP="00770A2B">
            <w:pPr>
              <w:rPr>
                <w:lang w:val="en-US" w:eastAsia="en-US"/>
              </w:rPr>
            </w:pPr>
            <w:r>
              <w:rPr>
                <w:lang w:val="en-US" w:eastAsia="en-US"/>
              </w:rPr>
              <w:t>…</w:t>
            </w:r>
          </w:p>
        </w:tc>
        <w:tc>
          <w:tcPr>
            <w:tcW w:w="4961" w:type="dxa"/>
          </w:tcPr>
          <w:p w14:paraId="335F6B79" w14:textId="77777777" w:rsidR="00CC56BE" w:rsidRPr="002E2AFD" w:rsidRDefault="00CC56BE" w:rsidP="00770A2B">
            <w:pPr>
              <w:rPr>
                <w:lang w:val="en-US" w:eastAsia="en-US"/>
              </w:rPr>
            </w:pPr>
            <w:r w:rsidRPr="002E2AFD">
              <w:rPr>
                <w:lang w:val="en-US" w:eastAsia="en-US"/>
              </w:rPr>
              <w:t>Repeat for max x extensions</w:t>
            </w:r>
          </w:p>
        </w:tc>
        <w:tc>
          <w:tcPr>
            <w:tcW w:w="1949" w:type="dxa"/>
          </w:tcPr>
          <w:p w14:paraId="335F6B7A" w14:textId="77777777" w:rsidR="00CC56BE" w:rsidRPr="002E2AFD" w:rsidRDefault="00CC56BE" w:rsidP="00770A2B">
            <w:pPr>
              <w:rPr>
                <w:lang w:val="en-US" w:eastAsia="en-US"/>
              </w:rPr>
            </w:pPr>
          </w:p>
        </w:tc>
      </w:tr>
    </w:tbl>
    <w:p w14:paraId="335F6B7C" w14:textId="77777777" w:rsidR="00E53369" w:rsidRPr="002E2AFD" w:rsidRDefault="00E53369" w:rsidP="00E53369">
      <w:pPr>
        <w:pStyle w:val="Rubrik2"/>
      </w:pPr>
      <w:bookmarkStart w:id="128" w:name="_Toc241221907"/>
      <w:bookmarkStart w:id="129" w:name="_Toc274556015"/>
      <w:r w:rsidRPr="002E2AFD">
        <w:t>Outcome(s)</w:t>
      </w:r>
      <w:bookmarkEnd w:id="128"/>
      <w:bookmarkEnd w:id="129"/>
    </w:p>
    <w:p w14:paraId="335F6B7D" w14:textId="77777777" w:rsidR="00CC56BE" w:rsidRPr="0084790B" w:rsidRDefault="005D7C98" w:rsidP="00CC56BE">
      <w:pPr>
        <w:rPr>
          <w:lang w:val="en-US"/>
        </w:rPr>
      </w:pPr>
      <w:r w:rsidRPr="0084790B">
        <w:rPr>
          <w:lang w:val="en-US"/>
        </w:rPr>
        <w:t>The login command</w:t>
      </w:r>
      <w:r w:rsidR="00CC56BE" w:rsidRPr="0084790B">
        <w:rPr>
          <w:lang w:val="en-US"/>
        </w:rPr>
        <w:t xml:space="preserve"> </w:t>
      </w:r>
      <w:r w:rsidR="00FE6D8B" w:rsidRPr="0084790B">
        <w:rPr>
          <w:lang w:val="en-US"/>
        </w:rPr>
        <w:t>MUST</w:t>
      </w:r>
      <w:r w:rsidR="00CC56BE" w:rsidRPr="0084790B">
        <w:rPr>
          <w:lang w:val="en-US"/>
        </w:rPr>
        <w:t xml:space="preserve"> complete with result code 1000</w:t>
      </w:r>
      <w:r w:rsidR="00C218AD" w:rsidRPr="0084790B">
        <w:rPr>
          <w:lang w:val="en-US"/>
        </w:rPr>
        <w:t>.</w:t>
      </w:r>
    </w:p>
    <w:p w14:paraId="335F6B7E" w14:textId="77777777" w:rsidR="00CC56BE" w:rsidRPr="0084790B" w:rsidRDefault="005D7C98" w:rsidP="00CC56BE">
      <w:pPr>
        <w:rPr>
          <w:lang w:val="en-US"/>
        </w:rPr>
      </w:pPr>
      <w:r w:rsidRPr="0084790B">
        <w:rPr>
          <w:lang w:val="en-US"/>
        </w:rPr>
        <w:t>The renew command</w:t>
      </w:r>
      <w:r w:rsidR="00CC56BE" w:rsidRPr="0084790B">
        <w:rPr>
          <w:lang w:val="en-US"/>
        </w:rPr>
        <w:t xml:space="preserve"> </w:t>
      </w:r>
      <w:r w:rsidR="00FE6D8B" w:rsidRPr="0084790B">
        <w:rPr>
          <w:lang w:val="en-US"/>
        </w:rPr>
        <w:t>MUST</w:t>
      </w:r>
      <w:r w:rsidR="00CC56BE" w:rsidRPr="0084790B">
        <w:rPr>
          <w:lang w:val="en-US"/>
        </w:rPr>
        <w:t xml:space="preserve"> complete with result code 1000</w:t>
      </w:r>
      <w:r w:rsidR="00FB44EC" w:rsidRPr="0084790B">
        <w:rPr>
          <w:lang w:val="en-US"/>
        </w:rPr>
        <w:t xml:space="preserve"> or 1001</w:t>
      </w:r>
      <w:r w:rsidR="00C218AD" w:rsidRPr="0084790B">
        <w:rPr>
          <w:lang w:val="en-US"/>
        </w:rPr>
        <w:t>.</w:t>
      </w:r>
    </w:p>
    <w:p w14:paraId="335F6B7F" w14:textId="77777777" w:rsidR="00CC56BE" w:rsidRPr="0084790B" w:rsidRDefault="005D7C98" w:rsidP="00CC56BE">
      <w:pPr>
        <w:rPr>
          <w:lang w:val="en-US"/>
        </w:rPr>
      </w:pPr>
      <w:r w:rsidRPr="0084790B">
        <w:rPr>
          <w:lang w:val="en-US"/>
        </w:rPr>
        <w:t>The logout command</w:t>
      </w:r>
      <w:r w:rsidR="00CC56BE" w:rsidRPr="0084790B">
        <w:rPr>
          <w:lang w:val="en-US"/>
        </w:rPr>
        <w:t xml:space="preserve"> </w:t>
      </w:r>
      <w:r w:rsidR="00FE6D8B" w:rsidRPr="0084790B">
        <w:rPr>
          <w:lang w:val="en-US"/>
        </w:rPr>
        <w:t>MUST</w:t>
      </w:r>
      <w:r w:rsidR="00CC56BE" w:rsidRPr="0084790B">
        <w:rPr>
          <w:lang w:val="en-US"/>
        </w:rPr>
        <w:t xml:space="preserve"> complete with result code 1500.</w:t>
      </w:r>
    </w:p>
    <w:p w14:paraId="335F6B80" w14:textId="77777777" w:rsidR="00E53369" w:rsidRPr="0084790B" w:rsidRDefault="00E53369" w:rsidP="00E53369">
      <w:pPr>
        <w:pStyle w:val="Rubrik2"/>
      </w:pPr>
      <w:bookmarkStart w:id="130" w:name="_Toc241221908"/>
      <w:bookmarkStart w:id="131" w:name="_Toc274556016"/>
      <w:r w:rsidRPr="0084790B">
        <w:t>Environmental needs</w:t>
      </w:r>
      <w:bookmarkEnd w:id="130"/>
      <w:bookmarkEnd w:id="131"/>
    </w:p>
    <w:p w14:paraId="335F6B81" w14:textId="77777777" w:rsidR="00CC56BE" w:rsidRPr="0084790B" w:rsidRDefault="00CC56BE" w:rsidP="00CC56BE">
      <w:pPr>
        <w:pStyle w:val="Liststycke"/>
        <w:numPr>
          <w:ilvl w:val="0"/>
          <w:numId w:val="20"/>
        </w:numPr>
        <w:rPr>
          <w:lang w:val="en-US" w:eastAsia="en-US"/>
        </w:rPr>
      </w:pPr>
      <w:r w:rsidRPr="0084790B">
        <w:rPr>
          <w:lang w:val="en-US" w:eastAsia="en-US"/>
        </w:rPr>
        <w:t>EPP test script</w:t>
      </w:r>
    </w:p>
    <w:p w14:paraId="335F6B82" w14:textId="77777777" w:rsidR="00CC56BE" w:rsidRPr="0084790B" w:rsidRDefault="00CC56BE" w:rsidP="00CC56BE">
      <w:pPr>
        <w:pStyle w:val="Liststycke"/>
        <w:numPr>
          <w:ilvl w:val="0"/>
          <w:numId w:val="20"/>
        </w:numPr>
        <w:rPr>
          <w:lang w:val="en-US" w:eastAsia="en-US"/>
        </w:rPr>
      </w:pPr>
      <w:r w:rsidRPr="0084790B">
        <w:rPr>
          <w:lang w:val="en-US" w:eastAsia="en-US"/>
        </w:rPr>
        <w:t>IPv4Connectivity</w:t>
      </w:r>
    </w:p>
    <w:p w14:paraId="335F6B83" w14:textId="77777777" w:rsidR="00CC56BE" w:rsidRPr="0084790B" w:rsidRDefault="00CC56BE" w:rsidP="00CC56BE">
      <w:pPr>
        <w:pStyle w:val="Liststycke"/>
        <w:numPr>
          <w:ilvl w:val="0"/>
          <w:numId w:val="20"/>
        </w:numPr>
        <w:rPr>
          <w:lang w:val="en-US" w:eastAsia="en-US"/>
        </w:rPr>
      </w:pPr>
      <w:r w:rsidRPr="0084790B">
        <w:rPr>
          <w:i/>
          <w:lang w:val="en-US" w:eastAsia="en-US"/>
        </w:rPr>
        <w:t>EppDomRenew01Name</w:t>
      </w:r>
      <w:r w:rsidR="00724F6D" w:rsidRPr="0084790B">
        <w:rPr>
          <w:lang w:val="en-US" w:eastAsia="en-US"/>
        </w:rPr>
        <w:t xml:space="preserve"> domain </w:t>
      </w:r>
      <w:r w:rsidR="001D6D57" w:rsidRPr="0084790B">
        <w:rPr>
          <w:lang w:val="en-US" w:eastAsia="en-US"/>
        </w:rPr>
        <w:t xml:space="preserve">MUST </w:t>
      </w:r>
      <w:r w:rsidR="00724F6D" w:rsidRPr="0084790B">
        <w:rPr>
          <w:lang w:val="en-US" w:eastAsia="en-US"/>
        </w:rPr>
        <w:t>exist</w:t>
      </w:r>
      <w:r w:rsidRPr="0084790B">
        <w:rPr>
          <w:lang w:val="en-US" w:eastAsia="en-US"/>
        </w:rPr>
        <w:t xml:space="preserve"> in the applicant domain database, and be ready for renewal</w:t>
      </w:r>
    </w:p>
    <w:p w14:paraId="335F6B84" w14:textId="77777777" w:rsidR="00E53369" w:rsidRPr="0084790B" w:rsidRDefault="00E53369" w:rsidP="00E53369">
      <w:pPr>
        <w:pStyle w:val="Rubrik2"/>
      </w:pPr>
      <w:bookmarkStart w:id="132" w:name="_Toc241221909"/>
      <w:bookmarkStart w:id="133" w:name="_Toc274556017"/>
      <w:r w:rsidRPr="0084790B">
        <w:t>Special procedural requirements</w:t>
      </w:r>
      <w:bookmarkEnd w:id="132"/>
      <w:bookmarkEnd w:id="133"/>
    </w:p>
    <w:p w14:paraId="335F6B85" w14:textId="77777777" w:rsidR="00CC56BE" w:rsidRPr="0084790B" w:rsidRDefault="00CC56BE" w:rsidP="00CC56BE">
      <w:pPr>
        <w:rPr>
          <w:lang w:val="en-US" w:eastAsia="en-US"/>
        </w:rPr>
      </w:pPr>
      <w:r w:rsidRPr="0084790B">
        <w:rPr>
          <w:lang w:val="en-US" w:eastAsia="en-US"/>
        </w:rPr>
        <w:t>Abort the test if any EPP operation takes longer than 30 seconds.</w:t>
      </w:r>
    </w:p>
    <w:p w14:paraId="335F6B86" w14:textId="77777777" w:rsidR="00E53369" w:rsidRPr="0084790B" w:rsidRDefault="00E53369" w:rsidP="00E53369">
      <w:pPr>
        <w:pStyle w:val="Rubrik2"/>
      </w:pPr>
      <w:bookmarkStart w:id="134" w:name="_Toc241221910"/>
      <w:bookmarkStart w:id="135" w:name="_Toc274556018"/>
      <w:r w:rsidRPr="0084790B">
        <w:t>Intercase dependencies</w:t>
      </w:r>
      <w:bookmarkEnd w:id="134"/>
      <w:bookmarkEnd w:id="135"/>
    </w:p>
    <w:p w14:paraId="335F6B87" w14:textId="77777777" w:rsidR="00CC56BE" w:rsidRPr="0084790B" w:rsidRDefault="00CC56BE" w:rsidP="00CC56BE">
      <w:pPr>
        <w:rPr>
          <w:lang w:val="en-US"/>
        </w:rPr>
      </w:pPr>
      <w:r w:rsidRPr="0084790B">
        <w:rPr>
          <w:lang w:val="en-US"/>
        </w:rPr>
        <w:t>This test has no intercase dependencies.</w:t>
      </w:r>
    </w:p>
    <w:p w14:paraId="335F6B88" w14:textId="77777777" w:rsidR="00E53369" w:rsidRPr="0084790B" w:rsidRDefault="00E53369" w:rsidP="00E53369">
      <w:pPr>
        <w:pStyle w:val="Rubrik2"/>
      </w:pPr>
      <w:bookmarkStart w:id="136" w:name="_Toc241221911"/>
      <w:bookmarkStart w:id="137" w:name="_Toc274556019"/>
      <w:r w:rsidRPr="0084790B">
        <w:lastRenderedPageBreak/>
        <w:t>Ordered description of steps to be taken to execute the test case</w:t>
      </w:r>
      <w:bookmarkEnd w:id="136"/>
      <w:bookmarkEnd w:id="137"/>
    </w:p>
    <w:p w14:paraId="335F6B89" w14:textId="77777777" w:rsidR="00C218AD" w:rsidRPr="0084790B" w:rsidRDefault="00125CFB" w:rsidP="00CC56BE">
      <w:pPr>
        <w:pStyle w:val="Liststycke"/>
        <w:numPr>
          <w:ilvl w:val="0"/>
          <w:numId w:val="29"/>
        </w:numPr>
        <w:rPr>
          <w:lang w:val="en-US" w:eastAsia="en-US"/>
        </w:rPr>
      </w:pPr>
      <w:r w:rsidRPr="0084790B">
        <w:rPr>
          <w:lang w:val="en-US" w:eastAsia="en-US"/>
        </w:rPr>
        <w:t>Perform</w:t>
      </w:r>
      <w:r w:rsidR="00CC56BE" w:rsidRPr="0084790B">
        <w:rPr>
          <w:lang w:val="en-US" w:eastAsia="en-US"/>
        </w:rPr>
        <w:t xml:space="preserve"> the same login as the login step in 2.8.</w:t>
      </w:r>
      <w:r w:rsidR="000C0846" w:rsidRPr="0084790B">
        <w:rPr>
          <w:lang w:val="en-US" w:eastAsia="en-US"/>
        </w:rPr>
        <w:br/>
      </w:r>
      <w:r w:rsidR="00AC4B84" w:rsidRPr="0084790B">
        <w:rPr>
          <w:lang w:val="en-US"/>
        </w:rPr>
        <w:t>The login command MUST complete with result code 1000.</w:t>
      </w:r>
    </w:p>
    <w:p w14:paraId="335F6B8A" w14:textId="77777777" w:rsidR="00C218AD" w:rsidRPr="0084790B" w:rsidRDefault="00CC56BE" w:rsidP="00CC56BE">
      <w:pPr>
        <w:pStyle w:val="Liststycke"/>
        <w:numPr>
          <w:ilvl w:val="0"/>
          <w:numId w:val="29"/>
        </w:numPr>
        <w:rPr>
          <w:lang w:val="en-US" w:eastAsia="en-US"/>
        </w:rPr>
      </w:pPr>
      <w:r w:rsidRPr="0084790B">
        <w:rPr>
          <w:lang w:val="en-US" w:eastAsia="en-US"/>
        </w:rPr>
        <w:t xml:space="preserve">Create a domain renew command with </w:t>
      </w:r>
      <w:r w:rsidRPr="0084790B">
        <w:rPr>
          <w:i/>
          <w:lang w:val="en-US" w:eastAsia="en-US"/>
        </w:rPr>
        <w:t>EppDom</w:t>
      </w:r>
      <w:r w:rsidR="00454D18" w:rsidRPr="0084790B">
        <w:rPr>
          <w:i/>
          <w:lang w:val="en-US" w:eastAsia="en-US"/>
        </w:rPr>
        <w:t>Renew</w:t>
      </w:r>
      <w:r w:rsidRPr="0084790B">
        <w:rPr>
          <w:i/>
          <w:lang w:val="en-US" w:eastAsia="en-US"/>
        </w:rPr>
        <w:t>0</w:t>
      </w:r>
      <w:r w:rsidR="00454D18" w:rsidRPr="0084790B">
        <w:rPr>
          <w:i/>
          <w:lang w:val="en-US" w:eastAsia="en-US"/>
        </w:rPr>
        <w:t>1</w:t>
      </w:r>
      <w:r w:rsidRPr="0084790B">
        <w:rPr>
          <w:i/>
          <w:lang w:val="en-US" w:eastAsia="en-US"/>
        </w:rPr>
        <w:t>Name</w:t>
      </w:r>
      <w:r w:rsidRPr="0084790B">
        <w:rPr>
          <w:lang w:val="en-US" w:eastAsia="en-US"/>
        </w:rPr>
        <w:t>.</w:t>
      </w:r>
    </w:p>
    <w:p w14:paraId="335F6B8B" w14:textId="77777777" w:rsidR="00C218AD" w:rsidRDefault="00CC56BE" w:rsidP="00CC56BE">
      <w:pPr>
        <w:pStyle w:val="Liststycke"/>
        <w:numPr>
          <w:ilvl w:val="1"/>
          <w:numId w:val="29"/>
        </w:numPr>
        <w:rPr>
          <w:lang w:val="en-US" w:eastAsia="en-US"/>
        </w:rPr>
      </w:pPr>
      <w:r w:rsidRPr="0084790B">
        <w:rPr>
          <w:lang w:val="en-US" w:eastAsia="en-US"/>
        </w:rPr>
        <w:t xml:space="preserve">Use </w:t>
      </w:r>
      <w:r w:rsidR="00926814" w:rsidRPr="0084790B">
        <w:rPr>
          <w:lang w:val="en-US" w:eastAsia="en-US"/>
        </w:rPr>
        <w:t>p</w:t>
      </w:r>
      <w:r w:rsidRPr="0084790B">
        <w:rPr>
          <w:lang w:val="en-US" w:eastAsia="en-US"/>
        </w:rPr>
        <w:t xml:space="preserve">eriod name from </w:t>
      </w:r>
      <w:r w:rsidRPr="0084790B">
        <w:rPr>
          <w:i/>
          <w:lang w:val="en-US" w:eastAsia="en-US"/>
        </w:rPr>
        <w:t>EppDom</w:t>
      </w:r>
      <w:r w:rsidR="00454D18" w:rsidRPr="0084790B">
        <w:rPr>
          <w:i/>
          <w:lang w:val="en-US" w:eastAsia="en-US"/>
        </w:rPr>
        <w:t>Renew</w:t>
      </w:r>
      <w:r w:rsidRPr="0084790B">
        <w:rPr>
          <w:i/>
          <w:lang w:val="en-US" w:eastAsia="en-US"/>
        </w:rPr>
        <w:t>0</w:t>
      </w:r>
      <w:r w:rsidR="00454D18" w:rsidRPr="0084790B">
        <w:rPr>
          <w:i/>
          <w:lang w:val="en-US" w:eastAsia="en-US"/>
        </w:rPr>
        <w:t>1</w:t>
      </w:r>
      <w:r w:rsidRPr="0084790B">
        <w:rPr>
          <w:i/>
          <w:lang w:val="en-US" w:eastAsia="en-US"/>
        </w:rPr>
        <w:t>Period</w:t>
      </w:r>
      <w:r w:rsidRPr="0084790B">
        <w:rPr>
          <w:lang w:val="en-US" w:eastAsia="en-US"/>
        </w:rPr>
        <w:t xml:space="preserve"> and period</w:t>
      </w:r>
      <w:r w:rsidRPr="00C218AD">
        <w:rPr>
          <w:lang w:val="en-US" w:eastAsia="en-US"/>
        </w:rPr>
        <w:t xml:space="preserve"> value from </w:t>
      </w:r>
      <w:r w:rsidRPr="00C218AD">
        <w:rPr>
          <w:i/>
          <w:lang w:val="en-US" w:eastAsia="en-US"/>
        </w:rPr>
        <w:t>EppDom</w:t>
      </w:r>
      <w:r w:rsidR="00454D18" w:rsidRPr="00C218AD">
        <w:rPr>
          <w:i/>
          <w:lang w:val="en-US" w:eastAsia="en-US"/>
        </w:rPr>
        <w:t>Renew</w:t>
      </w:r>
      <w:r w:rsidRPr="00C218AD">
        <w:rPr>
          <w:i/>
          <w:lang w:val="en-US" w:eastAsia="en-US"/>
        </w:rPr>
        <w:t>0</w:t>
      </w:r>
      <w:r w:rsidR="00454D18" w:rsidRPr="00C218AD">
        <w:rPr>
          <w:i/>
          <w:lang w:val="en-US" w:eastAsia="en-US"/>
        </w:rPr>
        <w:t>1</w:t>
      </w:r>
      <w:r w:rsidRPr="00C218AD">
        <w:rPr>
          <w:i/>
          <w:lang w:val="en-US" w:eastAsia="en-US"/>
        </w:rPr>
        <w:t>PeriodValue</w:t>
      </w:r>
      <w:r w:rsidRPr="00C218AD">
        <w:rPr>
          <w:lang w:val="en-US" w:eastAsia="en-US"/>
        </w:rPr>
        <w:t>.</w:t>
      </w:r>
    </w:p>
    <w:p w14:paraId="335F6B8C" w14:textId="77777777" w:rsidR="00C218AD" w:rsidRPr="0084790B" w:rsidRDefault="00CC56BE" w:rsidP="00CC56BE">
      <w:pPr>
        <w:pStyle w:val="Liststycke"/>
        <w:numPr>
          <w:ilvl w:val="1"/>
          <w:numId w:val="29"/>
        </w:numPr>
        <w:rPr>
          <w:lang w:val="en-US" w:eastAsia="en-US"/>
        </w:rPr>
      </w:pPr>
      <w:r w:rsidRPr="00C218AD">
        <w:rPr>
          <w:lang w:val="en-US" w:eastAsia="en-US"/>
        </w:rPr>
        <w:t>If domai</w:t>
      </w:r>
      <w:r w:rsidR="00C218AD">
        <w:rPr>
          <w:lang w:val="en-US" w:eastAsia="en-US"/>
        </w:rPr>
        <w:t xml:space="preserve">n renew </w:t>
      </w:r>
      <w:r w:rsidR="00C218AD" w:rsidRPr="0084790B">
        <w:rPr>
          <w:lang w:val="en-US" w:eastAsia="en-US"/>
        </w:rPr>
        <w:t>requires extra extensio</w:t>
      </w:r>
      <w:r w:rsidRPr="0084790B">
        <w:rPr>
          <w:lang w:val="en-US" w:eastAsia="en-US"/>
        </w:rPr>
        <w:t>n</w:t>
      </w:r>
      <w:r w:rsidR="00C218AD" w:rsidRPr="0084790B">
        <w:rPr>
          <w:lang w:val="en-US" w:eastAsia="en-US"/>
        </w:rPr>
        <w:t xml:space="preserve"> and values, create an extensio</w:t>
      </w:r>
      <w:r w:rsidRPr="0084790B">
        <w:rPr>
          <w:lang w:val="en-US" w:eastAsia="en-US"/>
        </w:rPr>
        <w:t xml:space="preserve">n part from </w:t>
      </w:r>
      <w:r w:rsidRPr="0084790B">
        <w:rPr>
          <w:i/>
          <w:lang w:val="en-US" w:eastAsia="en-US"/>
        </w:rPr>
        <w:t>Epp</w:t>
      </w:r>
      <w:r w:rsidR="00454D18" w:rsidRPr="0084790B">
        <w:rPr>
          <w:i/>
          <w:lang w:val="en-US" w:eastAsia="en-US"/>
        </w:rPr>
        <w:t>DomRenew</w:t>
      </w:r>
      <w:r w:rsidR="006D171B" w:rsidRPr="0084790B">
        <w:rPr>
          <w:i/>
          <w:lang w:val="en-US" w:eastAsia="en-US"/>
        </w:rPr>
        <w:t>01</w:t>
      </w:r>
      <w:r w:rsidRPr="0084790B">
        <w:rPr>
          <w:i/>
          <w:lang w:val="en-US" w:eastAsia="en-US"/>
        </w:rPr>
        <w:t>Ext01Uri</w:t>
      </w:r>
      <w:r w:rsidRPr="0084790B">
        <w:rPr>
          <w:lang w:val="en-US" w:eastAsia="en-US"/>
        </w:rPr>
        <w:t xml:space="preserve"> and fill in field name from </w:t>
      </w:r>
      <w:r w:rsidRPr="0084790B">
        <w:rPr>
          <w:i/>
          <w:lang w:val="en-US" w:eastAsia="en-US"/>
        </w:rPr>
        <w:t>EppDom</w:t>
      </w:r>
      <w:r w:rsidR="00454D18" w:rsidRPr="0084790B">
        <w:rPr>
          <w:i/>
          <w:lang w:val="en-US" w:eastAsia="en-US"/>
        </w:rPr>
        <w:t>Renew</w:t>
      </w:r>
      <w:r w:rsidRPr="0084790B">
        <w:rPr>
          <w:i/>
          <w:lang w:val="en-US" w:eastAsia="en-US"/>
        </w:rPr>
        <w:t>e</w:t>
      </w:r>
      <w:r w:rsidR="006D171B" w:rsidRPr="0084790B">
        <w:rPr>
          <w:i/>
          <w:lang w:val="en-US" w:eastAsia="en-US"/>
        </w:rPr>
        <w:t>01</w:t>
      </w:r>
      <w:r w:rsidRPr="0084790B">
        <w:rPr>
          <w:i/>
          <w:lang w:val="en-US" w:eastAsia="en-US"/>
        </w:rPr>
        <w:t>Ext0</w:t>
      </w:r>
      <w:r w:rsidR="006D171B" w:rsidRPr="0084790B">
        <w:rPr>
          <w:i/>
          <w:lang w:val="en-US" w:eastAsia="en-US"/>
        </w:rPr>
        <w:t>1</w:t>
      </w:r>
      <w:r w:rsidRPr="0084790B">
        <w:rPr>
          <w:i/>
          <w:lang w:val="en-US" w:eastAsia="en-US"/>
        </w:rPr>
        <w:t>Field01</w:t>
      </w:r>
      <w:r w:rsidRPr="0084790B">
        <w:rPr>
          <w:lang w:val="en-US" w:eastAsia="en-US"/>
        </w:rPr>
        <w:t xml:space="preserve"> and values from </w:t>
      </w:r>
      <w:r w:rsidRPr="0084790B">
        <w:rPr>
          <w:i/>
          <w:lang w:val="en-US" w:eastAsia="en-US"/>
        </w:rPr>
        <w:t>EppDom</w:t>
      </w:r>
      <w:r w:rsidR="00454D18" w:rsidRPr="0084790B">
        <w:rPr>
          <w:i/>
          <w:lang w:val="en-US" w:eastAsia="en-US"/>
        </w:rPr>
        <w:t>Renew</w:t>
      </w:r>
      <w:r w:rsidR="006D171B" w:rsidRPr="0084790B">
        <w:rPr>
          <w:i/>
          <w:lang w:val="en-US" w:eastAsia="en-US"/>
        </w:rPr>
        <w:t>01</w:t>
      </w:r>
      <w:r w:rsidRPr="0084790B">
        <w:rPr>
          <w:i/>
          <w:lang w:val="en-US" w:eastAsia="en-US"/>
        </w:rPr>
        <w:t>Ext0</w:t>
      </w:r>
      <w:r w:rsidR="006D171B" w:rsidRPr="0084790B">
        <w:rPr>
          <w:i/>
          <w:lang w:val="en-US" w:eastAsia="en-US"/>
        </w:rPr>
        <w:t>1</w:t>
      </w:r>
      <w:r w:rsidRPr="0084790B">
        <w:rPr>
          <w:i/>
          <w:lang w:val="en-US" w:eastAsia="en-US"/>
        </w:rPr>
        <w:t>Value01</w:t>
      </w:r>
      <w:r w:rsidRPr="0084790B">
        <w:rPr>
          <w:lang w:val="en-US" w:eastAsia="en-US"/>
        </w:rPr>
        <w:t>.</w:t>
      </w:r>
    </w:p>
    <w:p w14:paraId="335F6B8D" w14:textId="77777777" w:rsidR="00C218AD" w:rsidRPr="0084790B" w:rsidRDefault="00926814" w:rsidP="00926814">
      <w:pPr>
        <w:pStyle w:val="Liststycke"/>
        <w:rPr>
          <w:lang w:val="en-US"/>
        </w:rPr>
      </w:pPr>
      <w:r w:rsidRPr="0084790B">
        <w:rPr>
          <w:lang w:val="en-US"/>
        </w:rPr>
        <w:t>The domain renew command MUST complete with result code 1000 or 1001.</w:t>
      </w:r>
    </w:p>
    <w:p w14:paraId="335F6B8E" w14:textId="77777777" w:rsidR="00CC56BE" w:rsidRPr="00DC63DE" w:rsidRDefault="00CC56BE" w:rsidP="00CC56BE">
      <w:pPr>
        <w:pStyle w:val="Liststycke"/>
        <w:numPr>
          <w:ilvl w:val="0"/>
          <w:numId w:val="29"/>
        </w:numPr>
        <w:rPr>
          <w:lang w:val="en-US" w:eastAsia="en-US"/>
        </w:rPr>
      </w:pPr>
      <w:r w:rsidRPr="0084790B">
        <w:rPr>
          <w:lang w:val="en-US" w:eastAsia="en-US"/>
        </w:rPr>
        <w:t xml:space="preserve">Create </w:t>
      </w:r>
      <w:r w:rsidR="00AF67B5" w:rsidRPr="0084790B">
        <w:rPr>
          <w:lang w:val="en-US" w:eastAsia="en-US"/>
        </w:rPr>
        <w:t xml:space="preserve">a </w:t>
      </w:r>
      <w:r w:rsidRPr="0084790B">
        <w:rPr>
          <w:lang w:val="en-US" w:eastAsia="en-US"/>
        </w:rPr>
        <w:t>logout command</w:t>
      </w:r>
      <w:r w:rsidR="00C218AD" w:rsidRPr="0084790B">
        <w:rPr>
          <w:lang w:val="en-US" w:eastAsia="en-US"/>
        </w:rPr>
        <w:t>.</w:t>
      </w:r>
      <w:r w:rsidR="00C218AD" w:rsidRPr="0084790B">
        <w:rPr>
          <w:lang w:val="en-US" w:eastAsia="en-US"/>
        </w:rPr>
        <w:br/>
      </w:r>
      <w:r w:rsidR="00AF67B5" w:rsidRPr="0084790B">
        <w:rPr>
          <w:lang w:val="en-US"/>
        </w:rPr>
        <w:t>The logout command MUST complete with result code 1500.</w:t>
      </w:r>
    </w:p>
    <w:p w14:paraId="335F6B8F" w14:textId="77777777" w:rsidR="00F66ECF" w:rsidRPr="0084790B" w:rsidRDefault="00206F89" w:rsidP="00F66ECF">
      <w:pPr>
        <w:pStyle w:val="Rubrik1"/>
      </w:pPr>
      <w:bookmarkStart w:id="138" w:name="_Toc241221912"/>
      <w:bookmarkStart w:id="139" w:name="_Toc274556020"/>
      <w:r w:rsidRPr="0084790B">
        <w:lastRenderedPageBreak/>
        <w:t>EPP Domain Transfer 01</w:t>
      </w:r>
      <w:bookmarkEnd w:id="138"/>
      <w:bookmarkEnd w:id="139"/>
    </w:p>
    <w:p w14:paraId="335F6B90" w14:textId="77777777" w:rsidR="00F66ECF" w:rsidRPr="0084790B" w:rsidRDefault="00F66ECF" w:rsidP="00F66ECF">
      <w:pPr>
        <w:pStyle w:val="Rubrik2"/>
      </w:pPr>
      <w:bookmarkStart w:id="140" w:name="_Toc241221913"/>
      <w:bookmarkStart w:id="141" w:name="_Toc274556021"/>
      <w:r w:rsidRPr="0084790B">
        <w:t>Test case identifier</w:t>
      </w:r>
      <w:bookmarkEnd w:id="140"/>
      <w:bookmarkEnd w:id="141"/>
    </w:p>
    <w:p w14:paraId="335F6B91" w14:textId="77777777" w:rsidR="00770A2B" w:rsidRPr="0084790B" w:rsidRDefault="00770A2B" w:rsidP="00770A2B">
      <w:pPr>
        <w:rPr>
          <w:lang w:val="en-US" w:eastAsia="en-US"/>
        </w:rPr>
      </w:pPr>
      <w:r w:rsidRPr="0084790B">
        <w:rPr>
          <w:lang w:val="en-US" w:eastAsia="en-US"/>
        </w:rPr>
        <w:t>EPPDomTran</w:t>
      </w:r>
      <w:r w:rsidR="002C3FB7" w:rsidRPr="0084790B">
        <w:rPr>
          <w:lang w:val="en-US" w:eastAsia="en-US"/>
        </w:rPr>
        <w:t>s</w:t>
      </w:r>
      <w:r w:rsidRPr="0084790B">
        <w:rPr>
          <w:lang w:val="en-US" w:eastAsia="en-US"/>
        </w:rPr>
        <w:t>fer01</w:t>
      </w:r>
    </w:p>
    <w:p w14:paraId="335F6B92" w14:textId="77777777" w:rsidR="00F66ECF" w:rsidRPr="0084790B" w:rsidRDefault="00F66ECF" w:rsidP="00F66ECF">
      <w:pPr>
        <w:pStyle w:val="Rubrik2"/>
      </w:pPr>
      <w:bookmarkStart w:id="142" w:name="_Toc241221914"/>
      <w:bookmarkStart w:id="143" w:name="_Toc274556022"/>
      <w:r w:rsidRPr="0084790B">
        <w:t>Objective</w:t>
      </w:r>
      <w:bookmarkEnd w:id="142"/>
      <w:bookmarkEnd w:id="143"/>
    </w:p>
    <w:p w14:paraId="335F6B93" w14:textId="77777777" w:rsidR="00770A2B" w:rsidRPr="0084790B" w:rsidRDefault="00770A2B" w:rsidP="00770A2B">
      <w:pPr>
        <w:rPr>
          <w:lang w:val="en-US"/>
        </w:rPr>
      </w:pPr>
      <w:r w:rsidRPr="0084790B">
        <w:rPr>
          <w:lang w:val="en-US"/>
        </w:rPr>
        <w:t xml:space="preserve">This test </w:t>
      </w:r>
      <w:r w:rsidR="00270D64" w:rsidRPr="0084790B">
        <w:rPr>
          <w:lang w:val="en-US"/>
        </w:rPr>
        <w:t xml:space="preserve">verifies </w:t>
      </w:r>
      <w:r w:rsidRPr="0084790B">
        <w:rPr>
          <w:lang w:val="en-US"/>
        </w:rPr>
        <w:t>compliance of the EPP server with RFC’s for log</w:t>
      </w:r>
      <w:r w:rsidR="002C3FB7" w:rsidRPr="0084790B">
        <w:rPr>
          <w:lang w:val="en-US"/>
        </w:rPr>
        <w:t>g</w:t>
      </w:r>
      <w:r w:rsidRPr="0084790B">
        <w:rPr>
          <w:lang w:val="en-US"/>
        </w:rPr>
        <w:t>in</w:t>
      </w:r>
      <w:r w:rsidR="002C3FB7" w:rsidRPr="0084790B">
        <w:rPr>
          <w:lang w:val="en-US"/>
        </w:rPr>
        <w:t>g</w:t>
      </w:r>
      <w:r w:rsidRPr="0084790B">
        <w:rPr>
          <w:lang w:val="en-US"/>
        </w:rPr>
        <w:t xml:space="preserve"> in, requesting a transfer of a domain object</w:t>
      </w:r>
      <w:r w:rsidR="00175F1E" w:rsidRPr="0084790B">
        <w:rPr>
          <w:lang w:val="en-US"/>
        </w:rPr>
        <w:t xml:space="preserve"> and log</w:t>
      </w:r>
      <w:r w:rsidR="002C3FB7" w:rsidRPr="0084790B">
        <w:rPr>
          <w:lang w:val="en-US"/>
        </w:rPr>
        <w:t xml:space="preserve">ging </w:t>
      </w:r>
      <w:r w:rsidR="00175F1E" w:rsidRPr="0084790B">
        <w:rPr>
          <w:lang w:val="en-US"/>
        </w:rPr>
        <w:t>out</w:t>
      </w:r>
      <w:r w:rsidRPr="0084790B">
        <w:rPr>
          <w:lang w:val="en-US"/>
        </w:rPr>
        <w:t>.</w:t>
      </w:r>
    </w:p>
    <w:p w14:paraId="335F6B94" w14:textId="77777777" w:rsidR="00F66ECF" w:rsidRPr="0084790B" w:rsidRDefault="00F66ECF" w:rsidP="00F66ECF">
      <w:pPr>
        <w:pStyle w:val="Rubrik2"/>
      </w:pPr>
      <w:bookmarkStart w:id="144" w:name="_Toc241221915"/>
      <w:bookmarkStart w:id="145" w:name="_Toc274556023"/>
      <w:r w:rsidRPr="0084790B">
        <w:t>Inputs</w:t>
      </w:r>
      <w:bookmarkEnd w:id="144"/>
      <w:bookmarkEnd w:id="145"/>
    </w:p>
    <w:p w14:paraId="335F6B95" w14:textId="77777777" w:rsidR="00F66ECF" w:rsidRPr="002E2AFD" w:rsidRDefault="00F66ECF" w:rsidP="00F66ECF">
      <w:pPr>
        <w:rPr>
          <w:lang w:val="en-US" w:eastAsia="en-US"/>
        </w:rPr>
      </w:pPr>
      <w:r w:rsidRPr="0084790B">
        <w:rPr>
          <w:lang w:val="en-US" w:eastAsia="en-US"/>
        </w:rPr>
        <w:t xml:space="preserve">The following information </w:t>
      </w:r>
      <w:r w:rsidR="003B0EB3" w:rsidRPr="0084790B">
        <w:rPr>
          <w:lang w:val="en-US" w:eastAsia="en-US"/>
        </w:rPr>
        <w:t xml:space="preserve">is </w:t>
      </w:r>
      <w:r w:rsidRPr="0084790B">
        <w:rPr>
          <w:lang w:val="en-US" w:eastAsia="en-US"/>
        </w:rPr>
        <w:t>needed as input for this test case</w:t>
      </w:r>
      <w:r w:rsidRPr="002E2AFD">
        <w:rPr>
          <w:lang w:val="en-US" w:eastAsia="en-US"/>
        </w:rPr>
        <w:t>:</w:t>
      </w:r>
    </w:p>
    <w:p w14:paraId="335F6B96" w14:textId="77777777" w:rsidR="00F66ECF" w:rsidRPr="002E2AFD" w:rsidRDefault="00F66ECF" w:rsidP="00F66ECF">
      <w:pPr>
        <w:rPr>
          <w:lang w:val="en-US" w:eastAsia="en-US"/>
        </w:rPr>
      </w:pPr>
    </w:p>
    <w:p w14:paraId="335F6B97" w14:textId="77777777" w:rsidR="00770A2B" w:rsidRPr="002E2AFD" w:rsidRDefault="008D4AD9" w:rsidP="00770A2B">
      <w:pPr>
        <w:rPr>
          <w:lang w:val="en-US" w:eastAsia="en-US"/>
        </w:rPr>
      </w:pPr>
      <w:r>
        <w:rPr>
          <w:lang w:val="en-US" w:eastAsia="en-US"/>
        </w:rPr>
        <w:t>The full information from the input table in 2.3 is also used for login.</w:t>
      </w:r>
    </w:p>
    <w:p w14:paraId="335F6B98" w14:textId="77777777" w:rsidR="00770A2B" w:rsidRPr="002E2AFD" w:rsidRDefault="00770A2B" w:rsidP="00770A2B">
      <w:pPr>
        <w:rPr>
          <w:lang w:val="en-US" w:eastAsia="en-US"/>
        </w:rPr>
      </w:pPr>
    </w:p>
    <w:tbl>
      <w:tblPr>
        <w:tblStyle w:val="Tabellrutnt"/>
        <w:tblW w:w="0" w:type="auto"/>
        <w:tblLook w:val="04A0" w:firstRow="1" w:lastRow="0" w:firstColumn="1" w:lastColumn="0" w:noHBand="0" w:noVBand="1"/>
      </w:tblPr>
      <w:tblGrid>
        <w:gridCol w:w="3494"/>
        <w:gridCol w:w="4748"/>
        <w:gridCol w:w="1895"/>
      </w:tblGrid>
      <w:tr w:rsidR="00770A2B" w:rsidRPr="002E2AFD" w14:paraId="335F6B9C" w14:textId="77777777" w:rsidTr="004B6BC5">
        <w:trPr>
          <w:tblHeader/>
        </w:trPr>
        <w:tc>
          <w:tcPr>
            <w:tcW w:w="3332" w:type="dxa"/>
            <w:shd w:val="clear" w:color="auto" w:fill="D9D9D9" w:themeFill="background1" w:themeFillShade="D9"/>
          </w:tcPr>
          <w:p w14:paraId="335F6B99" w14:textId="77777777" w:rsidR="00770A2B" w:rsidRPr="002E2AFD" w:rsidRDefault="00770A2B" w:rsidP="00770A2B">
            <w:pPr>
              <w:rPr>
                <w:lang w:val="en-US" w:eastAsia="en-US"/>
              </w:rPr>
            </w:pPr>
            <w:r w:rsidRPr="002E2AFD">
              <w:rPr>
                <w:lang w:val="en-US" w:eastAsia="en-US"/>
              </w:rPr>
              <w:t>Id</w:t>
            </w:r>
          </w:p>
        </w:tc>
        <w:tc>
          <w:tcPr>
            <w:tcW w:w="4856" w:type="dxa"/>
            <w:shd w:val="clear" w:color="auto" w:fill="D9D9D9" w:themeFill="background1" w:themeFillShade="D9"/>
          </w:tcPr>
          <w:p w14:paraId="335F6B9A" w14:textId="77777777" w:rsidR="00770A2B" w:rsidRPr="002E2AFD" w:rsidRDefault="00770A2B" w:rsidP="00770A2B">
            <w:pPr>
              <w:rPr>
                <w:lang w:val="en-US" w:eastAsia="en-US"/>
              </w:rPr>
            </w:pPr>
            <w:r w:rsidRPr="002E2AFD">
              <w:rPr>
                <w:lang w:val="en-US" w:eastAsia="en-US"/>
              </w:rPr>
              <w:t>Description</w:t>
            </w:r>
          </w:p>
        </w:tc>
        <w:tc>
          <w:tcPr>
            <w:tcW w:w="1949" w:type="dxa"/>
            <w:shd w:val="clear" w:color="auto" w:fill="D9D9D9" w:themeFill="background1" w:themeFillShade="D9"/>
          </w:tcPr>
          <w:p w14:paraId="335F6B9B" w14:textId="77777777" w:rsidR="00770A2B" w:rsidRPr="002E2AFD" w:rsidRDefault="00770A2B" w:rsidP="00770A2B">
            <w:pPr>
              <w:rPr>
                <w:lang w:val="en-US" w:eastAsia="en-US"/>
              </w:rPr>
            </w:pPr>
            <w:r w:rsidRPr="002E2AFD">
              <w:rPr>
                <w:lang w:val="en-US" w:eastAsia="en-US"/>
              </w:rPr>
              <w:t>Type</w:t>
            </w:r>
          </w:p>
        </w:tc>
      </w:tr>
      <w:tr w:rsidR="00770A2B" w:rsidRPr="002E2AFD" w14:paraId="335F6BA0" w14:textId="77777777" w:rsidTr="004B6BC5">
        <w:tc>
          <w:tcPr>
            <w:tcW w:w="3332" w:type="dxa"/>
          </w:tcPr>
          <w:p w14:paraId="335F6B9D" w14:textId="77777777" w:rsidR="00770A2B" w:rsidRPr="002E2AFD" w:rsidRDefault="00770A2B" w:rsidP="00770A2B">
            <w:pPr>
              <w:rPr>
                <w:lang w:val="en-US" w:eastAsia="en-US"/>
              </w:rPr>
            </w:pPr>
            <w:r w:rsidRPr="002E2AFD">
              <w:rPr>
                <w:lang w:val="en-US" w:eastAsia="en-US"/>
              </w:rPr>
              <w:t>EppDomTransfer01Name</w:t>
            </w:r>
          </w:p>
        </w:tc>
        <w:tc>
          <w:tcPr>
            <w:tcW w:w="4856" w:type="dxa"/>
          </w:tcPr>
          <w:p w14:paraId="335F6B9E" w14:textId="77777777" w:rsidR="00770A2B" w:rsidRPr="002E2AFD" w:rsidRDefault="00770A2B" w:rsidP="004E006D">
            <w:pPr>
              <w:rPr>
                <w:lang w:val="en-US" w:eastAsia="en-US"/>
              </w:rPr>
            </w:pPr>
            <w:r w:rsidRPr="002E2AFD">
              <w:rPr>
                <w:lang w:val="en-US" w:eastAsia="en-US"/>
              </w:rPr>
              <w:t xml:space="preserve">Domain name to </w:t>
            </w:r>
            <w:r w:rsidR="004E006D">
              <w:rPr>
                <w:lang w:val="en-US" w:eastAsia="en-US"/>
              </w:rPr>
              <w:t>transfer</w:t>
            </w:r>
          </w:p>
        </w:tc>
        <w:tc>
          <w:tcPr>
            <w:tcW w:w="1949" w:type="dxa"/>
          </w:tcPr>
          <w:p w14:paraId="335F6B9F" w14:textId="77777777" w:rsidR="00770A2B" w:rsidRPr="002E2AFD" w:rsidRDefault="00770A2B" w:rsidP="00770A2B">
            <w:pPr>
              <w:rPr>
                <w:lang w:val="en-US" w:eastAsia="en-US"/>
              </w:rPr>
            </w:pPr>
            <w:r w:rsidRPr="002E2AFD">
              <w:rPr>
                <w:lang w:val="en-US" w:eastAsia="en-US"/>
              </w:rPr>
              <w:t>String</w:t>
            </w:r>
          </w:p>
        </w:tc>
      </w:tr>
      <w:tr w:rsidR="00770A2B" w:rsidRPr="002E2AFD" w14:paraId="335F6BA4" w14:textId="77777777" w:rsidTr="004B6BC5">
        <w:tc>
          <w:tcPr>
            <w:tcW w:w="3332" w:type="dxa"/>
          </w:tcPr>
          <w:p w14:paraId="335F6BA1" w14:textId="77777777" w:rsidR="00770A2B" w:rsidRPr="002E2AFD" w:rsidRDefault="00770A2B" w:rsidP="00770A2B">
            <w:pPr>
              <w:rPr>
                <w:lang w:val="en-US" w:eastAsia="en-US"/>
              </w:rPr>
            </w:pPr>
            <w:r w:rsidRPr="002E2AFD">
              <w:rPr>
                <w:lang w:val="en-US" w:eastAsia="en-US"/>
              </w:rPr>
              <w:t>EppDomTransfer01AddPeriod</w:t>
            </w:r>
          </w:p>
        </w:tc>
        <w:tc>
          <w:tcPr>
            <w:tcW w:w="4856" w:type="dxa"/>
          </w:tcPr>
          <w:p w14:paraId="335F6BA2" w14:textId="77777777" w:rsidR="00770A2B" w:rsidRPr="002E2AFD" w:rsidRDefault="00770A2B" w:rsidP="00770A2B">
            <w:pPr>
              <w:rPr>
                <w:lang w:val="en-US" w:eastAsia="en-US"/>
              </w:rPr>
            </w:pPr>
            <w:r w:rsidRPr="002E2AFD">
              <w:rPr>
                <w:lang w:val="en-US" w:eastAsia="en-US"/>
              </w:rPr>
              <w:t>Yes if the applicant sup</w:t>
            </w:r>
            <w:r w:rsidR="00C218AD">
              <w:rPr>
                <w:lang w:val="en-US" w:eastAsia="en-US"/>
              </w:rPr>
              <w:t>p</w:t>
            </w:r>
            <w:r w:rsidRPr="002E2AFD">
              <w:rPr>
                <w:lang w:val="en-US" w:eastAsia="en-US"/>
              </w:rPr>
              <w:t>ort adding a period to tran</w:t>
            </w:r>
            <w:r w:rsidR="00C218AD">
              <w:rPr>
                <w:lang w:val="en-US" w:eastAsia="en-US"/>
              </w:rPr>
              <w:t>s</w:t>
            </w:r>
            <w:r w:rsidRPr="002E2AFD">
              <w:rPr>
                <w:lang w:val="en-US" w:eastAsia="en-US"/>
              </w:rPr>
              <w:t>fer</w:t>
            </w:r>
          </w:p>
        </w:tc>
        <w:tc>
          <w:tcPr>
            <w:tcW w:w="1949" w:type="dxa"/>
          </w:tcPr>
          <w:p w14:paraId="335F6BA3" w14:textId="77777777" w:rsidR="00770A2B" w:rsidRPr="002E2AFD" w:rsidRDefault="00770A2B" w:rsidP="00770A2B">
            <w:pPr>
              <w:rPr>
                <w:lang w:val="en-US" w:eastAsia="en-US"/>
              </w:rPr>
            </w:pPr>
            <w:r w:rsidRPr="002E2AFD">
              <w:rPr>
                <w:lang w:val="en-US" w:eastAsia="en-US"/>
              </w:rPr>
              <w:t>Boolean</w:t>
            </w:r>
          </w:p>
        </w:tc>
      </w:tr>
      <w:tr w:rsidR="00770A2B" w:rsidRPr="002E2AFD" w14:paraId="335F6BA8" w14:textId="77777777" w:rsidTr="004B6BC5">
        <w:tc>
          <w:tcPr>
            <w:tcW w:w="3332" w:type="dxa"/>
          </w:tcPr>
          <w:p w14:paraId="335F6BA5" w14:textId="77777777" w:rsidR="00770A2B" w:rsidRPr="002E2AFD" w:rsidRDefault="00770A2B" w:rsidP="00770A2B">
            <w:pPr>
              <w:rPr>
                <w:lang w:val="en-US" w:eastAsia="en-US"/>
              </w:rPr>
            </w:pPr>
            <w:r w:rsidRPr="002E2AFD">
              <w:rPr>
                <w:lang w:val="en-US" w:eastAsia="en-US"/>
              </w:rPr>
              <w:t>EppDomTransfer01Period</w:t>
            </w:r>
          </w:p>
        </w:tc>
        <w:tc>
          <w:tcPr>
            <w:tcW w:w="4856" w:type="dxa"/>
          </w:tcPr>
          <w:p w14:paraId="335F6BA6" w14:textId="77777777" w:rsidR="00770A2B" w:rsidRPr="002E2AFD" w:rsidRDefault="00770A2B" w:rsidP="00770A2B">
            <w:pPr>
              <w:rPr>
                <w:lang w:val="en-US" w:eastAsia="en-US"/>
              </w:rPr>
            </w:pPr>
            <w:r w:rsidRPr="002E2AFD">
              <w:rPr>
                <w:lang w:val="en-US" w:eastAsia="en-US"/>
              </w:rPr>
              <w:t>Domain period type</w:t>
            </w:r>
          </w:p>
        </w:tc>
        <w:tc>
          <w:tcPr>
            <w:tcW w:w="1949" w:type="dxa"/>
          </w:tcPr>
          <w:p w14:paraId="335F6BA7" w14:textId="77777777" w:rsidR="00770A2B" w:rsidRPr="002E2AFD" w:rsidRDefault="00770A2B" w:rsidP="00770A2B">
            <w:pPr>
              <w:rPr>
                <w:lang w:val="en-US" w:eastAsia="en-US"/>
              </w:rPr>
            </w:pPr>
            <w:r w:rsidRPr="002E2AFD">
              <w:rPr>
                <w:lang w:val="en-US" w:eastAsia="en-US"/>
              </w:rPr>
              <w:t>Y/M</w:t>
            </w:r>
          </w:p>
        </w:tc>
      </w:tr>
      <w:tr w:rsidR="00770A2B" w:rsidRPr="002E2AFD" w14:paraId="335F6BAC" w14:textId="77777777" w:rsidTr="004B6BC5">
        <w:tc>
          <w:tcPr>
            <w:tcW w:w="3332" w:type="dxa"/>
          </w:tcPr>
          <w:p w14:paraId="335F6BA9" w14:textId="77777777" w:rsidR="00770A2B" w:rsidRPr="002E2AFD" w:rsidRDefault="00770A2B" w:rsidP="00770A2B">
            <w:pPr>
              <w:rPr>
                <w:lang w:val="en-US" w:eastAsia="en-US"/>
              </w:rPr>
            </w:pPr>
            <w:r w:rsidRPr="002E2AFD">
              <w:rPr>
                <w:lang w:val="en-US" w:eastAsia="en-US"/>
              </w:rPr>
              <w:t>EppDomTransfer01PeriodValue</w:t>
            </w:r>
          </w:p>
        </w:tc>
        <w:tc>
          <w:tcPr>
            <w:tcW w:w="4856" w:type="dxa"/>
          </w:tcPr>
          <w:p w14:paraId="335F6BAA" w14:textId="77777777" w:rsidR="00770A2B" w:rsidRPr="002E2AFD" w:rsidRDefault="00C218AD" w:rsidP="00770A2B">
            <w:pPr>
              <w:rPr>
                <w:lang w:val="en-US" w:eastAsia="en-US"/>
              </w:rPr>
            </w:pPr>
            <w:r>
              <w:rPr>
                <w:lang w:val="en-US" w:eastAsia="en-US"/>
              </w:rPr>
              <w:t>Domain per</w:t>
            </w:r>
            <w:r w:rsidR="00770A2B" w:rsidRPr="002E2AFD">
              <w:rPr>
                <w:lang w:val="en-US" w:eastAsia="en-US"/>
              </w:rPr>
              <w:t>io</w:t>
            </w:r>
            <w:r>
              <w:rPr>
                <w:lang w:val="en-US" w:eastAsia="en-US"/>
              </w:rPr>
              <w:t>d</w:t>
            </w:r>
            <w:r w:rsidR="00770A2B" w:rsidRPr="002E2AFD">
              <w:rPr>
                <w:lang w:val="en-US" w:eastAsia="en-US"/>
              </w:rPr>
              <w:t xml:space="preserve"> value</w:t>
            </w:r>
          </w:p>
        </w:tc>
        <w:tc>
          <w:tcPr>
            <w:tcW w:w="1949" w:type="dxa"/>
          </w:tcPr>
          <w:p w14:paraId="335F6BAB" w14:textId="77777777" w:rsidR="00770A2B" w:rsidRPr="002E2AFD" w:rsidRDefault="00770A2B" w:rsidP="00770A2B">
            <w:pPr>
              <w:rPr>
                <w:lang w:val="en-US" w:eastAsia="en-US"/>
              </w:rPr>
            </w:pPr>
            <w:r w:rsidRPr="002E2AFD">
              <w:rPr>
                <w:lang w:val="en-US" w:eastAsia="en-US"/>
              </w:rPr>
              <w:t>Number</w:t>
            </w:r>
          </w:p>
        </w:tc>
      </w:tr>
      <w:tr w:rsidR="00770A2B" w:rsidRPr="002E2AFD" w14:paraId="335F6BB0" w14:textId="77777777" w:rsidTr="004B6BC5">
        <w:tc>
          <w:tcPr>
            <w:tcW w:w="3332" w:type="dxa"/>
          </w:tcPr>
          <w:p w14:paraId="335F6BAD" w14:textId="77777777" w:rsidR="00770A2B" w:rsidRPr="002E2AFD" w:rsidRDefault="00770A2B" w:rsidP="002C3FB7">
            <w:pPr>
              <w:rPr>
                <w:lang w:val="en-US" w:eastAsia="en-US"/>
              </w:rPr>
            </w:pPr>
            <w:r w:rsidRPr="002E2AFD">
              <w:rPr>
                <w:lang w:val="en-US" w:eastAsia="en-US"/>
              </w:rPr>
              <w:t>EppDomTransfer01</w:t>
            </w:r>
            <w:r w:rsidR="00FE6D8B" w:rsidRPr="002E2AFD">
              <w:rPr>
                <w:lang w:val="en-US" w:eastAsia="en-US"/>
              </w:rPr>
              <w:t>AuthInfo</w:t>
            </w:r>
          </w:p>
        </w:tc>
        <w:tc>
          <w:tcPr>
            <w:tcW w:w="4856" w:type="dxa"/>
          </w:tcPr>
          <w:p w14:paraId="335F6BAE" w14:textId="77777777" w:rsidR="00770A2B" w:rsidRPr="002E2AFD" w:rsidRDefault="00C218AD" w:rsidP="00770A2B">
            <w:pPr>
              <w:rPr>
                <w:lang w:val="en-US" w:eastAsia="en-US"/>
              </w:rPr>
            </w:pPr>
            <w:r w:rsidRPr="002E2AFD">
              <w:rPr>
                <w:lang w:val="en-US" w:eastAsia="en-US"/>
              </w:rPr>
              <w:t>Authorization</w:t>
            </w:r>
            <w:r w:rsidR="00FE6D8B" w:rsidRPr="002E2AFD">
              <w:rPr>
                <w:lang w:val="en-US" w:eastAsia="en-US"/>
              </w:rPr>
              <w:t xml:space="preserve"> info for domain, registrant or associated contacts</w:t>
            </w:r>
          </w:p>
        </w:tc>
        <w:tc>
          <w:tcPr>
            <w:tcW w:w="1949" w:type="dxa"/>
          </w:tcPr>
          <w:p w14:paraId="335F6BAF" w14:textId="77777777" w:rsidR="00770A2B" w:rsidRPr="002E2AFD" w:rsidRDefault="00770A2B" w:rsidP="00770A2B">
            <w:pPr>
              <w:rPr>
                <w:lang w:val="en-US" w:eastAsia="en-US"/>
              </w:rPr>
            </w:pPr>
            <w:r w:rsidRPr="002E2AFD">
              <w:rPr>
                <w:lang w:val="en-US" w:eastAsia="en-US"/>
              </w:rPr>
              <w:t>String</w:t>
            </w:r>
          </w:p>
        </w:tc>
      </w:tr>
      <w:tr w:rsidR="00FE6D8B" w:rsidRPr="002E2AFD" w14:paraId="335F6BB4" w14:textId="77777777" w:rsidTr="004B6BC5">
        <w:tc>
          <w:tcPr>
            <w:tcW w:w="3332" w:type="dxa"/>
          </w:tcPr>
          <w:p w14:paraId="335F6BB1" w14:textId="77777777" w:rsidR="00FE6D8B" w:rsidRPr="002E2AFD" w:rsidRDefault="00FE6D8B" w:rsidP="00770A2B">
            <w:pPr>
              <w:rPr>
                <w:lang w:val="en-US" w:eastAsia="en-US"/>
              </w:rPr>
            </w:pPr>
            <w:r w:rsidRPr="002E2AFD">
              <w:rPr>
                <w:lang w:val="en-US" w:eastAsia="en-US"/>
              </w:rPr>
              <w:t>EppDomTransfer01AuthRoid</w:t>
            </w:r>
          </w:p>
        </w:tc>
        <w:tc>
          <w:tcPr>
            <w:tcW w:w="4856" w:type="dxa"/>
          </w:tcPr>
          <w:p w14:paraId="335F6BB2" w14:textId="77777777" w:rsidR="00FE6D8B" w:rsidRPr="002E2AFD" w:rsidRDefault="00FE6D8B" w:rsidP="00770A2B">
            <w:pPr>
              <w:rPr>
                <w:lang w:val="en-US" w:eastAsia="en-US"/>
              </w:rPr>
            </w:pPr>
            <w:r w:rsidRPr="002E2AFD">
              <w:rPr>
                <w:lang w:val="en-US" w:eastAsia="en-US"/>
              </w:rPr>
              <w:t>Roid for registrant or contact if  EppDomTran</w:t>
            </w:r>
            <w:r w:rsidR="002C3FB7">
              <w:rPr>
                <w:lang w:val="en-US" w:eastAsia="en-US"/>
              </w:rPr>
              <w:t>s</w:t>
            </w:r>
            <w:r w:rsidRPr="002E2AFD">
              <w:rPr>
                <w:lang w:val="en-US" w:eastAsia="en-US"/>
              </w:rPr>
              <w:t xml:space="preserve">fer01AuthInfo is associated with </w:t>
            </w:r>
            <w:r w:rsidR="00C218AD" w:rsidRPr="002E2AFD">
              <w:rPr>
                <w:lang w:val="en-US" w:eastAsia="en-US"/>
              </w:rPr>
              <w:t>registrant</w:t>
            </w:r>
            <w:r w:rsidRPr="002E2AFD">
              <w:rPr>
                <w:lang w:val="en-US" w:eastAsia="en-US"/>
              </w:rPr>
              <w:t xml:space="preserve"> or contact object</w:t>
            </w:r>
          </w:p>
        </w:tc>
        <w:tc>
          <w:tcPr>
            <w:tcW w:w="1949" w:type="dxa"/>
          </w:tcPr>
          <w:p w14:paraId="335F6BB3" w14:textId="77777777" w:rsidR="00FE6D8B" w:rsidRPr="002E2AFD" w:rsidRDefault="00FE6D8B" w:rsidP="00770A2B">
            <w:pPr>
              <w:rPr>
                <w:lang w:val="en-US" w:eastAsia="en-US"/>
              </w:rPr>
            </w:pPr>
            <w:r w:rsidRPr="002E2AFD">
              <w:rPr>
                <w:lang w:val="en-US" w:eastAsia="en-US"/>
              </w:rPr>
              <w:t>String</w:t>
            </w:r>
          </w:p>
        </w:tc>
      </w:tr>
      <w:tr w:rsidR="00770A2B" w:rsidRPr="00ED0083" w14:paraId="335F6BB8" w14:textId="77777777" w:rsidTr="004B6BC5">
        <w:tc>
          <w:tcPr>
            <w:tcW w:w="3332" w:type="dxa"/>
          </w:tcPr>
          <w:p w14:paraId="335F6BB5" w14:textId="77777777" w:rsidR="00770A2B" w:rsidRPr="00ED0083" w:rsidRDefault="00770A2B" w:rsidP="00770A2B">
            <w:pPr>
              <w:rPr>
                <w:lang w:val="en-US" w:eastAsia="en-US"/>
              </w:rPr>
            </w:pPr>
            <w:r w:rsidRPr="00ED0083">
              <w:rPr>
                <w:lang w:val="en-US" w:eastAsia="en-US"/>
              </w:rPr>
              <w:t>EppDomTransfer01Ext01Uri</w:t>
            </w:r>
          </w:p>
        </w:tc>
        <w:tc>
          <w:tcPr>
            <w:tcW w:w="4856" w:type="dxa"/>
          </w:tcPr>
          <w:p w14:paraId="335F6BB6" w14:textId="77777777" w:rsidR="00770A2B" w:rsidRPr="00ED0083" w:rsidRDefault="000A4A62" w:rsidP="000A4A62">
            <w:pPr>
              <w:rPr>
                <w:lang w:val="en-US" w:eastAsia="en-US"/>
              </w:rPr>
            </w:pPr>
            <w:r w:rsidRPr="00ED0083">
              <w:rPr>
                <w:lang w:val="en-US" w:eastAsia="en-US"/>
              </w:rPr>
              <w:t>Extension 01 o</w:t>
            </w:r>
            <w:r w:rsidR="00C218AD" w:rsidRPr="00ED0083">
              <w:rPr>
                <w:lang w:val="en-US" w:eastAsia="en-US"/>
              </w:rPr>
              <w:t>bject URI</w:t>
            </w:r>
          </w:p>
        </w:tc>
        <w:tc>
          <w:tcPr>
            <w:tcW w:w="1949" w:type="dxa"/>
          </w:tcPr>
          <w:p w14:paraId="335F6BB7" w14:textId="77777777" w:rsidR="00770A2B" w:rsidRPr="00ED0083" w:rsidRDefault="00770A2B" w:rsidP="00770A2B">
            <w:pPr>
              <w:rPr>
                <w:lang w:val="en-US" w:eastAsia="en-US"/>
              </w:rPr>
            </w:pPr>
            <w:r w:rsidRPr="00ED0083">
              <w:rPr>
                <w:lang w:val="en-US" w:eastAsia="en-US"/>
              </w:rPr>
              <w:t>String</w:t>
            </w:r>
          </w:p>
        </w:tc>
      </w:tr>
      <w:tr w:rsidR="00770A2B" w:rsidRPr="00ED0083" w14:paraId="335F6BBC" w14:textId="77777777" w:rsidTr="004B6BC5">
        <w:tc>
          <w:tcPr>
            <w:tcW w:w="3332" w:type="dxa"/>
          </w:tcPr>
          <w:p w14:paraId="335F6BB9" w14:textId="77777777" w:rsidR="00770A2B" w:rsidRPr="00ED0083" w:rsidRDefault="00770A2B" w:rsidP="00DE3513">
            <w:pPr>
              <w:rPr>
                <w:lang w:val="en-US" w:eastAsia="en-US"/>
              </w:rPr>
            </w:pPr>
            <w:r w:rsidRPr="00ED0083">
              <w:rPr>
                <w:lang w:val="en-US" w:eastAsia="en-US"/>
              </w:rPr>
              <w:t>Epp</w:t>
            </w:r>
            <w:r w:rsidR="00DE3513" w:rsidRPr="00ED0083">
              <w:rPr>
                <w:lang w:val="en-US" w:eastAsia="en-US"/>
              </w:rPr>
              <w:t>D</w:t>
            </w:r>
            <w:r w:rsidRPr="00ED0083">
              <w:rPr>
                <w:lang w:val="en-US" w:eastAsia="en-US"/>
              </w:rPr>
              <w:t>omTransfer01Ext01Sl</w:t>
            </w:r>
          </w:p>
        </w:tc>
        <w:tc>
          <w:tcPr>
            <w:tcW w:w="4856" w:type="dxa"/>
          </w:tcPr>
          <w:p w14:paraId="335F6BBA" w14:textId="77777777" w:rsidR="00770A2B" w:rsidRPr="00ED0083" w:rsidRDefault="000A4A62" w:rsidP="000A4A62">
            <w:pPr>
              <w:rPr>
                <w:lang w:val="en-US" w:eastAsia="en-US"/>
              </w:rPr>
            </w:pPr>
            <w:r w:rsidRPr="00ED0083">
              <w:rPr>
                <w:lang w:val="en-US" w:eastAsia="en-US"/>
              </w:rPr>
              <w:t>Extension 01 s</w:t>
            </w:r>
            <w:r w:rsidR="00C218AD" w:rsidRPr="00ED0083">
              <w:rPr>
                <w:lang w:val="en-US" w:eastAsia="en-US"/>
              </w:rPr>
              <w:t>chema location</w:t>
            </w:r>
          </w:p>
        </w:tc>
        <w:tc>
          <w:tcPr>
            <w:tcW w:w="1949" w:type="dxa"/>
          </w:tcPr>
          <w:p w14:paraId="335F6BBB" w14:textId="77777777" w:rsidR="00770A2B" w:rsidRPr="00ED0083" w:rsidRDefault="00770A2B" w:rsidP="00770A2B">
            <w:pPr>
              <w:rPr>
                <w:lang w:val="en-US" w:eastAsia="en-US"/>
              </w:rPr>
            </w:pPr>
            <w:r w:rsidRPr="00ED0083">
              <w:rPr>
                <w:lang w:val="en-US" w:eastAsia="en-US"/>
              </w:rPr>
              <w:t>String</w:t>
            </w:r>
          </w:p>
        </w:tc>
      </w:tr>
      <w:tr w:rsidR="004B6BC5" w:rsidRPr="00ED0083" w14:paraId="335F6BC0" w14:textId="77777777" w:rsidTr="004B6BC5">
        <w:tc>
          <w:tcPr>
            <w:tcW w:w="3332" w:type="dxa"/>
          </w:tcPr>
          <w:p w14:paraId="335F6BBD" w14:textId="77777777" w:rsidR="004B6BC5" w:rsidRPr="00ED0083" w:rsidRDefault="004B6BC5" w:rsidP="004B6BC5">
            <w:pPr>
              <w:rPr>
                <w:lang w:val="en-US" w:eastAsia="en-US"/>
              </w:rPr>
            </w:pPr>
            <w:r w:rsidRPr="00ED0083">
              <w:rPr>
                <w:lang w:val="en-US" w:eastAsia="en-US"/>
              </w:rPr>
              <w:t>EppDomTransfer01Ext01ExtName</w:t>
            </w:r>
          </w:p>
        </w:tc>
        <w:tc>
          <w:tcPr>
            <w:tcW w:w="4856" w:type="dxa"/>
          </w:tcPr>
          <w:p w14:paraId="335F6BBE" w14:textId="77777777" w:rsidR="004B6BC5" w:rsidRPr="00ED0083" w:rsidRDefault="004B6BC5" w:rsidP="000A4A62">
            <w:pPr>
              <w:rPr>
                <w:lang w:val="en-US" w:eastAsia="en-US"/>
              </w:rPr>
            </w:pPr>
            <w:r w:rsidRPr="00ED0083">
              <w:rPr>
                <w:lang w:val="en-US" w:eastAsia="en-US"/>
              </w:rPr>
              <w:t xml:space="preserve">Extension </w:t>
            </w:r>
            <w:r w:rsidR="000A4A62" w:rsidRPr="00ED0083">
              <w:rPr>
                <w:lang w:val="en-US" w:eastAsia="en-US"/>
              </w:rPr>
              <w:t xml:space="preserve">01 </w:t>
            </w:r>
            <w:r w:rsidRPr="00ED0083">
              <w:rPr>
                <w:lang w:val="en-US" w:eastAsia="en-US"/>
              </w:rPr>
              <w:t>name</w:t>
            </w:r>
          </w:p>
        </w:tc>
        <w:tc>
          <w:tcPr>
            <w:tcW w:w="1949" w:type="dxa"/>
          </w:tcPr>
          <w:p w14:paraId="335F6BBF" w14:textId="77777777" w:rsidR="004B6BC5" w:rsidRPr="00ED0083" w:rsidRDefault="004B6BC5" w:rsidP="00522EF0">
            <w:pPr>
              <w:rPr>
                <w:lang w:val="en-US" w:eastAsia="en-US"/>
              </w:rPr>
            </w:pPr>
            <w:r w:rsidRPr="00ED0083">
              <w:rPr>
                <w:lang w:val="en-US" w:eastAsia="en-US"/>
              </w:rPr>
              <w:t>String</w:t>
            </w:r>
          </w:p>
        </w:tc>
      </w:tr>
      <w:tr w:rsidR="00770A2B" w:rsidRPr="00ED0083" w14:paraId="335F6BC4" w14:textId="77777777" w:rsidTr="004B6BC5">
        <w:tc>
          <w:tcPr>
            <w:tcW w:w="3332" w:type="dxa"/>
          </w:tcPr>
          <w:p w14:paraId="335F6BC1" w14:textId="77777777" w:rsidR="00770A2B" w:rsidRPr="00ED0083" w:rsidRDefault="00770A2B" w:rsidP="00770A2B">
            <w:pPr>
              <w:rPr>
                <w:lang w:val="en-US" w:eastAsia="en-US"/>
              </w:rPr>
            </w:pPr>
            <w:r w:rsidRPr="00ED0083">
              <w:rPr>
                <w:lang w:val="en-US" w:eastAsia="en-US"/>
              </w:rPr>
              <w:t>EppDomTransfer01Ext01ExtValue</w:t>
            </w:r>
          </w:p>
        </w:tc>
        <w:tc>
          <w:tcPr>
            <w:tcW w:w="4856" w:type="dxa"/>
          </w:tcPr>
          <w:p w14:paraId="335F6BC2" w14:textId="77777777" w:rsidR="00770A2B" w:rsidRPr="00ED0083" w:rsidRDefault="00C218AD" w:rsidP="00770A2B">
            <w:pPr>
              <w:rPr>
                <w:lang w:val="en-US" w:eastAsia="en-US"/>
              </w:rPr>
            </w:pPr>
            <w:r w:rsidRPr="00ED0083">
              <w:rPr>
                <w:lang w:val="en-US" w:eastAsia="en-US"/>
              </w:rPr>
              <w:t>Extension</w:t>
            </w:r>
            <w:r w:rsidR="000A4A62" w:rsidRPr="00ED0083">
              <w:rPr>
                <w:lang w:val="en-US" w:eastAsia="en-US"/>
              </w:rPr>
              <w:t xml:space="preserve"> </w:t>
            </w:r>
            <w:r w:rsidRPr="00ED0083">
              <w:rPr>
                <w:lang w:val="en-US" w:eastAsia="en-US"/>
              </w:rPr>
              <w:t>01 v</w:t>
            </w:r>
            <w:r w:rsidR="00770A2B" w:rsidRPr="00ED0083">
              <w:rPr>
                <w:lang w:val="en-US" w:eastAsia="en-US"/>
              </w:rPr>
              <w:t>alue for direct text node</w:t>
            </w:r>
          </w:p>
        </w:tc>
        <w:tc>
          <w:tcPr>
            <w:tcW w:w="1949" w:type="dxa"/>
          </w:tcPr>
          <w:p w14:paraId="335F6BC3" w14:textId="77777777" w:rsidR="00770A2B" w:rsidRPr="00ED0083" w:rsidRDefault="00770A2B" w:rsidP="00770A2B">
            <w:pPr>
              <w:rPr>
                <w:lang w:val="en-US" w:eastAsia="en-US"/>
              </w:rPr>
            </w:pPr>
            <w:r w:rsidRPr="00ED0083">
              <w:rPr>
                <w:lang w:val="en-US" w:eastAsia="en-US"/>
              </w:rPr>
              <w:t>String</w:t>
            </w:r>
          </w:p>
        </w:tc>
      </w:tr>
      <w:tr w:rsidR="00770A2B" w:rsidRPr="00ED0083" w14:paraId="335F6BC8" w14:textId="77777777" w:rsidTr="004B6BC5">
        <w:tc>
          <w:tcPr>
            <w:tcW w:w="3332" w:type="dxa"/>
          </w:tcPr>
          <w:p w14:paraId="335F6BC5" w14:textId="77777777" w:rsidR="00770A2B" w:rsidRPr="00ED0083" w:rsidRDefault="00770A2B" w:rsidP="00770A2B">
            <w:pPr>
              <w:rPr>
                <w:lang w:val="en-US" w:eastAsia="en-US"/>
              </w:rPr>
            </w:pPr>
            <w:r w:rsidRPr="00ED0083">
              <w:rPr>
                <w:lang w:val="en-US" w:eastAsia="en-US"/>
              </w:rPr>
              <w:t>EppDomTran</w:t>
            </w:r>
            <w:r w:rsidR="002E506D" w:rsidRPr="00ED0083">
              <w:rPr>
                <w:lang w:val="en-US" w:eastAsia="en-US"/>
              </w:rPr>
              <w:t>s</w:t>
            </w:r>
            <w:r w:rsidRPr="00ED0083">
              <w:rPr>
                <w:lang w:val="en-US" w:eastAsia="en-US"/>
              </w:rPr>
              <w:t>fer01Ext01Field01</w:t>
            </w:r>
          </w:p>
        </w:tc>
        <w:tc>
          <w:tcPr>
            <w:tcW w:w="4856" w:type="dxa"/>
          </w:tcPr>
          <w:p w14:paraId="335F6BC6" w14:textId="77777777" w:rsidR="00770A2B" w:rsidRPr="00ED0083" w:rsidRDefault="000A4A62" w:rsidP="000A4A62">
            <w:pPr>
              <w:rPr>
                <w:lang w:val="en-US" w:eastAsia="en-US"/>
              </w:rPr>
            </w:pPr>
            <w:r w:rsidRPr="00ED0083">
              <w:rPr>
                <w:lang w:val="en-US" w:eastAsia="en-US"/>
              </w:rPr>
              <w:t>Extension 01 field name 01</w:t>
            </w:r>
          </w:p>
        </w:tc>
        <w:tc>
          <w:tcPr>
            <w:tcW w:w="1949" w:type="dxa"/>
          </w:tcPr>
          <w:p w14:paraId="335F6BC7" w14:textId="77777777" w:rsidR="00770A2B" w:rsidRPr="00ED0083" w:rsidRDefault="00770A2B" w:rsidP="00770A2B">
            <w:pPr>
              <w:rPr>
                <w:lang w:val="en-US" w:eastAsia="en-US"/>
              </w:rPr>
            </w:pPr>
            <w:r w:rsidRPr="00ED0083">
              <w:rPr>
                <w:lang w:val="en-US" w:eastAsia="en-US"/>
              </w:rPr>
              <w:t>String</w:t>
            </w:r>
          </w:p>
        </w:tc>
      </w:tr>
      <w:tr w:rsidR="00770A2B" w:rsidRPr="002E2AFD" w14:paraId="335F6BCC" w14:textId="77777777" w:rsidTr="004B6BC5">
        <w:tc>
          <w:tcPr>
            <w:tcW w:w="3332" w:type="dxa"/>
          </w:tcPr>
          <w:p w14:paraId="335F6BC9" w14:textId="77777777" w:rsidR="00770A2B" w:rsidRPr="00ED0083" w:rsidRDefault="00770A2B" w:rsidP="00770A2B">
            <w:pPr>
              <w:rPr>
                <w:lang w:val="en-US" w:eastAsia="en-US"/>
              </w:rPr>
            </w:pPr>
            <w:r w:rsidRPr="00ED0083">
              <w:rPr>
                <w:lang w:val="en-US" w:eastAsia="en-US"/>
              </w:rPr>
              <w:t>EppDomTran</w:t>
            </w:r>
            <w:r w:rsidR="002E506D" w:rsidRPr="00ED0083">
              <w:rPr>
                <w:lang w:val="en-US" w:eastAsia="en-US"/>
              </w:rPr>
              <w:t>s</w:t>
            </w:r>
            <w:r w:rsidRPr="00ED0083">
              <w:rPr>
                <w:lang w:val="en-US" w:eastAsia="en-US"/>
              </w:rPr>
              <w:t>fer01Ext01Value01</w:t>
            </w:r>
          </w:p>
        </w:tc>
        <w:tc>
          <w:tcPr>
            <w:tcW w:w="4856" w:type="dxa"/>
          </w:tcPr>
          <w:p w14:paraId="335F6BCA" w14:textId="77777777" w:rsidR="00770A2B" w:rsidRPr="00ED0083" w:rsidRDefault="000A4A62" w:rsidP="00770A2B">
            <w:pPr>
              <w:rPr>
                <w:lang w:val="en-US" w:eastAsia="en-US"/>
              </w:rPr>
            </w:pPr>
            <w:r w:rsidRPr="00ED0083">
              <w:rPr>
                <w:lang w:val="en-US" w:eastAsia="en-US"/>
              </w:rPr>
              <w:t>Extension 01 field value 01</w:t>
            </w:r>
          </w:p>
        </w:tc>
        <w:tc>
          <w:tcPr>
            <w:tcW w:w="1949" w:type="dxa"/>
          </w:tcPr>
          <w:p w14:paraId="335F6BCB" w14:textId="77777777" w:rsidR="00770A2B" w:rsidRPr="002E2AFD" w:rsidRDefault="00770A2B" w:rsidP="00770A2B">
            <w:pPr>
              <w:rPr>
                <w:lang w:val="en-US" w:eastAsia="en-US"/>
              </w:rPr>
            </w:pPr>
            <w:r w:rsidRPr="00ED0083">
              <w:rPr>
                <w:lang w:val="en-US" w:eastAsia="en-US"/>
              </w:rPr>
              <w:t>String</w:t>
            </w:r>
          </w:p>
        </w:tc>
      </w:tr>
      <w:tr w:rsidR="00770A2B" w:rsidRPr="00166711" w14:paraId="335F6BD0" w14:textId="77777777" w:rsidTr="004B6BC5">
        <w:tc>
          <w:tcPr>
            <w:tcW w:w="3332" w:type="dxa"/>
          </w:tcPr>
          <w:p w14:paraId="335F6BCD" w14:textId="77777777" w:rsidR="00770A2B" w:rsidRPr="002E2AFD" w:rsidRDefault="00166711" w:rsidP="00770A2B">
            <w:pPr>
              <w:rPr>
                <w:lang w:val="en-US" w:eastAsia="en-US"/>
              </w:rPr>
            </w:pPr>
            <w:r>
              <w:rPr>
                <w:lang w:val="en-US" w:eastAsia="en-US"/>
              </w:rPr>
              <w:t>…</w:t>
            </w:r>
          </w:p>
        </w:tc>
        <w:tc>
          <w:tcPr>
            <w:tcW w:w="4856" w:type="dxa"/>
          </w:tcPr>
          <w:p w14:paraId="335F6BCE" w14:textId="77777777" w:rsidR="00770A2B" w:rsidRPr="002E2AFD" w:rsidRDefault="00770A2B" w:rsidP="00770A2B">
            <w:pPr>
              <w:rPr>
                <w:lang w:val="en-US" w:eastAsia="en-US"/>
              </w:rPr>
            </w:pPr>
            <w:r w:rsidRPr="002E2AFD">
              <w:rPr>
                <w:lang w:val="en-US" w:eastAsia="en-US"/>
              </w:rPr>
              <w:t>Repeat for max y fields</w:t>
            </w:r>
          </w:p>
        </w:tc>
        <w:tc>
          <w:tcPr>
            <w:tcW w:w="1949" w:type="dxa"/>
          </w:tcPr>
          <w:p w14:paraId="335F6BCF" w14:textId="77777777" w:rsidR="00770A2B" w:rsidRPr="002E2AFD" w:rsidRDefault="00770A2B" w:rsidP="00770A2B">
            <w:pPr>
              <w:rPr>
                <w:lang w:val="en-US" w:eastAsia="en-US"/>
              </w:rPr>
            </w:pPr>
          </w:p>
        </w:tc>
      </w:tr>
      <w:tr w:rsidR="00770A2B" w:rsidRPr="00166711" w14:paraId="335F6BD4" w14:textId="77777777" w:rsidTr="004B6BC5">
        <w:tc>
          <w:tcPr>
            <w:tcW w:w="3332" w:type="dxa"/>
          </w:tcPr>
          <w:p w14:paraId="335F6BD1" w14:textId="77777777" w:rsidR="00770A2B" w:rsidRPr="002E2AFD" w:rsidRDefault="00166711" w:rsidP="00770A2B">
            <w:pPr>
              <w:rPr>
                <w:lang w:val="en-US" w:eastAsia="en-US"/>
              </w:rPr>
            </w:pPr>
            <w:r>
              <w:rPr>
                <w:lang w:val="en-US" w:eastAsia="en-US"/>
              </w:rPr>
              <w:t>…</w:t>
            </w:r>
          </w:p>
        </w:tc>
        <w:tc>
          <w:tcPr>
            <w:tcW w:w="4856" w:type="dxa"/>
          </w:tcPr>
          <w:p w14:paraId="335F6BD2" w14:textId="77777777" w:rsidR="00770A2B" w:rsidRPr="002E2AFD" w:rsidRDefault="00770A2B" w:rsidP="00770A2B">
            <w:pPr>
              <w:rPr>
                <w:lang w:val="en-US" w:eastAsia="en-US"/>
              </w:rPr>
            </w:pPr>
            <w:r w:rsidRPr="002E2AFD">
              <w:rPr>
                <w:lang w:val="en-US" w:eastAsia="en-US"/>
              </w:rPr>
              <w:t>Repeat for max x extensions</w:t>
            </w:r>
          </w:p>
        </w:tc>
        <w:tc>
          <w:tcPr>
            <w:tcW w:w="1949" w:type="dxa"/>
          </w:tcPr>
          <w:p w14:paraId="335F6BD3" w14:textId="77777777" w:rsidR="00770A2B" w:rsidRPr="002E2AFD" w:rsidRDefault="00770A2B" w:rsidP="00770A2B">
            <w:pPr>
              <w:rPr>
                <w:lang w:val="en-US" w:eastAsia="en-US"/>
              </w:rPr>
            </w:pPr>
          </w:p>
        </w:tc>
      </w:tr>
    </w:tbl>
    <w:p w14:paraId="335F6BD5" w14:textId="77777777" w:rsidR="00F66ECF" w:rsidRPr="002E2AFD" w:rsidRDefault="00F66ECF" w:rsidP="00F66ECF">
      <w:pPr>
        <w:pStyle w:val="Rubrik2"/>
      </w:pPr>
      <w:bookmarkStart w:id="146" w:name="_Toc241221916"/>
      <w:bookmarkStart w:id="147" w:name="_Toc274556024"/>
      <w:r w:rsidRPr="002E2AFD">
        <w:t>Outcome(s)</w:t>
      </w:r>
      <w:bookmarkEnd w:id="146"/>
      <w:bookmarkEnd w:id="147"/>
    </w:p>
    <w:p w14:paraId="335F6BD6" w14:textId="77777777" w:rsidR="00FE6D8B" w:rsidRPr="0084790B" w:rsidRDefault="005D7C98" w:rsidP="00FE6D8B">
      <w:pPr>
        <w:rPr>
          <w:lang w:val="en-US"/>
        </w:rPr>
      </w:pPr>
      <w:r w:rsidRPr="0084790B">
        <w:rPr>
          <w:lang w:val="en-US"/>
        </w:rPr>
        <w:t>The login command</w:t>
      </w:r>
      <w:r w:rsidR="00FE6D8B" w:rsidRPr="0084790B">
        <w:rPr>
          <w:lang w:val="en-US"/>
        </w:rPr>
        <w:t xml:space="preserve"> MUST complete with result code 1000</w:t>
      </w:r>
      <w:r w:rsidR="00C218AD" w:rsidRPr="0084790B">
        <w:rPr>
          <w:lang w:val="en-US"/>
        </w:rPr>
        <w:t>.</w:t>
      </w:r>
    </w:p>
    <w:p w14:paraId="335F6BD7" w14:textId="77777777" w:rsidR="00FE6D8B" w:rsidRPr="0084790B" w:rsidRDefault="005D7C98" w:rsidP="00FE6D8B">
      <w:pPr>
        <w:rPr>
          <w:lang w:val="en-US"/>
        </w:rPr>
      </w:pPr>
      <w:r w:rsidRPr="0084790B">
        <w:rPr>
          <w:lang w:val="en-US"/>
        </w:rPr>
        <w:t>The domain transfer command</w:t>
      </w:r>
      <w:r w:rsidR="00FE6D8B" w:rsidRPr="0084790B">
        <w:rPr>
          <w:lang w:val="en-US"/>
        </w:rPr>
        <w:t xml:space="preserve"> MUST complete with result code 1000 </w:t>
      </w:r>
      <w:r w:rsidR="00C218AD" w:rsidRPr="0084790B">
        <w:rPr>
          <w:lang w:val="en-US" w:eastAsia="en-US"/>
        </w:rPr>
        <w:t>or 1001.</w:t>
      </w:r>
    </w:p>
    <w:p w14:paraId="335F6BD8" w14:textId="77777777" w:rsidR="00FE6D8B" w:rsidRPr="0084790B" w:rsidRDefault="005D7C98" w:rsidP="00FE6D8B">
      <w:pPr>
        <w:rPr>
          <w:lang w:val="en-US"/>
        </w:rPr>
      </w:pPr>
      <w:r w:rsidRPr="0084790B">
        <w:rPr>
          <w:lang w:val="en-US"/>
        </w:rPr>
        <w:t>The logout command</w:t>
      </w:r>
      <w:r w:rsidR="00FE6D8B" w:rsidRPr="0084790B">
        <w:rPr>
          <w:lang w:val="en-US"/>
        </w:rPr>
        <w:t xml:space="preserve"> MUST complete with result code 1500.</w:t>
      </w:r>
    </w:p>
    <w:p w14:paraId="335F6BD9" w14:textId="77777777" w:rsidR="00F66ECF" w:rsidRPr="0084790B" w:rsidRDefault="00F66ECF" w:rsidP="00F66ECF">
      <w:pPr>
        <w:pStyle w:val="Rubrik2"/>
      </w:pPr>
      <w:bookmarkStart w:id="148" w:name="_Toc241221917"/>
      <w:bookmarkStart w:id="149" w:name="_Toc274556025"/>
      <w:r w:rsidRPr="0084790B">
        <w:t>Environmental needs</w:t>
      </w:r>
      <w:bookmarkEnd w:id="148"/>
      <w:bookmarkEnd w:id="149"/>
    </w:p>
    <w:p w14:paraId="335F6BDA" w14:textId="77777777" w:rsidR="00FE6D8B" w:rsidRPr="0084790B" w:rsidRDefault="00FE6D8B" w:rsidP="00FE6D8B">
      <w:pPr>
        <w:pStyle w:val="Liststycke"/>
        <w:numPr>
          <w:ilvl w:val="0"/>
          <w:numId w:val="20"/>
        </w:numPr>
        <w:rPr>
          <w:lang w:val="en-US" w:eastAsia="en-US"/>
        </w:rPr>
      </w:pPr>
      <w:r w:rsidRPr="0084790B">
        <w:rPr>
          <w:lang w:val="en-US" w:eastAsia="en-US"/>
        </w:rPr>
        <w:t>EPP test script</w:t>
      </w:r>
    </w:p>
    <w:p w14:paraId="335F6BDB" w14:textId="77777777" w:rsidR="00FE6D8B" w:rsidRPr="0084790B" w:rsidRDefault="00FE6D8B" w:rsidP="00FE6D8B">
      <w:pPr>
        <w:pStyle w:val="Liststycke"/>
        <w:numPr>
          <w:ilvl w:val="0"/>
          <w:numId w:val="20"/>
        </w:numPr>
        <w:rPr>
          <w:lang w:val="en-US" w:eastAsia="en-US"/>
        </w:rPr>
      </w:pPr>
      <w:r w:rsidRPr="0084790B">
        <w:rPr>
          <w:lang w:val="en-US" w:eastAsia="en-US"/>
        </w:rPr>
        <w:t>IPv4</w:t>
      </w:r>
      <w:r w:rsidR="00C218AD" w:rsidRPr="0084790B">
        <w:rPr>
          <w:lang w:val="en-US" w:eastAsia="en-US"/>
        </w:rPr>
        <w:t xml:space="preserve"> c</w:t>
      </w:r>
      <w:r w:rsidRPr="0084790B">
        <w:rPr>
          <w:lang w:val="en-US" w:eastAsia="en-US"/>
        </w:rPr>
        <w:t>onnectivity</w:t>
      </w:r>
    </w:p>
    <w:p w14:paraId="335F6BDC" w14:textId="77777777" w:rsidR="00FE6D8B" w:rsidRPr="0084790B" w:rsidRDefault="00FE6D8B" w:rsidP="00FE6D8B">
      <w:pPr>
        <w:pStyle w:val="Liststycke"/>
        <w:numPr>
          <w:ilvl w:val="0"/>
          <w:numId w:val="20"/>
        </w:numPr>
        <w:rPr>
          <w:lang w:val="en-US" w:eastAsia="en-US"/>
        </w:rPr>
      </w:pPr>
      <w:r w:rsidRPr="0084790B">
        <w:rPr>
          <w:i/>
          <w:lang w:val="en-US" w:eastAsia="en-US"/>
        </w:rPr>
        <w:t>EppDomTransfer01Name</w:t>
      </w:r>
      <w:r w:rsidRPr="0084790B">
        <w:rPr>
          <w:lang w:val="en-US" w:eastAsia="en-US"/>
        </w:rPr>
        <w:t xml:space="preserve"> domain </w:t>
      </w:r>
      <w:r w:rsidR="001D6D57" w:rsidRPr="0084790B">
        <w:rPr>
          <w:lang w:val="en-US" w:eastAsia="en-US"/>
        </w:rPr>
        <w:t xml:space="preserve">MUST </w:t>
      </w:r>
      <w:r w:rsidR="00724F6D" w:rsidRPr="0084790B">
        <w:rPr>
          <w:lang w:val="en-US" w:eastAsia="en-US"/>
        </w:rPr>
        <w:t>exist</w:t>
      </w:r>
      <w:r w:rsidRPr="0084790B">
        <w:rPr>
          <w:lang w:val="en-US" w:eastAsia="en-US"/>
        </w:rPr>
        <w:t xml:space="preserve"> in the applicant domain database, and be available for transfer.</w:t>
      </w:r>
    </w:p>
    <w:p w14:paraId="335F6BDD" w14:textId="77777777" w:rsidR="00F66ECF" w:rsidRPr="0084790B" w:rsidRDefault="00F66ECF" w:rsidP="00F66ECF">
      <w:pPr>
        <w:pStyle w:val="Rubrik2"/>
      </w:pPr>
      <w:bookmarkStart w:id="150" w:name="_Toc241221918"/>
      <w:bookmarkStart w:id="151" w:name="_Toc274556026"/>
      <w:r w:rsidRPr="0084790B">
        <w:lastRenderedPageBreak/>
        <w:t>Special procedural requirements</w:t>
      </w:r>
      <w:bookmarkEnd w:id="150"/>
      <w:bookmarkEnd w:id="151"/>
    </w:p>
    <w:p w14:paraId="335F6BDE" w14:textId="77777777" w:rsidR="00FE6D8B" w:rsidRPr="0084790B" w:rsidRDefault="00FE6D8B" w:rsidP="00FE6D8B">
      <w:pPr>
        <w:rPr>
          <w:lang w:val="en-US" w:eastAsia="en-US"/>
        </w:rPr>
      </w:pPr>
      <w:r w:rsidRPr="0084790B">
        <w:rPr>
          <w:lang w:val="en-US" w:eastAsia="en-US"/>
        </w:rPr>
        <w:t>Abort the test if any EPP operation takes longer than 30 seconds.</w:t>
      </w:r>
    </w:p>
    <w:p w14:paraId="335F6BDF" w14:textId="77777777" w:rsidR="00F66ECF" w:rsidRPr="0084790B" w:rsidRDefault="00F66ECF" w:rsidP="00F66ECF">
      <w:pPr>
        <w:pStyle w:val="Rubrik2"/>
      </w:pPr>
      <w:bookmarkStart w:id="152" w:name="_Toc241221919"/>
      <w:bookmarkStart w:id="153" w:name="_Toc274556027"/>
      <w:r w:rsidRPr="0084790B">
        <w:t>Intercase dependencies</w:t>
      </w:r>
      <w:bookmarkEnd w:id="152"/>
      <w:bookmarkEnd w:id="153"/>
    </w:p>
    <w:p w14:paraId="335F6BE0" w14:textId="77777777" w:rsidR="00FE6D8B" w:rsidRPr="0084790B" w:rsidRDefault="00FE6D8B" w:rsidP="00FE6D8B">
      <w:pPr>
        <w:rPr>
          <w:lang w:val="en-US"/>
        </w:rPr>
      </w:pPr>
      <w:r w:rsidRPr="0084790B">
        <w:rPr>
          <w:lang w:val="en-US"/>
        </w:rPr>
        <w:t>This test has no intercase dependencies.</w:t>
      </w:r>
    </w:p>
    <w:p w14:paraId="335F6BE1" w14:textId="77777777" w:rsidR="00F66ECF" w:rsidRPr="0084790B" w:rsidRDefault="00F66ECF" w:rsidP="00F66ECF">
      <w:pPr>
        <w:pStyle w:val="Rubrik2"/>
      </w:pPr>
      <w:bookmarkStart w:id="154" w:name="_Toc241221920"/>
      <w:bookmarkStart w:id="155" w:name="_Toc274556028"/>
      <w:r w:rsidRPr="0084790B">
        <w:t>Ordered description of steps to be taken to execute the test case</w:t>
      </w:r>
      <w:bookmarkEnd w:id="154"/>
      <w:bookmarkEnd w:id="155"/>
    </w:p>
    <w:p w14:paraId="335F6BE2" w14:textId="77777777" w:rsidR="00C218AD" w:rsidRPr="0084790B" w:rsidRDefault="000A4A62" w:rsidP="00FE6D8B">
      <w:pPr>
        <w:pStyle w:val="Liststycke"/>
        <w:numPr>
          <w:ilvl w:val="0"/>
          <w:numId w:val="30"/>
        </w:numPr>
        <w:rPr>
          <w:lang w:val="en-US" w:eastAsia="en-US"/>
        </w:rPr>
      </w:pPr>
      <w:r w:rsidRPr="0084790B">
        <w:rPr>
          <w:lang w:val="en-US" w:eastAsia="en-US"/>
        </w:rPr>
        <w:t>Perform</w:t>
      </w:r>
      <w:r w:rsidR="00FE6D8B" w:rsidRPr="0084790B">
        <w:rPr>
          <w:lang w:val="en-US" w:eastAsia="en-US"/>
        </w:rPr>
        <w:t xml:space="preserve"> the same login as the login step in 2.8.</w:t>
      </w:r>
      <w:r w:rsidR="000C0846" w:rsidRPr="0084790B">
        <w:rPr>
          <w:lang w:val="en-US" w:eastAsia="en-US"/>
        </w:rPr>
        <w:br/>
      </w:r>
      <w:r w:rsidRPr="0084790B">
        <w:rPr>
          <w:lang w:val="en-US"/>
        </w:rPr>
        <w:t>The login command MUST complete with result code 1000.</w:t>
      </w:r>
    </w:p>
    <w:p w14:paraId="335F6BE3" w14:textId="77777777" w:rsidR="00C218AD" w:rsidRPr="0084790B" w:rsidRDefault="00FE6D8B" w:rsidP="00FE6D8B">
      <w:pPr>
        <w:pStyle w:val="Liststycke"/>
        <w:numPr>
          <w:ilvl w:val="0"/>
          <w:numId w:val="30"/>
        </w:numPr>
        <w:rPr>
          <w:lang w:val="en-US" w:eastAsia="en-US"/>
        </w:rPr>
      </w:pPr>
      <w:r w:rsidRPr="0084790B">
        <w:rPr>
          <w:lang w:val="en-US" w:eastAsia="en-US"/>
        </w:rPr>
        <w:t>Create a domain tran</w:t>
      </w:r>
      <w:r w:rsidR="00DE3513" w:rsidRPr="0084790B">
        <w:rPr>
          <w:lang w:val="en-US" w:eastAsia="en-US"/>
        </w:rPr>
        <w:t>s</w:t>
      </w:r>
      <w:r w:rsidRPr="0084790B">
        <w:rPr>
          <w:lang w:val="en-US" w:eastAsia="en-US"/>
        </w:rPr>
        <w:t xml:space="preserve">fer command with </w:t>
      </w:r>
      <w:r w:rsidRPr="0084790B">
        <w:rPr>
          <w:i/>
          <w:lang w:val="en-US" w:eastAsia="en-US"/>
        </w:rPr>
        <w:t>EppDom</w:t>
      </w:r>
      <w:r w:rsidR="005C2405" w:rsidRPr="0084790B">
        <w:rPr>
          <w:i/>
          <w:lang w:val="en-US" w:eastAsia="en-US"/>
        </w:rPr>
        <w:t>Transfer</w:t>
      </w:r>
      <w:r w:rsidRPr="0084790B">
        <w:rPr>
          <w:i/>
          <w:lang w:val="en-US" w:eastAsia="en-US"/>
        </w:rPr>
        <w:t>0</w:t>
      </w:r>
      <w:r w:rsidR="00AE25F3" w:rsidRPr="0084790B">
        <w:rPr>
          <w:i/>
          <w:lang w:val="en-US" w:eastAsia="en-US"/>
        </w:rPr>
        <w:t>1</w:t>
      </w:r>
      <w:r w:rsidRPr="0084790B">
        <w:rPr>
          <w:i/>
          <w:lang w:val="en-US" w:eastAsia="en-US"/>
        </w:rPr>
        <w:t>Name</w:t>
      </w:r>
      <w:r w:rsidRPr="0084790B">
        <w:rPr>
          <w:lang w:val="en-US" w:eastAsia="en-US"/>
        </w:rPr>
        <w:t>.</w:t>
      </w:r>
    </w:p>
    <w:p w14:paraId="335F6BE4" w14:textId="77777777" w:rsidR="00C218AD" w:rsidRDefault="00FE6D8B" w:rsidP="00FE6D8B">
      <w:pPr>
        <w:pStyle w:val="Liststycke"/>
        <w:numPr>
          <w:ilvl w:val="1"/>
          <w:numId w:val="30"/>
        </w:numPr>
        <w:rPr>
          <w:lang w:val="en-US" w:eastAsia="en-US"/>
        </w:rPr>
      </w:pPr>
      <w:r w:rsidRPr="0084790B">
        <w:rPr>
          <w:lang w:val="en-US" w:eastAsia="en-US"/>
        </w:rPr>
        <w:t>Add an Op attribute in transfer command with the</w:t>
      </w:r>
      <w:r w:rsidR="00680256" w:rsidRPr="0084790B">
        <w:rPr>
          <w:lang w:val="en-US" w:eastAsia="en-US"/>
        </w:rPr>
        <w:t xml:space="preserve"> value</w:t>
      </w:r>
      <w:r w:rsidRPr="00C218AD">
        <w:rPr>
          <w:lang w:val="en-US" w:eastAsia="en-US"/>
        </w:rPr>
        <w:t xml:space="preserve"> “request”.</w:t>
      </w:r>
    </w:p>
    <w:p w14:paraId="335F6BE5" w14:textId="77777777" w:rsidR="00C218AD" w:rsidRDefault="00FE6D8B" w:rsidP="00FE6D8B">
      <w:pPr>
        <w:pStyle w:val="Liststycke"/>
        <w:numPr>
          <w:ilvl w:val="1"/>
          <w:numId w:val="30"/>
        </w:numPr>
        <w:rPr>
          <w:lang w:val="en-US" w:eastAsia="en-US"/>
        </w:rPr>
      </w:pPr>
      <w:r w:rsidRPr="00C218AD">
        <w:rPr>
          <w:lang w:val="en-US" w:eastAsia="en-US"/>
        </w:rPr>
        <w:t xml:space="preserve">If </w:t>
      </w:r>
      <w:r w:rsidRPr="00C218AD">
        <w:rPr>
          <w:i/>
          <w:lang w:val="en-US" w:eastAsia="en-US"/>
        </w:rPr>
        <w:t>EppDomTransfer01AddPeriod</w:t>
      </w:r>
      <w:r w:rsidRPr="00C218AD">
        <w:rPr>
          <w:lang w:val="en-US" w:eastAsia="en-US"/>
        </w:rPr>
        <w:t xml:space="preserve"> is true</w:t>
      </w:r>
      <w:r w:rsidR="00677C8B">
        <w:rPr>
          <w:lang w:val="en-US" w:eastAsia="en-US"/>
        </w:rPr>
        <w:t>, a</w:t>
      </w:r>
      <w:r w:rsidRPr="00C218AD">
        <w:rPr>
          <w:lang w:val="en-US" w:eastAsia="en-US"/>
        </w:rPr>
        <w:t xml:space="preserve">dd period part with Period name from </w:t>
      </w:r>
      <w:r w:rsidRPr="00C218AD">
        <w:rPr>
          <w:i/>
          <w:lang w:val="en-US" w:eastAsia="en-US"/>
        </w:rPr>
        <w:t>EppDom</w:t>
      </w:r>
      <w:r w:rsidR="005C2405" w:rsidRPr="00C218AD">
        <w:rPr>
          <w:i/>
          <w:lang w:val="en-US" w:eastAsia="en-US"/>
        </w:rPr>
        <w:t>Transfer</w:t>
      </w:r>
      <w:r w:rsidRPr="00C218AD">
        <w:rPr>
          <w:i/>
          <w:lang w:val="en-US" w:eastAsia="en-US"/>
        </w:rPr>
        <w:t>0</w:t>
      </w:r>
      <w:r w:rsidR="00AE25F3" w:rsidRPr="00C218AD">
        <w:rPr>
          <w:i/>
          <w:lang w:val="en-US" w:eastAsia="en-US"/>
        </w:rPr>
        <w:t>1</w:t>
      </w:r>
      <w:r w:rsidRPr="00C218AD">
        <w:rPr>
          <w:i/>
          <w:lang w:val="en-US" w:eastAsia="en-US"/>
        </w:rPr>
        <w:t>Period</w:t>
      </w:r>
      <w:r w:rsidRPr="00C218AD">
        <w:rPr>
          <w:lang w:val="en-US" w:eastAsia="en-US"/>
        </w:rPr>
        <w:t xml:space="preserve"> and period value from </w:t>
      </w:r>
      <w:r w:rsidRPr="00C218AD">
        <w:rPr>
          <w:i/>
          <w:lang w:val="en-US" w:eastAsia="en-US"/>
        </w:rPr>
        <w:t>EppDom</w:t>
      </w:r>
      <w:r w:rsidR="005C2405" w:rsidRPr="00C218AD">
        <w:rPr>
          <w:i/>
          <w:lang w:val="en-US" w:eastAsia="en-US"/>
        </w:rPr>
        <w:t>Transfer</w:t>
      </w:r>
      <w:r w:rsidRPr="00C218AD">
        <w:rPr>
          <w:i/>
          <w:lang w:val="en-US" w:eastAsia="en-US"/>
        </w:rPr>
        <w:t>0</w:t>
      </w:r>
      <w:r w:rsidR="00AE25F3" w:rsidRPr="00C218AD">
        <w:rPr>
          <w:i/>
          <w:lang w:val="en-US" w:eastAsia="en-US"/>
        </w:rPr>
        <w:t>1</w:t>
      </w:r>
      <w:r w:rsidRPr="00C218AD">
        <w:rPr>
          <w:i/>
          <w:lang w:val="en-US" w:eastAsia="en-US"/>
        </w:rPr>
        <w:t>PeriodValue</w:t>
      </w:r>
      <w:r w:rsidRPr="00C218AD">
        <w:rPr>
          <w:lang w:val="en-US" w:eastAsia="en-US"/>
        </w:rPr>
        <w:t>.</w:t>
      </w:r>
    </w:p>
    <w:p w14:paraId="335F6BE6" w14:textId="77777777" w:rsidR="00C218AD" w:rsidRPr="0084790B" w:rsidRDefault="00677C8B" w:rsidP="00FE6D8B">
      <w:pPr>
        <w:pStyle w:val="Liststycke"/>
        <w:numPr>
          <w:ilvl w:val="1"/>
          <w:numId w:val="30"/>
        </w:numPr>
        <w:rPr>
          <w:lang w:val="en-US" w:eastAsia="en-US"/>
        </w:rPr>
      </w:pPr>
      <w:r>
        <w:rPr>
          <w:lang w:val="en-US" w:eastAsia="en-US"/>
        </w:rPr>
        <w:t xml:space="preserve">Add authinfo part with </w:t>
      </w:r>
      <w:r w:rsidRPr="0084790B">
        <w:rPr>
          <w:i/>
          <w:lang w:val="en-US" w:eastAsia="en-US"/>
        </w:rPr>
        <w:t>EppDomTransfer01AuthInfo</w:t>
      </w:r>
      <w:r w:rsidRPr="0084790B">
        <w:rPr>
          <w:lang w:val="en-US" w:eastAsia="en-US"/>
        </w:rPr>
        <w:t>.</w:t>
      </w:r>
    </w:p>
    <w:p w14:paraId="335F6BE7" w14:textId="77777777" w:rsidR="00C218AD" w:rsidRPr="0084790B" w:rsidRDefault="00FE6D8B" w:rsidP="00FE6D8B">
      <w:pPr>
        <w:pStyle w:val="Liststycke"/>
        <w:numPr>
          <w:ilvl w:val="1"/>
          <w:numId w:val="30"/>
        </w:numPr>
        <w:rPr>
          <w:lang w:val="en-US" w:eastAsia="en-US"/>
        </w:rPr>
      </w:pPr>
      <w:r w:rsidRPr="0084790B">
        <w:rPr>
          <w:lang w:val="en-US" w:eastAsia="en-US"/>
        </w:rPr>
        <w:t xml:space="preserve">If </w:t>
      </w:r>
      <w:r w:rsidRPr="0084790B">
        <w:rPr>
          <w:i/>
          <w:lang w:val="en-US" w:eastAsia="en-US"/>
        </w:rPr>
        <w:t>EppDomTransfer01AuthRoid</w:t>
      </w:r>
      <w:r w:rsidRPr="0084790B">
        <w:rPr>
          <w:lang w:val="en-US" w:eastAsia="en-US"/>
        </w:rPr>
        <w:t xml:space="preserve"> is defined</w:t>
      </w:r>
      <w:r w:rsidR="00677C8B" w:rsidRPr="0084790B">
        <w:rPr>
          <w:lang w:val="en-US" w:eastAsia="en-US"/>
        </w:rPr>
        <w:t>,</w:t>
      </w:r>
      <w:r w:rsidRPr="0084790B">
        <w:rPr>
          <w:lang w:val="en-US" w:eastAsia="en-US"/>
        </w:rPr>
        <w:t xml:space="preserve"> </w:t>
      </w:r>
      <w:r w:rsidR="00680256" w:rsidRPr="0084790B">
        <w:rPr>
          <w:lang w:val="en-US" w:eastAsia="en-US"/>
        </w:rPr>
        <w:t xml:space="preserve">add a roid attribute to pw part with the value </w:t>
      </w:r>
      <w:r w:rsidR="00680256" w:rsidRPr="0084790B">
        <w:rPr>
          <w:i/>
          <w:lang w:val="en-US" w:eastAsia="en-US"/>
        </w:rPr>
        <w:t>EppDomTransfer01AuthRoid</w:t>
      </w:r>
      <w:r w:rsidR="00680256" w:rsidRPr="0084790B">
        <w:rPr>
          <w:lang w:val="en-US" w:eastAsia="en-US"/>
        </w:rPr>
        <w:t>.</w:t>
      </w:r>
    </w:p>
    <w:p w14:paraId="335F6BE8" w14:textId="77777777" w:rsidR="00C218AD" w:rsidRPr="0084790B" w:rsidRDefault="00FE6D8B" w:rsidP="00680256">
      <w:pPr>
        <w:pStyle w:val="Liststycke"/>
        <w:numPr>
          <w:ilvl w:val="1"/>
          <w:numId w:val="30"/>
        </w:numPr>
        <w:rPr>
          <w:lang w:val="en-US" w:eastAsia="en-US"/>
        </w:rPr>
      </w:pPr>
      <w:r w:rsidRPr="0084790B">
        <w:rPr>
          <w:lang w:val="en-US" w:eastAsia="en-US"/>
        </w:rPr>
        <w:t>If domai</w:t>
      </w:r>
      <w:r w:rsidR="00C218AD" w:rsidRPr="0084790B">
        <w:rPr>
          <w:lang w:val="en-US" w:eastAsia="en-US"/>
        </w:rPr>
        <w:t>n renew requires extra extensio</w:t>
      </w:r>
      <w:r w:rsidRPr="0084790B">
        <w:rPr>
          <w:lang w:val="en-US" w:eastAsia="en-US"/>
        </w:rPr>
        <w:t>n</w:t>
      </w:r>
      <w:r w:rsidR="00C218AD" w:rsidRPr="0084790B">
        <w:rPr>
          <w:lang w:val="en-US" w:eastAsia="en-US"/>
        </w:rPr>
        <w:t xml:space="preserve"> and values, create an extensio</w:t>
      </w:r>
      <w:r w:rsidRPr="0084790B">
        <w:rPr>
          <w:lang w:val="en-US" w:eastAsia="en-US"/>
        </w:rPr>
        <w:t xml:space="preserve">n part from </w:t>
      </w:r>
      <w:r w:rsidR="00AE25F3" w:rsidRPr="0084790B">
        <w:rPr>
          <w:i/>
          <w:lang w:val="en-US" w:eastAsia="en-US"/>
        </w:rPr>
        <w:t>EppDomTransfer01Ext01Uri</w:t>
      </w:r>
      <w:r w:rsidR="00AE25F3" w:rsidRPr="0084790B">
        <w:rPr>
          <w:lang w:val="en-US" w:eastAsia="en-US"/>
        </w:rPr>
        <w:t xml:space="preserve"> and </w:t>
      </w:r>
      <w:r w:rsidR="00AE25F3" w:rsidRPr="0084790B">
        <w:rPr>
          <w:i/>
          <w:lang w:val="en-US" w:eastAsia="en-US"/>
        </w:rPr>
        <w:t>EppDomTransfer01Ext01Sl</w:t>
      </w:r>
      <w:r w:rsidR="00AE25F3" w:rsidRPr="0084790B">
        <w:rPr>
          <w:lang w:val="en-US" w:eastAsia="en-US"/>
        </w:rPr>
        <w:t xml:space="preserve"> </w:t>
      </w:r>
      <w:r w:rsidRPr="0084790B">
        <w:rPr>
          <w:lang w:val="en-US" w:eastAsia="en-US"/>
        </w:rPr>
        <w:t xml:space="preserve">and fill in field name from </w:t>
      </w:r>
      <w:r w:rsidRPr="0084790B">
        <w:rPr>
          <w:i/>
          <w:lang w:val="en-US" w:eastAsia="en-US"/>
        </w:rPr>
        <w:t>EppDom</w:t>
      </w:r>
      <w:r w:rsidR="005C2405" w:rsidRPr="0084790B">
        <w:rPr>
          <w:i/>
          <w:lang w:val="en-US" w:eastAsia="en-US"/>
        </w:rPr>
        <w:t>Transfer</w:t>
      </w:r>
      <w:r w:rsidR="00AE25F3" w:rsidRPr="0084790B">
        <w:rPr>
          <w:i/>
          <w:lang w:val="en-US" w:eastAsia="en-US"/>
        </w:rPr>
        <w:t>01</w:t>
      </w:r>
      <w:r w:rsidRPr="0084790B">
        <w:rPr>
          <w:i/>
          <w:lang w:val="en-US" w:eastAsia="en-US"/>
        </w:rPr>
        <w:t>Ext0</w:t>
      </w:r>
      <w:r w:rsidR="00AE25F3" w:rsidRPr="0084790B">
        <w:rPr>
          <w:i/>
          <w:lang w:val="en-US" w:eastAsia="en-US"/>
        </w:rPr>
        <w:t>1</w:t>
      </w:r>
      <w:r w:rsidRPr="0084790B">
        <w:rPr>
          <w:i/>
          <w:lang w:val="en-US" w:eastAsia="en-US"/>
        </w:rPr>
        <w:t>Field01</w:t>
      </w:r>
      <w:r w:rsidRPr="0084790B">
        <w:rPr>
          <w:lang w:val="en-US" w:eastAsia="en-US"/>
        </w:rPr>
        <w:t xml:space="preserve"> and values from </w:t>
      </w:r>
      <w:r w:rsidRPr="0084790B">
        <w:rPr>
          <w:i/>
          <w:lang w:val="en-US" w:eastAsia="en-US"/>
        </w:rPr>
        <w:t>EppDom</w:t>
      </w:r>
      <w:r w:rsidR="005C2405" w:rsidRPr="0084790B">
        <w:rPr>
          <w:i/>
          <w:lang w:val="en-US" w:eastAsia="en-US"/>
        </w:rPr>
        <w:t>Transfer</w:t>
      </w:r>
      <w:r w:rsidR="00AE25F3" w:rsidRPr="0084790B">
        <w:rPr>
          <w:i/>
          <w:lang w:val="en-US" w:eastAsia="en-US"/>
        </w:rPr>
        <w:t>01</w:t>
      </w:r>
      <w:r w:rsidRPr="0084790B">
        <w:rPr>
          <w:i/>
          <w:lang w:val="en-US" w:eastAsia="en-US"/>
        </w:rPr>
        <w:t>Ext0</w:t>
      </w:r>
      <w:r w:rsidR="006D171B" w:rsidRPr="0084790B">
        <w:rPr>
          <w:i/>
          <w:lang w:val="en-US" w:eastAsia="en-US"/>
        </w:rPr>
        <w:t>1</w:t>
      </w:r>
      <w:r w:rsidRPr="0084790B">
        <w:rPr>
          <w:i/>
          <w:lang w:val="en-US" w:eastAsia="en-US"/>
        </w:rPr>
        <w:t>Value01</w:t>
      </w:r>
      <w:r w:rsidRPr="0084790B">
        <w:rPr>
          <w:lang w:val="en-US" w:eastAsia="en-US"/>
        </w:rPr>
        <w:t>.</w:t>
      </w:r>
    </w:p>
    <w:p w14:paraId="335F6BE9" w14:textId="77777777" w:rsidR="00C218AD" w:rsidRPr="0084790B" w:rsidRDefault="00677C8B" w:rsidP="00677C8B">
      <w:pPr>
        <w:pStyle w:val="Liststycke"/>
        <w:rPr>
          <w:lang w:val="en-US" w:eastAsia="en-US"/>
        </w:rPr>
      </w:pPr>
      <w:r w:rsidRPr="0084790B">
        <w:rPr>
          <w:lang w:val="en-US"/>
        </w:rPr>
        <w:t>The domain transfer command MUST complete with result code 1000 or 1001.</w:t>
      </w:r>
    </w:p>
    <w:p w14:paraId="335F6BEA" w14:textId="77777777" w:rsidR="00F66ECF" w:rsidRPr="00DC63DE" w:rsidRDefault="00FE6D8B" w:rsidP="00F66ECF">
      <w:pPr>
        <w:pStyle w:val="Liststycke"/>
        <w:numPr>
          <w:ilvl w:val="0"/>
          <w:numId w:val="30"/>
        </w:numPr>
        <w:rPr>
          <w:lang w:val="en-US" w:eastAsia="en-US"/>
        </w:rPr>
      </w:pPr>
      <w:r w:rsidRPr="0084790B">
        <w:rPr>
          <w:lang w:val="en-US" w:eastAsia="en-US"/>
        </w:rPr>
        <w:t>Create</w:t>
      </w:r>
      <w:r w:rsidR="00677C8B" w:rsidRPr="0084790B">
        <w:rPr>
          <w:lang w:val="en-US" w:eastAsia="en-US"/>
        </w:rPr>
        <w:t xml:space="preserve"> a</w:t>
      </w:r>
      <w:r w:rsidRPr="0084790B">
        <w:rPr>
          <w:lang w:val="en-US" w:eastAsia="en-US"/>
        </w:rPr>
        <w:t xml:space="preserve"> logout command</w:t>
      </w:r>
      <w:r w:rsidR="00C218AD" w:rsidRPr="0084790B">
        <w:rPr>
          <w:lang w:val="en-US" w:eastAsia="en-US"/>
        </w:rPr>
        <w:t>.</w:t>
      </w:r>
      <w:r w:rsidR="00C218AD" w:rsidRPr="0084790B">
        <w:rPr>
          <w:lang w:val="en-US" w:eastAsia="en-US"/>
        </w:rPr>
        <w:br/>
      </w:r>
      <w:r w:rsidR="00677C8B" w:rsidRPr="0084790B">
        <w:rPr>
          <w:lang w:val="en-US"/>
        </w:rPr>
        <w:t>The logout command MUST complete with result code 1500.</w:t>
      </w:r>
    </w:p>
    <w:p w14:paraId="335F6BEB" w14:textId="77777777" w:rsidR="00206F89" w:rsidRPr="0084790B" w:rsidRDefault="00206F89" w:rsidP="00206F89">
      <w:pPr>
        <w:pStyle w:val="Rubrik1"/>
      </w:pPr>
      <w:bookmarkStart w:id="156" w:name="_Toc241221921"/>
      <w:bookmarkStart w:id="157" w:name="_Toc274556029"/>
      <w:r w:rsidRPr="0084790B">
        <w:lastRenderedPageBreak/>
        <w:t>EPP Domain Transfer 02</w:t>
      </w:r>
      <w:bookmarkEnd w:id="156"/>
      <w:bookmarkEnd w:id="157"/>
    </w:p>
    <w:p w14:paraId="335F6BEC" w14:textId="77777777" w:rsidR="00206F89" w:rsidRPr="0084790B" w:rsidRDefault="00206F89" w:rsidP="00206F89">
      <w:pPr>
        <w:pStyle w:val="Rubrik2"/>
      </w:pPr>
      <w:bookmarkStart w:id="158" w:name="_Toc241221922"/>
      <w:bookmarkStart w:id="159" w:name="_Toc274556030"/>
      <w:r w:rsidRPr="0084790B">
        <w:t>Test case identifier</w:t>
      </w:r>
      <w:bookmarkEnd w:id="158"/>
      <w:bookmarkEnd w:id="159"/>
    </w:p>
    <w:p w14:paraId="335F6BED" w14:textId="77777777" w:rsidR="00DE4F32" w:rsidRPr="0084790B" w:rsidRDefault="00DE4F32" w:rsidP="00DE4F32">
      <w:pPr>
        <w:rPr>
          <w:lang w:val="en-US" w:eastAsia="en-US"/>
        </w:rPr>
      </w:pPr>
      <w:r w:rsidRPr="0084790B">
        <w:rPr>
          <w:lang w:val="en-US" w:eastAsia="en-US"/>
        </w:rPr>
        <w:t>EPPDomTran</w:t>
      </w:r>
      <w:r w:rsidR="002C3FB7" w:rsidRPr="0084790B">
        <w:rPr>
          <w:lang w:val="en-US" w:eastAsia="en-US"/>
        </w:rPr>
        <w:t>s</w:t>
      </w:r>
      <w:r w:rsidRPr="0084790B">
        <w:rPr>
          <w:lang w:val="en-US" w:eastAsia="en-US"/>
        </w:rPr>
        <w:t>fer02</w:t>
      </w:r>
    </w:p>
    <w:p w14:paraId="335F6BEE" w14:textId="77777777" w:rsidR="00206F89" w:rsidRPr="0084790B" w:rsidRDefault="00206F89" w:rsidP="00206F89">
      <w:pPr>
        <w:pStyle w:val="Rubrik2"/>
      </w:pPr>
      <w:bookmarkStart w:id="160" w:name="_Toc241221923"/>
      <w:bookmarkStart w:id="161" w:name="_Toc274556031"/>
      <w:r w:rsidRPr="0084790B">
        <w:t>Objective</w:t>
      </w:r>
      <w:bookmarkEnd w:id="160"/>
      <w:bookmarkEnd w:id="161"/>
    </w:p>
    <w:p w14:paraId="335F6BEF" w14:textId="77777777" w:rsidR="00DE4F32" w:rsidRPr="0084790B" w:rsidRDefault="00DE4F32" w:rsidP="00DE4F32">
      <w:pPr>
        <w:rPr>
          <w:lang w:val="en-US"/>
        </w:rPr>
      </w:pPr>
      <w:r w:rsidRPr="0084790B">
        <w:rPr>
          <w:lang w:val="en-US"/>
        </w:rPr>
        <w:t xml:space="preserve">This test </w:t>
      </w:r>
      <w:r w:rsidR="00270D64" w:rsidRPr="0084790B">
        <w:rPr>
          <w:lang w:val="en-US"/>
        </w:rPr>
        <w:t xml:space="preserve">verifies </w:t>
      </w:r>
      <w:r w:rsidRPr="0084790B">
        <w:rPr>
          <w:lang w:val="en-US"/>
        </w:rPr>
        <w:t>compliance of the EPP server with RFC’s for log</w:t>
      </w:r>
      <w:r w:rsidR="002C3FB7" w:rsidRPr="0084790B">
        <w:rPr>
          <w:lang w:val="en-US"/>
        </w:rPr>
        <w:t>g</w:t>
      </w:r>
      <w:r w:rsidRPr="0084790B">
        <w:rPr>
          <w:lang w:val="en-US"/>
        </w:rPr>
        <w:t>in</w:t>
      </w:r>
      <w:r w:rsidR="002C3FB7" w:rsidRPr="0084790B">
        <w:rPr>
          <w:lang w:val="en-US"/>
        </w:rPr>
        <w:t>g</w:t>
      </w:r>
      <w:r w:rsidRPr="0084790B">
        <w:rPr>
          <w:lang w:val="en-US"/>
        </w:rPr>
        <w:t xml:space="preserve"> in, </w:t>
      </w:r>
      <w:r w:rsidR="002E506D" w:rsidRPr="0084790B">
        <w:rPr>
          <w:lang w:val="en-US"/>
        </w:rPr>
        <w:t>approving</w:t>
      </w:r>
      <w:r w:rsidRPr="0084790B">
        <w:rPr>
          <w:lang w:val="en-US"/>
        </w:rPr>
        <w:t xml:space="preserve"> a transfer of </w:t>
      </w:r>
      <w:r w:rsidR="002E506D" w:rsidRPr="0084790B">
        <w:rPr>
          <w:lang w:val="en-US"/>
        </w:rPr>
        <w:t xml:space="preserve">a domain object if the </w:t>
      </w:r>
      <w:r w:rsidR="00C218AD" w:rsidRPr="0084790B">
        <w:rPr>
          <w:lang w:val="en-US"/>
        </w:rPr>
        <w:t>applicant supports</w:t>
      </w:r>
      <w:r w:rsidR="002E506D" w:rsidRPr="0084790B">
        <w:rPr>
          <w:lang w:val="en-US"/>
        </w:rPr>
        <w:t xml:space="preserve"> this operation via EPP</w:t>
      </w:r>
      <w:r w:rsidR="00175F1E" w:rsidRPr="0084790B">
        <w:rPr>
          <w:lang w:val="en-US"/>
        </w:rPr>
        <w:t>, and log</w:t>
      </w:r>
      <w:r w:rsidR="002C3FB7" w:rsidRPr="0084790B">
        <w:rPr>
          <w:lang w:val="en-US"/>
        </w:rPr>
        <w:t xml:space="preserve">ging </w:t>
      </w:r>
      <w:r w:rsidR="00175F1E" w:rsidRPr="0084790B">
        <w:rPr>
          <w:lang w:val="en-US"/>
        </w:rPr>
        <w:t>out</w:t>
      </w:r>
      <w:r w:rsidR="002E506D" w:rsidRPr="0084790B">
        <w:rPr>
          <w:lang w:val="en-US"/>
        </w:rPr>
        <w:t>.</w:t>
      </w:r>
    </w:p>
    <w:p w14:paraId="335F6BF0" w14:textId="77777777" w:rsidR="002E506D" w:rsidRPr="0084790B" w:rsidRDefault="002E506D" w:rsidP="00DE4F32">
      <w:pPr>
        <w:rPr>
          <w:lang w:val="en-US"/>
        </w:rPr>
      </w:pPr>
    </w:p>
    <w:p w14:paraId="335F6BF1" w14:textId="77777777" w:rsidR="002E506D" w:rsidRPr="0084790B" w:rsidRDefault="002E506D" w:rsidP="00DE4F32">
      <w:pPr>
        <w:rPr>
          <w:lang w:val="en-US"/>
        </w:rPr>
      </w:pPr>
      <w:r w:rsidRPr="0084790B">
        <w:rPr>
          <w:lang w:val="en-US"/>
        </w:rPr>
        <w:t xml:space="preserve">This test </w:t>
      </w:r>
      <w:r w:rsidR="00C218AD" w:rsidRPr="0084790B">
        <w:rPr>
          <w:lang w:val="en-US"/>
        </w:rPr>
        <w:t>w</w:t>
      </w:r>
      <w:r w:rsidRPr="0084790B">
        <w:rPr>
          <w:lang w:val="en-US"/>
        </w:rPr>
        <w:t xml:space="preserve">ill only be run if the </w:t>
      </w:r>
      <w:r w:rsidRPr="0084790B">
        <w:rPr>
          <w:i/>
          <w:lang w:val="en-US" w:eastAsia="en-US"/>
        </w:rPr>
        <w:t>EppDomTransfer02Approve</w:t>
      </w:r>
      <w:r w:rsidRPr="0084790B">
        <w:rPr>
          <w:lang w:val="en-US" w:eastAsia="en-US"/>
        </w:rPr>
        <w:t xml:space="preserve"> is set to yes.</w:t>
      </w:r>
    </w:p>
    <w:p w14:paraId="335F6BF2" w14:textId="77777777" w:rsidR="00206F89" w:rsidRPr="0084790B" w:rsidRDefault="00206F89" w:rsidP="00206F89">
      <w:pPr>
        <w:pStyle w:val="Rubrik2"/>
      </w:pPr>
      <w:bookmarkStart w:id="162" w:name="_Toc241221924"/>
      <w:bookmarkStart w:id="163" w:name="_Toc274556032"/>
      <w:r w:rsidRPr="0084790B">
        <w:t>Inputs</w:t>
      </w:r>
      <w:bookmarkEnd w:id="162"/>
      <w:bookmarkEnd w:id="163"/>
    </w:p>
    <w:p w14:paraId="335F6BF3" w14:textId="77777777" w:rsidR="00206F89" w:rsidRPr="002E2AFD" w:rsidRDefault="00206F89" w:rsidP="00206F89">
      <w:pPr>
        <w:rPr>
          <w:lang w:val="en-US" w:eastAsia="en-US"/>
        </w:rPr>
      </w:pPr>
      <w:r w:rsidRPr="0084790B">
        <w:rPr>
          <w:lang w:val="en-US" w:eastAsia="en-US"/>
        </w:rPr>
        <w:t xml:space="preserve">The following information </w:t>
      </w:r>
      <w:r w:rsidR="003B0EB3" w:rsidRPr="0084790B">
        <w:rPr>
          <w:lang w:val="en-US" w:eastAsia="en-US"/>
        </w:rPr>
        <w:t xml:space="preserve">is </w:t>
      </w:r>
      <w:r w:rsidRPr="0084790B">
        <w:rPr>
          <w:lang w:val="en-US" w:eastAsia="en-US"/>
        </w:rPr>
        <w:t>needed as input for this test case:</w:t>
      </w:r>
    </w:p>
    <w:p w14:paraId="335F6BF4" w14:textId="77777777" w:rsidR="00206F89" w:rsidRPr="002E2AFD" w:rsidRDefault="00206F89" w:rsidP="00206F89">
      <w:pPr>
        <w:rPr>
          <w:lang w:val="en-US" w:eastAsia="en-US"/>
        </w:rPr>
      </w:pPr>
    </w:p>
    <w:p w14:paraId="335F6BF5" w14:textId="77777777" w:rsidR="002E506D" w:rsidRPr="002E2AFD" w:rsidRDefault="008D4AD9" w:rsidP="002E506D">
      <w:pPr>
        <w:rPr>
          <w:lang w:val="en-US" w:eastAsia="en-US"/>
        </w:rPr>
      </w:pPr>
      <w:r>
        <w:rPr>
          <w:lang w:val="en-US" w:eastAsia="en-US"/>
        </w:rPr>
        <w:t>The full information from the input table in 2.3 is also used for login.</w:t>
      </w:r>
    </w:p>
    <w:p w14:paraId="335F6BF6" w14:textId="77777777" w:rsidR="002E506D" w:rsidRPr="002E2AFD" w:rsidRDefault="002E506D" w:rsidP="002E506D">
      <w:pPr>
        <w:rPr>
          <w:lang w:val="en-US" w:eastAsia="en-US"/>
        </w:rPr>
      </w:pPr>
    </w:p>
    <w:tbl>
      <w:tblPr>
        <w:tblStyle w:val="Tabellrutnt"/>
        <w:tblW w:w="0" w:type="auto"/>
        <w:tblLook w:val="04A0" w:firstRow="1" w:lastRow="0" w:firstColumn="1" w:lastColumn="0" w:noHBand="0" w:noVBand="1"/>
      </w:tblPr>
      <w:tblGrid>
        <w:gridCol w:w="3494"/>
        <w:gridCol w:w="4748"/>
        <w:gridCol w:w="1895"/>
      </w:tblGrid>
      <w:tr w:rsidR="002E506D" w:rsidRPr="002E2AFD" w14:paraId="335F6BFA" w14:textId="77777777" w:rsidTr="004B6BC5">
        <w:trPr>
          <w:tblHeader/>
        </w:trPr>
        <w:tc>
          <w:tcPr>
            <w:tcW w:w="3332" w:type="dxa"/>
            <w:shd w:val="clear" w:color="auto" w:fill="D9D9D9" w:themeFill="background1" w:themeFillShade="D9"/>
          </w:tcPr>
          <w:p w14:paraId="335F6BF7" w14:textId="77777777" w:rsidR="002E506D" w:rsidRPr="002E2AFD" w:rsidRDefault="002E506D" w:rsidP="002E506D">
            <w:pPr>
              <w:rPr>
                <w:lang w:val="en-US" w:eastAsia="en-US"/>
              </w:rPr>
            </w:pPr>
            <w:r w:rsidRPr="002E2AFD">
              <w:rPr>
                <w:lang w:val="en-US" w:eastAsia="en-US"/>
              </w:rPr>
              <w:t>Id</w:t>
            </w:r>
          </w:p>
        </w:tc>
        <w:tc>
          <w:tcPr>
            <w:tcW w:w="4856" w:type="dxa"/>
            <w:shd w:val="clear" w:color="auto" w:fill="D9D9D9" w:themeFill="background1" w:themeFillShade="D9"/>
          </w:tcPr>
          <w:p w14:paraId="335F6BF8" w14:textId="77777777" w:rsidR="002E506D" w:rsidRPr="002E2AFD" w:rsidRDefault="002E506D" w:rsidP="002E506D">
            <w:pPr>
              <w:rPr>
                <w:lang w:val="en-US" w:eastAsia="en-US"/>
              </w:rPr>
            </w:pPr>
            <w:r w:rsidRPr="002E2AFD">
              <w:rPr>
                <w:lang w:val="en-US" w:eastAsia="en-US"/>
              </w:rPr>
              <w:t>Description</w:t>
            </w:r>
          </w:p>
        </w:tc>
        <w:tc>
          <w:tcPr>
            <w:tcW w:w="1949" w:type="dxa"/>
            <w:shd w:val="clear" w:color="auto" w:fill="D9D9D9" w:themeFill="background1" w:themeFillShade="D9"/>
          </w:tcPr>
          <w:p w14:paraId="335F6BF9" w14:textId="77777777" w:rsidR="002E506D" w:rsidRPr="002E2AFD" w:rsidRDefault="002E506D" w:rsidP="002E506D">
            <w:pPr>
              <w:rPr>
                <w:lang w:val="en-US" w:eastAsia="en-US"/>
              </w:rPr>
            </w:pPr>
            <w:r w:rsidRPr="002E2AFD">
              <w:rPr>
                <w:lang w:val="en-US" w:eastAsia="en-US"/>
              </w:rPr>
              <w:t>Type</w:t>
            </w:r>
          </w:p>
        </w:tc>
      </w:tr>
      <w:tr w:rsidR="002E506D" w:rsidRPr="002E2AFD" w14:paraId="335F6BFE" w14:textId="77777777" w:rsidTr="004B6BC5">
        <w:tc>
          <w:tcPr>
            <w:tcW w:w="3332" w:type="dxa"/>
          </w:tcPr>
          <w:p w14:paraId="335F6BFB" w14:textId="77777777" w:rsidR="002E506D" w:rsidRPr="002E2AFD" w:rsidRDefault="002E506D" w:rsidP="002E506D">
            <w:pPr>
              <w:rPr>
                <w:lang w:val="en-US" w:eastAsia="en-US"/>
              </w:rPr>
            </w:pPr>
            <w:r w:rsidRPr="002E2AFD">
              <w:rPr>
                <w:lang w:val="en-US" w:eastAsia="en-US"/>
              </w:rPr>
              <w:t>EppDomTransfer02Approve</w:t>
            </w:r>
          </w:p>
        </w:tc>
        <w:tc>
          <w:tcPr>
            <w:tcW w:w="4856" w:type="dxa"/>
          </w:tcPr>
          <w:p w14:paraId="335F6BFC" w14:textId="77777777" w:rsidR="002E506D" w:rsidRPr="002E2AFD" w:rsidRDefault="002E506D" w:rsidP="002E506D">
            <w:pPr>
              <w:rPr>
                <w:lang w:val="en-US" w:eastAsia="en-US"/>
              </w:rPr>
            </w:pPr>
            <w:r w:rsidRPr="002E2AFD">
              <w:rPr>
                <w:lang w:val="en-US" w:eastAsia="en-US"/>
              </w:rPr>
              <w:t>Yes if the applicant supports the approve operation</w:t>
            </w:r>
          </w:p>
        </w:tc>
        <w:tc>
          <w:tcPr>
            <w:tcW w:w="1949" w:type="dxa"/>
          </w:tcPr>
          <w:p w14:paraId="335F6BFD" w14:textId="77777777" w:rsidR="002E506D" w:rsidRPr="002E2AFD" w:rsidRDefault="002E506D" w:rsidP="002E506D">
            <w:pPr>
              <w:rPr>
                <w:lang w:val="en-US" w:eastAsia="en-US"/>
              </w:rPr>
            </w:pPr>
            <w:r w:rsidRPr="002E2AFD">
              <w:rPr>
                <w:lang w:val="en-US" w:eastAsia="en-US"/>
              </w:rPr>
              <w:t>Boolean</w:t>
            </w:r>
          </w:p>
        </w:tc>
      </w:tr>
      <w:tr w:rsidR="002E506D" w:rsidRPr="002E2AFD" w14:paraId="335F6C02" w14:textId="77777777" w:rsidTr="004B6BC5">
        <w:tc>
          <w:tcPr>
            <w:tcW w:w="3332" w:type="dxa"/>
          </w:tcPr>
          <w:p w14:paraId="335F6BFF" w14:textId="77777777" w:rsidR="002E506D" w:rsidRPr="002E2AFD" w:rsidRDefault="002E506D" w:rsidP="002E506D">
            <w:pPr>
              <w:rPr>
                <w:lang w:val="en-US" w:eastAsia="en-US"/>
              </w:rPr>
            </w:pPr>
            <w:r w:rsidRPr="002E2AFD">
              <w:rPr>
                <w:lang w:val="en-US" w:eastAsia="en-US"/>
              </w:rPr>
              <w:t>EppDomTransfer02Name</w:t>
            </w:r>
          </w:p>
        </w:tc>
        <w:tc>
          <w:tcPr>
            <w:tcW w:w="4856" w:type="dxa"/>
          </w:tcPr>
          <w:p w14:paraId="335F6C00" w14:textId="77777777" w:rsidR="002E506D" w:rsidRPr="002E2AFD" w:rsidRDefault="002E506D" w:rsidP="004E006D">
            <w:pPr>
              <w:rPr>
                <w:lang w:val="en-US" w:eastAsia="en-US"/>
              </w:rPr>
            </w:pPr>
            <w:r w:rsidRPr="002E2AFD">
              <w:rPr>
                <w:lang w:val="en-US" w:eastAsia="en-US"/>
              </w:rPr>
              <w:t xml:space="preserve">Domain name to </w:t>
            </w:r>
            <w:r w:rsidR="004E006D">
              <w:rPr>
                <w:lang w:val="en-US" w:eastAsia="en-US"/>
              </w:rPr>
              <w:t>transfer</w:t>
            </w:r>
          </w:p>
        </w:tc>
        <w:tc>
          <w:tcPr>
            <w:tcW w:w="1949" w:type="dxa"/>
          </w:tcPr>
          <w:p w14:paraId="335F6C01" w14:textId="77777777" w:rsidR="002E506D" w:rsidRPr="002E2AFD" w:rsidRDefault="002E506D" w:rsidP="002E506D">
            <w:pPr>
              <w:rPr>
                <w:lang w:val="en-US" w:eastAsia="en-US"/>
              </w:rPr>
            </w:pPr>
            <w:r w:rsidRPr="002E2AFD">
              <w:rPr>
                <w:lang w:val="en-US" w:eastAsia="en-US"/>
              </w:rPr>
              <w:t>String</w:t>
            </w:r>
          </w:p>
        </w:tc>
      </w:tr>
      <w:tr w:rsidR="002E506D" w:rsidRPr="002E2AFD" w14:paraId="335F6C06" w14:textId="77777777" w:rsidTr="004B6BC5">
        <w:tc>
          <w:tcPr>
            <w:tcW w:w="3332" w:type="dxa"/>
          </w:tcPr>
          <w:p w14:paraId="335F6C03" w14:textId="77777777" w:rsidR="002E506D" w:rsidRPr="002E2AFD" w:rsidRDefault="002E506D" w:rsidP="002E506D">
            <w:pPr>
              <w:rPr>
                <w:lang w:val="en-US" w:eastAsia="en-US"/>
              </w:rPr>
            </w:pPr>
            <w:r w:rsidRPr="002E2AFD">
              <w:rPr>
                <w:lang w:val="en-US" w:eastAsia="en-US"/>
              </w:rPr>
              <w:t>EppDomTransfer02AddPeriod</w:t>
            </w:r>
          </w:p>
        </w:tc>
        <w:tc>
          <w:tcPr>
            <w:tcW w:w="4856" w:type="dxa"/>
          </w:tcPr>
          <w:p w14:paraId="335F6C04" w14:textId="77777777" w:rsidR="002E506D" w:rsidRPr="002E2AFD" w:rsidRDefault="002E506D" w:rsidP="002E506D">
            <w:pPr>
              <w:rPr>
                <w:lang w:val="en-US" w:eastAsia="en-US"/>
              </w:rPr>
            </w:pPr>
            <w:r w:rsidRPr="002E2AFD">
              <w:rPr>
                <w:lang w:val="en-US" w:eastAsia="en-US"/>
              </w:rPr>
              <w:t>Yes if the applicant sup</w:t>
            </w:r>
            <w:r w:rsidR="00C218AD">
              <w:rPr>
                <w:lang w:val="en-US" w:eastAsia="en-US"/>
              </w:rPr>
              <w:t>p</w:t>
            </w:r>
            <w:r w:rsidRPr="002E2AFD">
              <w:rPr>
                <w:lang w:val="en-US" w:eastAsia="en-US"/>
              </w:rPr>
              <w:t xml:space="preserve">ort adding a period to </w:t>
            </w:r>
            <w:r w:rsidR="00C218AD">
              <w:rPr>
                <w:lang w:val="en-US" w:eastAsia="en-US"/>
              </w:rPr>
              <w:t>transfer</w:t>
            </w:r>
          </w:p>
        </w:tc>
        <w:tc>
          <w:tcPr>
            <w:tcW w:w="1949" w:type="dxa"/>
          </w:tcPr>
          <w:p w14:paraId="335F6C05" w14:textId="77777777" w:rsidR="002E506D" w:rsidRPr="002E2AFD" w:rsidRDefault="002E506D" w:rsidP="002E506D">
            <w:pPr>
              <w:rPr>
                <w:lang w:val="en-US" w:eastAsia="en-US"/>
              </w:rPr>
            </w:pPr>
            <w:r w:rsidRPr="002E2AFD">
              <w:rPr>
                <w:lang w:val="en-US" w:eastAsia="en-US"/>
              </w:rPr>
              <w:t>Boolean</w:t>
            </w:r>
          </w:p>
        </w:tc>
      </w:tr>
      <w:tr w:rsidR="002E506D" w:rsidRPr="002E2AFD" w14:paraId="335F6C0A" w14:textId="77777777" w:rsidTr="004B6BC5">
        <w:tc>
          <w:tcPr>
            <w:tcW w:w="3332" w:type="dxa"/>
          </w:tcPr>
          <w:p w14:paraId="335F6C07" w14:textId="77777777" w:rsidR="002E506D" w:rsidRPr="002E2AFD" w:rsidRDefault="002E506D" w:rsidP="002E506D">
            <w:pPr>
              <w:rPr>
                <w:lang w:val="en-US" w:eastAsia="en-US"/>
              </w:rPr>
            </w:pPr>
            <w:r w:rsidRPr="002E2AFD">
              <w:rPr>
                <w:lang w:val="en-US" w:eastAsia="en-US"/>
              </w:rPr>
              <w:t>EppDomTransfer02Period</w:t>
            </w:r>
          </w:p>
        </w:tc>
        <w:tc>
          <w:tcPr>
            <w:tcW w:w="4856" w:type="dxa"/>
          </w:tcPr>
          <w:p w14:paraId="335F6C08" w14:textId="77777777" w:rsidR="002E506D" w:rsidRPr="002E2AFD" w:rsidRDefault="002E506D" w:rsidP="002E506D">
            <w:pPr>
              <w:rPr>
                <w:lang w:val="en-US" w:eastAsia="en-US"/>
              </w:rPr>
            </w:pPr>
            <w:r w:rsidRPr="002E2AFD">
              <w:rPr>
                <w:lang w:val="en-US" w:eastAsia="en-US"/>
              </w:rPr>
              <w:t>Domain period type</w:t>
            </w:r>
          </w:p>
        </w:tc>
        <w:tc>
          <w:tcPr>
            <w:tcW w:w="1949" w:type="dxa"/>
          </w:tcPr>
          <w:p w14:paraId="335F6C09" w14:textId="77777777" w:rsidR="002E506D" w:rsidRPr="002E2AFD" w:rsidRDefault="002E506D" w:rsidP="002E506D">
            <w:pPr>
              <w:rPr>
                <w:lang w:val="en-US" w:eastAsia="en-US"/>
              </w:rPr>
            </w:pPr>
            <w:r w:rsidRPr="002E2AFD">
              <w:rPr>
                <w:lang w:val="en-US" w:eastAsia="en-US"/>
              </w:rPr>
              <w:t>Y/M</w:t>
            </w:r>
          </w:p>
        </w:tc>
      </w:tr>
      <w:tr w:rsidR="002E506D" w:rsidRPr="002E2AFD" w14:paraId="335F6C0E" w14:textId="77777777" w:rsidTr="004B6BC5">
        <w:tc>
          <w:tcPr>
            <w:tcW w:w="3332" w:type="dxa"/>
          </w:tcPr>
          <w:p w14:paraId="335F6C0B" w14:textId="77777777" w:rsidR="002E506D" w:rsidRPr="002E2AFD" w:rsidRDefault="002E506D" w:rsidP="002E506D">
            <w:pPr>
              <w:rPr>
                <w:lang w:val="en-US" w:eastAsia="en-US"/>
              </w:rPr>
            </w:pPr>
            <w:r w:rsidRPr="002E2AFD">
              <w:rPr>
                <w:lang w:val="en-US" w:eastAsia="en-US"/>
              </w:rPr>
              <w:t>EppDomTransfer02PeriodValue</w:t>
            </w:r>
          </w:p>
        </w:tc>
        <w:tc>
          <w:tcPr>
            <w:tcW w:w="4856" w:type="dxa"/>
          </w:tcPr>
          <w:p w14:paraId="335F6C0C" w14:textId="77777777" w:rsidR="002E506D" w:rsidRPr="002E2AFD" w:rsidRDefault="00C218AD" w:rsidP="002E506D">
            <w:pPr>
              <w:rPr>
                <w:lang w:val="en-US" w:eastAsia="en-US"/>
              </w:rPr>
            </w:pPr>
            <w:r>
              <w:rPr>
                <w:lang w:val="en-US" w:eastAsia="en-US"/>
              </w:rPr>
              <w:t>Domain per</w:t>
            </w:r>
            <w:r w:rsidR="002E506D" w:rsidRPr="002E2AFD">
              <w:rPr>
                <w:lang w:val="en-US" w:eastAsia="en-US"/>
              </w:rPr>
              <w:t>io</w:t>
            </w:r>
            <w:r>
              <w:rPr>
                <w:lang w:val="en-US" w:eastAsia="en-US"/>
              </w:rPr>
              <w:t>d</w:t>
            </w:r>
            <w:r w:rsidR="002E506D" w:rsidRPr="002E2AFD">
              <w:rPr>
                <w:lang w:val="en-US" w:eastAsia="en-US"/>
              </w:rPr>
              <w:t xml:space="preserve"> value</w:t>
            </w:r>
          </w:p>
        </w:tc>
        <w:tc>
          <w:tcPr>
            <w:tcW w:w="1949" w:type="dxa"/>
          </w:tcPr>
          <w:p w14:paraId="335F6C0D" w14:textId="77777777" w:rsidR="002E506D" w:rsidRPr="002E2AFD" w:rsidRDefault="002E506D" w:rsidP="002E506D">
            <w:pPr>
              <w:rPr>
                <w:lang w:val="en-US" w:eastAsia="en-US"/>
              </w:rPr>
            </w:pPr>
            <w:r w:rsidRPr="002E2AFD">
              <w:rPr>
                <w:lang w:val="en-US" w:eastAsia="en-US"/>
              </w:rPr>
              <w:t>Number</w:t>
            </w:r>
          </w:p>
        </w:tc>
      </w:tr>
      <w:tr w:rsidR="002E506D" w:rsidRPr="002E2AFD" w14:paraId="335F6C12" w14:textId="77777777" w:rsidTr="004B6BC5">
        <w:tc>
          <w:tcPr>
            <w:tcW w:w="3332" w:type="dxa"/>
          </w:tcPr>
          <w:p w14:paraId="335F6C0F" w14:textId="77777777" w:rsidR="002E506D" w:rsidRPr="002E2AFD" w:rsidRDefault="002E506D" w:rsidP="002C3FB7">
            <w:pPr>
              <w:rPr>
                <w:lang w:val="en-US" w:eastAsia="en-US"/>
              </w:rPr>
            </w:pPr>
            <w:r w:rsidRPr="002E2AFD">
              <w:rPr>
                <w:lang w:val="en-US" w:eastAsia="en-US"/>
              </w:rPr>
              <w:t>EppDomTransfer02AuthInfo</w:t>
            </w:r>
          </w:p>
        </w:tc>
        <w:tc>
          <w:tcPr>
            <w:tcW w:w="4856" w:type="dxa"/>
          </w:tcPr>
          <w:p w14:paraId="335F6C10" w14:textId="77777777" w:rsidR="002E506D" w:rsidRPr="002E2AFD" w:rsidRDefault="00C218AD" w:rsidP="002E506D">
            <w:pPr>
              <w:rPr>
                <w:lang w:val="en-US" w:eastAsia="en-US"/>
              </w:rPr>
            </w:pPr>
            <w:r w:rsidRPr="002E2AFD">
              <w:rPr>
                <w:lang w:val="en-US" w:eastAsia="en-US"/>
              </w:rPr>
              <w:t>Authorization</w:t>
            </w:r>
            <w:r w:rsidR="002E506D" w:rsidRPr="002E2AFD">
              <w:rPr>
                <w:lang w:val="en-US" w:eastAsia="en-US"/>
              </w:rPr>
              <w:t xml:space="preserve"> info for domain, registrant or associated contacts</w:t>
            </w:r>
            <w:r w:rsidR="005C2405" w:rsidRPr="002E2AFD">
              <w:rPr>
                <w:lang w:val="en-US" w:eastAsia="en-US"/>
              </w:rPr>
              <w:t xml:space="preserve"> if required</w:t>
            </w:r>
          </w:p>
        </w:tc>
        <w:tc>
          <w:tcPr>
            <w:tcW w:w="1949" w:type="dxa"/>
          </w:tcPr>
          <w:p w14:paraId="335F6C11" w14:textId="77777777" w:rsidR="002E506D" w:rsidRPr="002E2AFD" w:rsidRDefault="002E506D" w:rsidP="002E506D">
            <w:pPr>
              <w:rPr>
                <w:lang w:val="en-US" w:eastAsia="en-US"/>
              </w:rPr>
            </w:pPr>
            <w:r w:rsidRPr="002E2AFD">
              <w:rPr>
                <w:lang w:val="en-US" w:eastAsia="en-US"/>
              </w:rPr>
              <w:t>String</w:t>
            </w:r>
          </w:p>
        </w:tc>
      </w:tr>
      <w:tr w:rsidR="002E506D" w:rsidRPr="002E2AFD" w14:paraId="335F6C16" w14:textId="77777777" w:rsidTr="004B6BC5">
        <w:tc>
          <w:tcPr>
            <w:tcW w:w="3332" w:type="dxa"/>
          </w:tcPr>
          <w:p w14:paraId="335F6C13" w14:textId="77777777" w:rsidR="002E506D" w:rsidRPr="002E2AFD" w:rsidRDefault="002E506D" w:rsidP="002E506D">
            <w:pPr>
              <w:rPr>
                <w:lang w:val="en-US" w:eastAsia="en-US"/>
              </w:rPr>
            </w:pPr>
            <w:r w:rsidRPr="002E2AFD">
              <w:rPr>
                <w:lang w:val="en-US" w:eastAsia="en-US"/>
              </w:rPr>
              <w:t>EppDomTransfer02AuthRoid</w:t>
            </w:r>
          </w:p>
        </w:tc>
        <w:tc>
          <w:tcPr>
            <w:tcW w:w="4856" w:type="dxa"/>
          </w:tcPr>
          <w:p w14:paraId="335F6C14" w14:textId="77777777" w:rsidR="002E506D" w:rsidRPr="002E2AFD" w:rsidRDefault="002E506D" w:rsidP="002E506D">
            <w:pPr>
              <w:rPr>
                <w:lang w:val="en-US" w:eastAsia="en-US"/>
              </w:rPr>
            </w:pPr>
            <w:r w:rsidRPr="002E2AFD">
              <w:rPr>
                <w:lang w:val="en-US" w:eastAsia="en-US"/>
              </w:rPr>
              <w:t>Roid for registrant or contact if  EppDomTran</w:t>
            </w:r>
            <w:r w:rsidR="00DB1A79">
              <w:rPr>
                <w:lang w:val="en-US" w:eastAsia="en-US"/>
              </w:rPr>
              <w:t>s</w:t>
            </w:r>
            <w:r w:rsidRPr="002E2AFD">
              <w:rPr>
                <w:lang w:val="en-US" w:eastAsia="en-US"/>
              </w:rPr>
              <w:t>fer01AuthInfo is associated with regi</w:t>
            </w:r>
            <w:r w:rsidR="00C218AD">
              <w:rPr>
                <w:lang w:val="en-US" w:eastAsia="en-US"/>
              </w:rPr>
              <w:t>s</w:t>
            </w:r>
            <w:r w:rsidRPr="002E2AFD">
              <w:rPr>
                <w:lang w:val="en-US" w:eastAsia="en-US"/>
              </w:rPr>
              <w:t>trant or contact object</w:t>
            </w:r>
          </w:p>
        </w:tc>
        <w:tc>
          <w:tcPr>
            <w:tcW w:w="1949" w:type="dxa"/>
          </w:tcPr>
          <w:p w14:paraId="335F6C15" w14:textId="77777777" w:rsidR="002E506D" w:rsidRPr="002E2AFD" w:rsidRDefault="002E506D" w:rsidP="002E506D">
            <w:pPr>
              <w:rPr>
                <w:lang w:val="en-US" w:eastAsia="en-US"/>
              </w:rPr>
            </w:pPr>
            <w:r w:rsidRPr="002E2AFD">
              <w:rPr>
                <w:lang w:val="en-US" w:eastAsia="en-US"/>
              </w:rPr>
              <w:t>String</w:t>
            </w:r>
          </w:p>
        </w:tc>
      </w:tr>
      <w:tr w:rsidR="002E506D" w:rsidRPr="00ED0083" w14:paraId="335F6C1A" w14:textId="77777777" w:rsidTr="004B6BC5">
        <w:tc>
          <w:tcPr>
            <w:tcW w:w="3332" w:type="dxa"/>
          </w:tcPr>
          <w:p w14:paraId="335F6C17" w14:textId="77777777" w:rsidR="002E506D" w:rsidRPr="00ED0083" w:rsidRDefault="002E506D" w:rsidP="002E506D">
            <w:pPr>
              <w:rPr>
                <w:lang w:val="en-US" w:eastAsia="en-US"/>
              </w:rPr>
            </w:pPr>
            <w:r w:rsidRPr="00ED0083">
              <w:rPr>
                <w:lang w:val="en-US" w:eastAsia="en-US"/>
              </w:rPr>
              <w:t>EppDomTransfer02Ext01Uri</w:t>
            </w:r>
          </w:p>
        </w:tc>
        <w:tc>
          <w:tcPr>
            <w:tcW w:w="4856" w:type="dxa"/>
          </w:tcPr>
          <w:p w14:paraId="335F6C18" w14:textId="77777777" w:rsidR="002E506D" w:rsidRPr="00ED0083" w:rsidRDefault="00B519C9" w:rsidP="00B519C9">
            <w:pPr>
              <w:rPr>
                <w:lang w:val="en-US" w:eastAsia="en-US"/>
              </w:rPr>
            </w:pPr>
            <w:r w:rsidRPr="00ED0083">
              <w:rPr>
                <w:lang w:val="en-US" w:eastAsia="en-US"/>
              </w:rPr>
              <w:t>Extension 01 o</w:t>
            </w:r>
            <w:r w:rsidR="00C218AD" w:rsidRPr="00ED0083">
              <w:rPr>
                <w:lang w:val="en-US" w:eastAsia="en-US"/>
              </w:rPr>
              <w:t>bject URI</w:t>
            </w:r>
          </w:p>
        </w:tc>
        <w:tc>
          <w:tcPr>
            <w:tcW w:w="1949" w:type="dxa"/>
          </w:tcPr>
          <w:p w14:paraId="335F6C19" w14:textId="77777777" w:rsidR="002E506D" w:rsidRPr="00ED0083" w:rsidRDefault="002E506D" w:rsidP="002E506D">
            <w:pPr>
              <w:rPr>
                <w:lang w:val="en-US" w:eastAsia="en-US"/>
              </w:rPr>
            </w:pPr>
            <w:r w:rsidRPr="00ED0083">
              <w:rPr>
                <w:lang w:val="en-US" w:eastAsia="en-US"/>
              </w:rPr>
              <w:t>String</w:t>
            </w:r>
          </w:p>
        </w:tc>
      </w:tr>
      <w:tr w:rsidR="002E506D" w:rsidRPr="00ED0083" w14:paraId="335F6C1E" w14:textId="77777777" w:rsidTr="004B6BC5">
        <w:tc>
          <w:tcPr>
            <w:tcW w:w="3332" w:type="dxa"/>
          </w:tcPr>
          <w:p w14:paraId="335F6C1B" w14:textId="77777777" w:rsidR="002E506D" w:rsidRPr="00ED0083" w:rsidRDefault="002E506D" w:rsidP="00DE3513">
            <w:pPr>
              <w:rPr>
                <w:lang w:val="en-US" w:eastAsia="en-US"/>
              </w:rPr>
            </w:pPr>
            <w:r w:rsidRPr="00ED0083">
              <w:rPr>
                <w:lang w:val="en-US" w:eastAsia="en-US"/>
              </w:rPr>
              <w:t>Epp</w:t>
            </w:r>
            <w:r w:rsidR="00DE3513" w:rsidRPr="00ED0083">
              <w:rPr>
                <w:lang w:val="en-US" w:eastAsia="en-US"/>
              </w:rPr>
              <w:t>D</w:t>
            </w:r>
            <w:r w:rsidRPr="00ED0083">
              <w:rPr>
                <w:lang w:val="en-US" w:eastAsia="en-US"/>
              </w:rPr>
              <w:t>omTransfer02Ext01Sl</w:t>
            </w:r>
          </w:p>
        </w:tc>
        <w:tc>
          <w:tcPr>
            <w:tcW w:w="4856" w:type="dxa"/>
          </w:tcPr>
          <w:p w14:paraId="335F6C1C" w14:textId="77777777" w:rsidR="002E506D" w:rsidRPr="00ED0083" w:rsidRDefault="00B519C9" w:rsidP="00B519C9">
            <w:pPr>
              <w:rPr>
                <w:lang w:val="en-US" w:eastAsia="en-US"/>
              </w:rPr>
            </w:pPr>
            <w:r w:rsidRPr="00ED0083">
              <w:rPr>
                <w:lang w:val="en-US" w:eastAsia="en-US"/>
              </w:rPr>
              <w:t>Extension 01 s</w:t>
            </w:r>
            <w:r w:rsidR="002E506D" w:rsidRPr="00ED0083">
              <w:rPr>
                <w:lang w:val="en-US" w:eastAsia="en-US"/>
              </w:rPr>
              <w:t>chema location</w:t>
            </w:r>
          </w:p>
        </w:tc>
        <w:tc>
          <w:tcPr>
            <w:tcW w:w="1949" w:type="dxa"/>
          </w:tcPr>
          <w:p w14:paraId="335F6C1D" w14:textId="77777777" w:rsidR="002E506D" w:rsidRPr="00ED0083" w:rsidRDefault="002E506D" w:rsidP="002E506D">
            <w:pPr>
              <w:rPr>
                <w:lang w:val="en-US" w:eastAsia="en-US"/>
              </w:rPr>
            </w:pPr>
            <w:r w:rsidRPr="00ED0083">
              <w:rPr>
                <w:lang w:val="en-US" w:eastAsia="en-US"/>
              </w:rPr>
              <w:t>String</w:t>
            </w:r>
          </w:p>
        </w:tc>
      </w:tr>
      <w:tr w:rsidR="004B6BC5" w:rsidRPr="00ED0083" w14:paraId="335F6C22" w14:textId="77777777" w:rsidTr="004B6BC5">
        <w:tc>
          <w:tcPr>
            <w:tcW w:w="3332" w:type="dxa"/>
          </w:tcPr>
          <w:p w14:paraId="335F6C1F" w14:textId="77777777" w:rsidR="004B6BC5" w:rsidRPr="00ED0083" w:rsidRDefault="004B6BC5" w:rsidP="004B6BC5">
            <w:pPr>
              <w:rPr>
                <w:lang w:val="en-US" w:eastAsia="en-US"/>
              </w:rPr>
            </w:pPr>
            <w:r w:rsidRPr="00ED0083">
              <w:rPr>
                <w:lang w:val="en-US" w:eastAsia="en-US"/>
              </w:rPr>
              <w:t>EppDomTransfer02Ext01ExtName</w:t>
            </w:r>
          </w:p>
        </w:tc>
        <w:tc>
          <w:tcPr>
            <w:tcW w:w="4856" w:type="dxa"/>
          </w:tcPr>
          <w:p w14:paraId="335F6C20" w14:textId="77777777" w:rsidR="004B6BC5" w:rsidRPr="00ED0083" w:rsidRDefault="004B6BC5" w:rsidP="00B519C9">
            <w:pPr>
              <w:rPr>
                <w:lang w:val="en-US" w:eastAsia="en-US"/>
              </w:rPr>
            </w:pPr>
            <w:r w:rsidRPr="00ED0083">
              <w:rPr>
                <w:lang w:val="en-US" w:eastAsia="en-US"/>
              </w:rPr>
              <w:t xml:space="preserve">Extension </w:t>
            </w:r>
            <w:r w:rsidR="00B519C9" w:rsidRPr="00ED0083">
              <w:rPr>
                <w:lang w:val="en-US" w:eastAsia="en-US"/>
              </w:rPr>
              <w:t>01 name</w:t>
            </w:r>
          </w:p>
        </w:tc>
        <w:tc>
          <w:tcPr>
            <w:tcW w:w="1949" w:type="dxa"/>
          </w:tcPr>
          <w:p w14:paraId="335F6C21" w14:textId="77777777" w:rsidR="004B6BC5" w:rsidRPr="00ED0083" w:rsidRDefault="004B6BC5" w:rsidP="00522EF0">
            <w:pPr>
              <w:rPr>
                <w:lang w:val="en-US" w:eastAsia="en-US"/>
              </w:rPr>
            </w:pPr>
            <w:r w:rsidRPr="00ED0083">
              <w:rPr>
                <w:lang w:val="en-US" w:eastAsia="en-US"/>
              </w:rPr>
              <w:t>String</w:t>
            </w:r>
          </w:p>
        </w:tc>
      </w:tr>
      <w:tr w:rsidR="002E506D" w:rsidRPr="00ED0083" w14:paraId="335F6C26" w14:textId="77777777" w:rsidTr="004B6BC5">
        <w:tc>
          <w:tcPr>
            <w:tcW w:w="3332" w:type="dxa"/>
          </w:tcPr>
          <w:p w14:paraId="335F6C23" w14:textId="77777777" w:rsidR="002E506D" w:rsidRPr="00ED0083" w:rsidRDefault="002E506D" w:rsidP="002E506D">
            <w:pPr>
              <w:rPr>
                <w:lang w:val="en-US" w:eastAsia="en-US"/>
              </w:rPr>
            </w:pPr>
            <w:r w:rsidRPr="00ED0083">
              <w:rPr>
                <w:lang w:val="en-US" w:eastAsia="en-US"/>
              </w:rPr>
              <w:t>EppDomTransfer02Ext01ExtValue</w:t>
            </w:r>
          </w:p>
        </w:tc>
        <w:tc>
          <w:tcPr>
            <w:tcW w:w="4856" w:type="dxa"/>
          </w:tcPr>
          <w:p w14:paraId="335F6C24" w14:textId="77777777" w:rsidR="002E506D" w:rsidRPr="00ED0083" w:rsidRDefault="00C218AD" w:rsidP="002E506D">
            <w:pPr>
              <w:rPr>
                <w:lang w:val="en-US" w:eastAsia="en-US"/>
              </w:rPr>
            </w:pPr>
            <w:r w:rsidRPr="00ED0083">
              <w:rPr>
                <w:lang w:val="en-US" w:eastAsia="en-US"/>
              </w:rPr>
              <w:t>Extension</w:t>
            </w:r>
            <w:r w:rsidR="00B519C9" w:rsidRPr="00ED0083">
              <w:rPr>
                <w:lang w:val="en-US" w:eastAsia="en-US"/>
              </w:rPr>
              <w:t xml:space="preserve"> </w:t>
            </w:r>
            <w:r w:rsidRPr="00ED0083">
              <w:rPr>
                <w:lang w:val="en-US" w:eastAsia="en-US"/>
              </w:rPr>
              <w:t>01 v</w:t>
            </w:r>
            <w:r w:rsidR="002E506D" w:rsidRPr="00ED0083">
              <w:rPr>
                <w:lang w:val="en-US" w:eastAsia="en-US"/>
              </w:rPr>
              <w:t>alue for direct text node</w:t>
            </w:r>
          </w:p>
        </w:tc>
        <w:tc>
          <w:tcPr>
            <w:tcW w:w="1949" w:type="dxa"/>
          </w:tcPr>
          <w:p w14:paraId="335F6C25" w14:textId="77777777" w:rsidR="002E506D" w:rsidRPr="00ED0083" w:rsidRDefault="002E506D" w:rsidP="002E506D">
            <w:pPr>
              <w:rPr>
                <w:lang w:val="en-US" w:eastAsia="en-US"/>
              </w:rPr>
            </w:pPr>
            <w:r w:rsidRPr="00ED0083">
              <w:rPr>
                <w:lang w:val="en-US" w:eastAsia="en-US"/>
              </w:rPr>
              <w:t>String</w:t>
            </w:r>
          </w:p>
        </w:tc>
      </w:tr>
      <w:tr w:rsidR="002E506D" w:rsidRPr="00ED0083" w14:paraId="335F6C2A" w14:textId="77777777" w:rsidTr="004B6BC5">
        <w:tc>
          <w:tcPr>
            <w:tcW w:w="3332" w:type="dxa"/>
          </w:tcPr>
          <w:p w14:paraId="335F6C27" w14:textId="77777777" w:rsidR="002E506D" w:rsidRPr="00ED0083" w:rsidRDefault="002E506D" w:rsidP="002E506D">
            <w:pPr>
              <w:rPr>
                <w:lang w:val="en-US" w:eastAsia="en-US"/>
              </w:rPr>
            </w:pPr>
            <w:r w:rsidRPr="00ED0083">
              <w:rPr>
                <w:lang w:val="en-US" w:eastAsia="en-US"/>
              </w:rPr>
              <w:t>EppDomTransfer02Ext01Field01</w:t>
            </w:r>
          </w:p>
        </w:tc>
        <w:tc>
          <w:tcPr>
            <w:tcW w:w="4856" w:type="dxa"/>
          </w:tcPr>
          <w:p w14:paraId="335F6C28" w14:textId="77777777" w:rsidR="002E506D" w:rsidRPr="00ED0083" w:rsidRDefault="00B519C9" w:rsidP="00B519C9">
            <w:pPr>
              <w:rPr>
                <w:lang w:val="en-US" w:eastAsia="en-US"/>
              </w:rPr>
            </w:pPr>
            <w:r w:rsidRPr="00ED0083">
              <w:rPr>
                <w:lang w:val="en-US" w:eastAsia="en-US"/>
              </w:rPr>
              <w:t>Extension</w:t>
            </w:r>
            <w:r w:rsidR="00C218AD" w:rsidRPr="00ED0083">
              <w:rPr>
                <w:lang w:val="en-US" w:eastAsia="en-US"/>
              </w:rPr>
              <w:t xml:space="preserve"> 01 </w:t>
            </w:r>
            <w:r w:rsidRPr="00ED0083">
              <w:rPr>
                <w:lang w:val="en-US" w:eastAsia="en-US"/>
              </w:rPr>
              <w:t xml:space="preserve">field </w:t>
            </w:r>
            <w:r w:rsidR="00C218AD" w:rsidRPr="00ED0083">
              <w:rPr>
                <w:lang w:val="en-US" w:eastAsia="en-US"/>
              </w:rPr>
              <w:t xml:space="preserve">name </w:t>
            </w:r>
            <w:r w:rsidR="002E506D" w:rsidRPr="00ED0083">
              <w:rPr>
                <w:lang w:val="en-US" w:eastAsia="en-US"/>
              </w:rPr>
              <w:t>01</w:t>
            </w:r>
          </w:p>
        </w:tc>
        <w:tc>
          <w:tcPr>
            <w:tcW w:w="1949" w:type="dxa"/>
          </w:tcPr>
          <w:p w14:paraId="335F6C29" w14:textId="77777777" w:rsidR="002E506D" w:rsidRPr="00ED0083" w:rsidRDefault="002E506D" w:rsidP="002E506D">
            <w:pPr>
              <w:rPr>
                <w:lang w:val="en-US" w:eastAsia="en-US"/>
              </w:rPr>
            </w:pPr>
            <w:r w:rsidRPr="00ED0083">
              <w:rPr>
                <w:lang w:val="en-US" w:eastAsia="en-US"/>
              </w:rPr>
              <w:t>String</w:t>
            </w:r>
          </w:p>
        </w:tc>
      </w:tr>
      <w:tr w:rsidR="002E506D" w:rsidRPr="002E2AFD" w14:paraId="335F6C2E" w14:textId="77777777" w:rsidTr="004B6BC5">
        <w:tc>
          <w:tcPr>
            <w:tcW w:w="3332" w:type="dxa"/>
          </w:tcPr>
          <w:p w14:paraId="335F6C2B" w14:textId="77777777" w:rsidR="002E506D" w:rsidRPr="00ED0083" w:rsidRDefault="002E506D" w:rsidP="002E506D">
            <w:pPr>
              <w:rPr>
                <w:lang w:val="en-US" w:eastAsia="en-US"/>
              </w:rPr>
            </w:pPr>
            <w:r w:rsidRPr="00ED0083">
              <w:rPr>
                <w:lang w:val="en-US" w:eastAsia="en-US"/>
              </w:rPr>
              <w:t>EppDomTransfer02Ext01Value01</w:t>
            </w:r>
          </w:p>
        </w:tc>
        <w:tc>
          <w:tcPr>
            <w:tcW w:w="4856" w:type="dxa"/>
          </w:tcPr>
          <w:p w14:paraId="335F6C2C" w14:textId="77777777" w:rsidR="002E506D" w:rsidRPr="00ED0083" w:rsidRDefault="00B519C9" w:rsidP="00B519C9">
            <w:pPr>
              <w:rPr>
                <w:lang w:val="en-US" w:eastAsia="en-US"/>
              </w:rPr>
            </w:pPr>
            <w:r w:rsidRPr="00ED0083">
              <w:rPr>
                <w:lang w:val="en-US" w:eastAsia="en-US"/>
              </w:rPr>
              <w:t>Extension</w:t>
            </w:r>
            <w:r w:rsidR="00C218AD" w:rsidRPr="00ED0083">
              <w:rPr>
                <w:lang w:val="en-US" w:eastAsia="en-US"/>
              </w:rPr>
              <w:t xml:space="preserve"> 01 </w:t>
            </w:r>
            <w:r w:rsidRPr="00ED0083">
              <w:rPr>
                <w:lang w:val="en-US" w:eastAsia="en-US"/>
              </w:rPr>
              <w:t xml:space="preserve">field </w:t>
            </w:r>
            <w:r w:rsidR="00C218AD" w:rsidRPr="00ED0083">
              <w:rPr>
                <w:lang w:val="en-US" w:eastAsia="en-US"/>
              </w:rPr>
              <w:t>v</w:t>
            </w:r>
            <w:r w:rsidR="002E506D" w:rsidRPr="00ED0083">
              <w:rPr>
                <w:lang w:val="en-US" w:eastAsia="en-US"/>
              </w:rPr>
              <w:t>alu</w:t>
            </w:r>
            <w:r w:rsidR="00C218AD" w:rsidRPr="00ED0083">
              <w:rPr>
                <w:lang w:val="en-US" w:eastAsia="en-US"/>
              </w:rPr>
              <w:t xml:space="preserve">e </w:t>
            </w:r>
            <w:r w:rsidR="002E506D" w:rsidRPr="00ED0083">
              <w:rPr>
                <w:lang w:val="en-US" w:eastAsia="en-US"/>
              </w:rPr>
              <w:t>01</w:t>
            </w:r>
          </w:p>
        </w:tc>
        <w:tc>
          <w:tcPr>
            <w:tcW w:w="1949" w:type="dxa"/>
          </w:tcPr>
          <w:p w14:paraId="335F6C2D" w14:textId="77777777" w:rsidR="002E506D" w:rsidRPr="002E2AFD" w:rsidRDefault="002E506D" w:rsidP="002E506D">
            <w:pPr>
              <w:rPr>
                <w:lang w:val="en-US" w:eastAsia="en-US"/>
              </w:rPr>
            </w:pPr>
            <w:r w:rsidRPr="00ED0083">
              <w:rPr>
                <w:lang w:val="en-US" w:eastAsia="en-US"/>
              </w:rPr>
              <w:t>String</w:t>
            </w:r>
          </w:p>
        </w:tc>
      </w:tr>
      <w:tr w:rsidR="002E506D" w:rsidRPr="00166711" w14:paraId="335F6C32" w14:textId="77777777" w:rsidTr="004B6BC5">
        <w:tc>
          <w:tcPr>
            <w:tcW w:w="3332" w:type="dxa"/>
          </w:tcPr>
          <w:p w14:paraId="335F6C2F" w14:textId="77777777" w:rsidR="002E506D" w:rsidRPr="002E2AFD" w:rsidRDefault="00166711" w:rsidP="002E506D">
            <w:pPr>
              <w:rPr>
                <w:lang w:val="en-US" w:eastAsia="en-US"/>
              </w:rPr>
            </w:pPr>
            <w:r>
              <w:rPr>
                <w:lang w:val="en-US" w:eastAsia="en-US"/>
              </w:rPr>
              <w:t>…</w:t>
            </w:r>
          </w:p>
        </w:tc>
        <w:tc>
          <w:tcPr>
            <w:tcW w:w="4856" w:type="dxa"/>
          </w:tcPr>
          <w:p w14:paraId="335F6C30" w14:textId="77777777" w:rsidR="002E506D" w:rsidRPr="002E2AFD" w:rsidRDefault="002E506D" w:rsidP="002E506D">
            <w:pPr>
              <w:rPr>
                <w:lang w:val="en-US" w:eastAsia="en-US"/>
              </w:rPr>
            </w:pPr>
            <w:r w:rsidRPr="002E2AFD">
              <w:rPr>
                <w:lang w:val="en-US" w:eastAsia="en-US"/>
              </w:rPr>
              <w:t>Repeat for max y fields</w:t>
            </w:r>
          </w:p>
        </w:tc>
        <w:tc>
          <w:tcPr>
            <w:tcW w:w="1949" w:type="dxa"/>
          </w:tcPr>
          <w:p w14:paraId="335F6C31" w14:textId="77777777" w:rsidR="002E506D" w:rsidRPr="002E2AFD" w:rsidRDefault="002E506D" w:rsidP="002E506D">
            <w:pPr>
              <w:rPr>
                <w:lang w:val="en-US" w:eastAsia="en-US"/>
              </w:rPr>
            </w:pPr>
          </w:p>
        </w:tc>
      </w:tr>
      <w:tr w:rsidR="002E506D" w:rsidRPr="00166711" w14:paraId="335F6C36" w14:textId="77777777" w:rsidTr="004B6BC5">
        <w:tc>
          <w:tcPr>
            <w:tcW w:w="3332" w:type="dxa"/>
          </w:tcPr>
          <w:p w14:paraId="335F6C33" w14:textId="77777777" w:rsidR="002E506D" w:rsidRPr="002E2AFD" w:rsidRDefault="00166711" w:rsidP="002E506D">
            <w:pPr>
              <w:rPr>
                <w:lang w:val="en-US" w:eastAsia="en-US"/>
              </w:rPr>
            </w:pPr>
            <w:r>
              <w:rPr>
                <w:lang w:val="en-US" w:eastAsia="en-US"/>
              </w:rPr>
              <w:t>…</w:t>
            </w:r>
          </w:p>
        </w:tc>
        <w:tc>
          <w:tcPr>
            <w:tcW w:w="4856" w:type="dxa"/>
          </w:tcPr>
          <w:p w14:paraId="335F6C34" w14:textId="77777777" w:rsidR="002E506D" w:rsidRPr="002E2AFD" w:rsidRDefault="002E506D" w:rsidP="002E506D">
            <w:pPr>
              <w:rPr>
                <w:lang w:val="en-US" w:eastAsia="en-US"/>
              </w:rPr>
            </w:pPr>
            <w:r w:rsidRPr="002E2AFD">
              <w:rPr>
                <w:lang w:val="en-US" w:eastAsia="en-US"/>
              </w:rPr>
              <w:t>Repeat for max x extensions</w:t>
            </w:r>
          </w:p>
        </w:tc>
        <w:tc>
          <w:tcPr>
            <w:tcW w:w="1949" w:type="dxa"/>
          </w:tcPr>
          <w:p w14:paraId="335F6C35" w14:textId="77777777" w:rsidR="002E506D" w:rsidRPr="002E2AFD" w:rsidRDefault="002E506D" w:rsidP="002E506D">
            <w:pPr>
              <w:rPr>
                <w:lang w:val="en-US" w:eastAsia="en-US"/>
              </w:rPr>
            </w:pPr>
          </w:p>
        </w:tc>
      </w:tr>
    </w:tbl>
    <w:p w14:paraId="335F6C37" w14:textId="77777777" w:rsidR="00206F89" w:rsidRPr="002E2AFD" w:rsidRDefault="00206F89" w:rsidP="00206F89">
      <w:pPr>
        <w:pStyle w:val="Rubrik2"/>
      </w:pPr>
      <w:bookmarkStart w:id="164" w:name="_Toc241221925"/>
      <w:bookmarkStart w:id="165" w:name="_Toc274556033"/>
      <w:r w:rsidRPr="002E2AFD">
        <w:t>Outcome(s)</w:t>
      </w:r>
      <w:bookmarkEnd w:id="164"/>
      <w:bookmarkEnd w:id="165"/>
    </w:p>
    <w:p w14:paraId="335F6C38" w14:textId="77777777" w:rsidR="005C2405" w:rsidRPr="0084790B" w:rsidRDefault="005D7C98" w:rsidP="005C2405">
      <w:pPr>
        <w:rPr>
          <w:lang w:val="en-US"/>
        </w:rPr>
      </w:pPr>
      <w:r w:rsidRPr="0084790B">
        <w:rPr>
          <w:lang w:val="en-US"/>
        </w:rPr>
        <w:t>The login command</w:t>
      </w:r>
      <w:r w:rsidR="005C2405" w:rsidRPr="0084790B">
        <w:rPr>
          <w:lang w:val="en-US"/>
        </w:rPr>
        <w:t xml:space="preserve"> MUST complete with result code 1000</w:t>
      </w:r>
      <w:r w:rsidR="00C218AD" w:rsidRPr="0084790B">
        <w:rPr>
          <w:lang w:val="en-US"/>
        </w:rPr>
        <w:t>.</w:t>
      </w:r>
    </w:p>
    <w:p w14:paraId="335F6C39" w14:textId="77777777" w:rsidR="005C2405" w:rsidRPr="0084790B" w:rsidRDefault="005D7C98" w:rsidP="005C2405">
      <w:pPr>
        <w:rPr>
          <w:lang w:val="en-US"/>
        </w:rPr>
      </w:pPr>
      <w:r w:rsidRPr="0084790B">
        <w:rPr>
          <w:lang w:val="en-US"/>
        </w:rPr>
        <w:t>The domain transfer command</w:t>
      </w:r>
      <w:r w:rsidR="005C2405" w:rsidRPr="0084790B">
        <w:rPr>
          <w:lang w:val="en-US"/>
        </w:rPr>
        <w:t xml:space="preserve"> MUST complete with result code 1000 </w:t>
      </w:r>
      <w:r w:rsidR="00C218AD" w:rsidRPr="0084790B">
        <w:rPr>
          <w:lang w:val="en-US" w:eastAsia="en-US"/>
        </w:rPr>
        <w:t>or 1001.</w:t>
      </w:r>
    </w:p>
    <w:p w14:paraId="335F6C3A" w14:textId="77777777" w:rsidR="00C218AD" w:rsidRPr="00DC63DE" w:rsidRDefault="005D7C98" w:rsidP="00DC63DE">
      <w:pPr>
        <w:rPr>
          <w:lang w:val="en-US"/>
        </w:rPr>
      </w:pPr>
      <w:r w:rsidRPr="0084790B">
        <w:rPr>
          <w:lang w:val="en-US"/>
        </w:rPr>
        <w:t>The logout</w:t>
      </w:r>
      <w:r w:rsidR="005C2405" w:rsidRPr="0084790B">
        <w:rPr>
          <w:lang w:val="en-US"/>
        </w:rPr>
        <w:t xml:space="preserve"> MUST complete with result code 1500.</w:t>
      </w:r>
    </w:p>
    <w:p w14:paraId="335F6C3B" w14:textId="77777777" w:rsidR="00206F89" w:rsidRPr="0084790B" w:rsidRDefault="00206F89" w:rsidP="00206F89">
      <w:pPr>
        <w:pStyle w:val="Rubrik2"/>
      </w:pPr>
      <w:bookmarkStart w:id="166" w:name="_Toc241221926"/>
      <w:bookmarkStart w:id="167" w:name="_Toc274556034"/>
      <w:r w:rsidRPr="0084790B">
        <w:t>Environmental needs</w:t>
      </w:r>
      <w:bookmarkEnd w:id="166"/>
      <w:bookmarkEnd w:id="167"/>
    </w:p>
    <w:p w14:paraId="335F6C3C" w14:textId="77777777" w:rsidR="005C2405" w:rsidRPr="0084790B" w:rsidRDefault="005C2405" w:rsidP="005C2405">
      <w:pPr>
        <w:pStyle w:val="Liststycke"/>
        <w:numPr>
          <w:ilvl w:val="0"/>
          <w:numId w:val="20"/>
        </w:numPr>
        <w:rPr>
          <w:lang w:val="en-US" w:eastAsia="en-US"/>
        </w:rPr>
      </w:pPr>
      <w:r w:rsidRPr="0084790B">
        <w:rPr>
          <w:lang w:val="en-US" w:eastAsia="en-US"/>
        </w:rPr>
        <w:t>EPP test script</w:t>
      </w:r>
    </w:p>
    <w:p w14:paraId="335F6C3D" w14:textId="77777777" w:rsidR="005C2405" w:rsidRPr="0084790B" w:rsidRDefault="005C2405" w:rsidP="005C2405">
      <w:pPr>
        <w:pStyle w:val="Liststycke"/>
        <w:numPr>
          <w:ilvl w:val="0"/>
          <w:numId w:val="20"/>
        </w:numPr>
        <w:rPr>
          <w:lang w:val="en-US" w:eastAsia="en-US"/>
        </w:rPr>
      </w:pPr>
      <w:r w:rsidRPr="0084790B">
        <w:rPr>
          <w:lang w:val="en-US" w:eastAsia="en-US"/>
        </w:rPr>
        <w:lastRenderedPageBreak/>
        <w:t>IPv4</w:t>
      </w:r>
      <w:r w:rsidR="00C218AD" w:rsidRPr="0084790B">
        <w:rPr>
          <w:lang w:val="en-US" w:eastAsia="en-US"/>
        </w:rPr>
        <w:t xml:space="preserve"> c</w:t>
      </w:r>
      <w:r w:rsidRPr="0084790B">
        <w:rPr>
          <w:lang w:val="en-US" w:eastAsia="en-US"/>
        </w:rPr>
        <w:t>onnectivity</w:t>
      </w:r>
    </w:p>
    <w:p w14:paraId="335F6C3E" w14:textId="77777777" w:rsidR="005C2405" w:rsidRPr="0084790B" w:rsidRDefault="005C2405" w:rsidP="005C2405">
      <w:pPr>
        <w:pStyle w:val="Liststycke"/>
        <w:numPr>
          <w:ilvl w:val="0"/>
          <w:numId w:val="20"/>
        </w:numPr>
        <w:rPr>
          <w:lang w:val="en-US" w:eastAsia="en-US"/>
        </w:rPr>
      </w:pPr>
      <w:r w:rsidRPr="0084790B">
        <w:rPr>
          <w:i/>
          <w:lang w:val="en-US" w:eastAsia="en-US"/>
        </w:rPr>
        <w:t>EppDomTransfer02Name</w:t>
      </w:r>
      <w:r w:rsidR="00C218AD" w:rsidRPr="0084790B">
        <w:rPr>
          <w:lang w:val="en-US" w:eastAsia="en-US"/>
        </w:rPr>
        <w:t xml:space="preserve"> domain </w:t>
      </w:r>
      <w:r w:rsidR="001D6D57" w:rsidRPr="0084790B">
        <w:rPr>
          <w:lang w:val="en-US" w:eastAsia="en-US"/>
        </w:rPr>
        <w:t xml:space="preserve">MUST </w:t>
      </w:r>
      <w:r w:rsidR="00724F6D" w:rsidRPr="0084790B">
        <w:rPr>
          <w:lang w:val="en-US" w:eastAsia="en-US"/>
        </w:rPr>
        <w:t>exist</w:t>
      </w:r>
      <w:r w:rsidRPr="0084790B">
        <w:rPr>
          <w:lang w:val="en-US" w:eastAsia="en-US"/>
        </w:rPr>
        <w:t xml:space="preserve"> in the applicant domain database, and be available for transfer approve.</w:t>
      </w:r>
    </w:p>
    <w:p w14:paraId="335F6C3F" w14:textId="77777777" w:rsidR="00206F89" w:rsidRPr="0084790B" w:rsidRDefault="00206F89" w:rsidP="00206F89">
      <w:pPr>
        <w:pStyle w:val="Rubrik2"/>
      </w:pPr>
      <w:bookmarkStart w:id="168" w:name="_Toc241221927"/>
      <w:bookmarkStart w:id="169" w:name="_Toc274556035"/>
      <w:r w:rsidRPr="0084790B">
        <w:t>Special procedural requirements</w:t>
      </w:r>
      <w:bookmarkEnd w:id="168"/>
      <w:bookmarkEnd w:id="169"/>
    </w:p>
    <w:p w14:paraId="335F6C40" w14:textId="77777777" w:rsidR="005C2405" w:rsidRPr="002E2AFD" w:rsidRDefault="005C2405" w:rsidP="005C2405">
      <w:pPr>
        <w:rPr>
          <w:lang w:val="en-US" w:eastAsia="en-US"/>
        </w:rPr>
      </w:pPr>
      <w:r w:rsidRPr="002E2AFD">
        <w:rPr>
          <w:lang w:val="en-US" w:eastAsia="en-US"/>
        </w:rPr>
        <w:t>Abort the test if any EPP operation takes longer than 30 seconds.</w:t>
      </w:r>
    </w:p>
    <w:p w14:paraId="335F6C41" w14:textId="77777777" w:rsidR="00206F89" w:rsidRPr="002E2AFD" w:rsidRDefault="00206F89" w:rsidP="00206F89">
      <w:pPr>
        <w:pStyle w:val="Rubrik2"/>
      </w:pPr>
      <w:bookmarkStart w:id="170" w:name="_Toc241221928"/>
      <w:bookmarkStart w:id="171" w:name="_Toc274556036"/>
      <w:r w:rsidRPr="002E2AFD">
        <w:t>Intercase dependencies</w:t>
      </w:r>
      <w:bookmarkEnd w:id="170"/>
      <w:bookmarkEnd w:id="171"/>
    </w:p>
    <w:p w14:paraId="335F6C42" w14:textId="77777777" w:rsidR="00AE25F3" w:rsidRPr="002E2AFD" w:rsidRDefault="00AE25F3" w:rsidP="00AE25F3">
      <w:pPr>
        <w:rPr>
          <w:lang w:val="en-US"/>
        </w:rPr>
      </w:pPr>
      <w:r w:rsidRPr="002E2AFD">
        <w:rPr>
          <w:lang w:val="en-US"/>
        </w:rPr>
        <w:t>This test has no intercase dependencies.</w:t>
      </w:r>
    </w:p>
    <w:p w14:paraId="335F6C43" w14:textId="77777777" w:rsidR="00206F89" w:rsidRPr="0084790B" w:rsidRDefault="00206F89" w:rsidP="00206F89">
      <w:pPr>
        <w:pStyle w:val="Rubrik2"/>
      </w:pPr>
      <w:bookmarkStart w:id="172" w:name="_Toc241221929"/>
      <w:bookmarkStart w:id="173" w:name="_Toc274556037"/>
      <w:r w:rsidRPr="0084790B">
        <w:t>Ordered description of steps to be taken to execute the test case</w:t>
      </w:r>
      <w:bookmarkEnd w:id="172"/>
      <w:bookmarkEnd w:id="173"/>
    </w:p>
    <w:p w14:paraId="335F6C44" w14:textId="77777777" w:rsidR="00C218AD" w:rsidRPr="0084790B" w:rsidRDefault="00B519C9" w:rsidP="00AE25F3">
      <w:pPr>
        <w:pStyle w:val="Liststycke"/>
        <w:numPr>
          <w:ilvl w:val="0"/>
          <w:numId w:val="31"/>
        </w:numPr>
        <w:rPr>
          <w:lang w:val="en-US" w:eastAsia="en-US"/>
        </w:rPr>
      </w:pPr>
      <w:r w:rsidRPr="0084790B">
        <w:rPr>
          <w:lang w:val="en-US" w:eastAsia="en-US"/>
        </w:rPr>
        <w:t>Perform</w:t>
      </w:r>
      <w:r w:rsidR="00AE25F3" w:rsidRPr="0084790B">
        <w:rPr>
          <w:lang w:val="en-US" w:eastAsia="en-US"/>
        </w:rPr>
        <w:t xml:space="preserve"> the same login as the login step in 2.8.</w:t>
      </w:r>
      <w:r w:rsidR="000C0846" w:rsidRPr="0084790B">
        <w:rPr>
          <w:lang w:val="en-US" w:eastAsia="en-US"/>
        </w:rPr>
        <w:br/>
      </w:r>
      <w:r w:rsidRPr="0084790B">
        <w:rPr>
          <w:lang w:val="en-US"/>
        </w:rPr>
        <w:t>The login command MUST complete with result code 1000.</w:t>
      </w:r>
    </w:p>
    <w:p w14:paraId="335F6C45" w14:textId="77777777" w:rsidR="00C218AD" w:rsidRPr="0084790B" w:rsidRDefault="00AE25F3" w:rsidP="00AE25F3">
      <w:pPr>
        <w:pStyle w:val="Liststycke"/>
        <w:numPr>
          <w:ilvl w:val="0"/>
          <w:numId w:val="31"/>
        </w:numPr>
        <w:rPr>
          <w:lang w:val="en-US" w:eastAsia="en-US"/>
        </w:rPr>
      </w:pPr>
      <w:r w:rsidRPr="0084790B">
        <w:rPr>
          <w:lang w:val="en-US" w:eastAsia="en-US"/>
        </w:rPr>
        <w:t>Create a domain tran</w:t>
      </w:r>
      <w:r w:rsidR="00DE3513" w:rsidRPr="0084790B">
        <w:rPr>
          <w:lang w:val="en-US" w:eastAsia="en-US"/>
        </w:rPr>
        <w:t>s</w:t>
      </w:r>
      <w:r w:rsidRPr="0084790B">
        <w:rPr>
          <w:lang w:val="en-US" w:eastAsia="en-US"/>
        </w:rPr>
        <w:t xml:space="preserve">fer command with </w:t>
      </w:r>
      <w:r w:rsidRPr="0084790B">
        <w:rPr>
          <w:i/>
          <w:lang w:val="en-US" w:eastAsia="en-US"/>
        </w:rPr>
        <w:t>EppDomTransfer02Name</w:t>
      </w:r>
      <w:r w:rsidRPr="0084790B">
        <w:rPr>
          <w:lang w:val="en-US" w:eastAsia="en-US"/>
        </w:rPr>
        <w:t>.</w:t>
      </w:r>
    </w:p>
    <w:p w14:paraId="335F6C46" w14:textId="77777777" w:rsidR="00C218AD" w:rsidRPr="0084790B" w:rsidRDefault="00AE25F3" w:rsidP="00AE25F3">
      <w:pPr>
        <w:pStyle w:val="Liststycke"/>
        <w:numPr>
          <w:ilvl w:val="1"/>
          <w:numId w:val="31"/>
        </w:numPr>
        <w:rPr>
          <w:lang w:val="en-US" w:eastAsia="en-US"/>
        </w:rPr>
      </w:pPr>
      <w:r w:rsidRPr="0084790B">
        <w:rPr>
          <w:lang w:val="en-US" w:eastAsia="en-US"/>
        </w:rPr>
        <w:t>Add an Op attribute in transfer command with the value “</w:t>
      </w:r>
      <w:r w:rsidR="004E006D" w:rsidRPr="0084790B">
        <w:rPr>
          <w:lang w:val="en-US" w:eastAsia="en-US"/>
        </w:rPr>
        <w:t>approve</w:t>
      </w:r>
      <w:r w:rsidRPr="0084790B">
        <w:rPr>
          <w:lang w:val="en-US" w:eastAsia="en-US"/>
        </w:rPr>
        <w:t>”.</w:t>
      </w:r>
    </w:p>
    <w:p w14:paraId="335F6C47" w14:textId="77777777" w:rsidR="00C218AD" w:rsidRPr="0084790B" w:rsidRDefault="00AE25F3" w:rsidP="00AE25F3">
      <w:pPr>
        <w:pStyle w:val="Liststycke"/>
        <w:numPr>
          <w:ilvl w:val="1"/>
          <w:numId w:val="31"/>
        </w:numPr>
        <w:rPr>
          <w:lang w:val="en-US" w:eastAsia="en-US"/>
        </w:rPr>
      </w:pPr>
      <w:r w:rsidRPr="0084790B">
        <w:rPr>
          <w:lang w:val="en-US" w:eastAsia="en-US"/>
        </w:rPr>
        <w:t xml:space="preserve">If </w:t>
      </w:r>
      <w:r w:rsidRPr="0084790B">
        <w:rPr>
          <w:i/>
          <w:lang w:val="en-US" w:eastAsia="en-US"/>
        </w:rPr>
        <w:t>EppDomTransfer0</w:t>
      </w:r>
      <w:r w:rsidR="0012063E" w:rsidRPr="0084790B">
        <w:rPr>
          <w:i/>
          <w:lang w:val="en-US" w:eastAsia="en-US"/>
        </w:rPr>
        <w:t>2</w:t>
      </w:r>
      <w:r w:rsidRPr="0084790B">
        <w:rPr>
          <w:i/>
          <w:lang w:val="en-US" w:eastAsia="en-US"/>
        </w:rPr>
        <w:t>AddPeriod</w:t>
      </w:r>
      <w:r w:rsidRPr="0084790B">
        <w:rPr>
          <w:lang w:val="en-US" w:eastAsia="en-US"/>
        </w:rPr>
        <w:t xml:space="preserve"> is true</w:t>
      </w:r>
      <w:r w:rsidR="00B519C9" w:rsidRPr="0084790B">
        <w:rPr>
          <w:lang w:val="en-US" w:eastAsia="en-US"/>
        </w:rPr>
        <w:t>, a</w:t>
      </w:r>
      <w:r w:rsidRPr="0084790B">
        <w:rPr>
          <w:lang w:val="en-US" w:eastAsia="en-US"/>
        </w:rPr>
        <w:t xml:space="preserve">dd period part with </w:t>
      </w:r>
      <w:r w:rsidR="00B519C9" w:rsidRPr="0084790B">
        <w:rPr>
          <w:lang w:val="en-US" w:eastAsia="en-US"/>
        </w:rPr>
        <w:t>p</w:t>
      </w:r>
      <w:r w:rsidRPr="0084790B">
        <w:rPr>
          <w:lang w:val="en-US" w:eastAsia="en-US"/>
        </w:rPr>
        <w:t>eriod name f</w:t>
      </w:r>
      <w:r w:rsidRPr="0084790B">
        <w:rPr>
          <w:lang w:val="en-US"/>
        </w:rPr>
        <w:t xml:space="preserve">rom </w:t>
      </w:r>
      <w:r w:rsidRPr="0084790B">
        <w:rPr>
          <w:i/>
          <w:lang w:val="en-US"/>
        </w:rPr>
        <w:t>EppDomTransfer02Period</w:t>
      </w:r>
      <w:r w:rsidRPr="0084790B">
        <w:rPr>
          <w:lang w:val="en-US"/>
        </w:rPr>
        <w:t xml:space="preserve"> and period value from </w:t>
      </w:r>
      <w:r w:rsidR="00C218AD" w:rsidRPr="0084790B">
        <w:rPr>
          <w:i/>
          <w:lang w:val="en-US"/>
        </w:rPr>
        <w:t>EppDomTransfer02PeriodValue.</w:t>
      </w:r>
    </w:p>
    <w:p w14:paraId="335F6C48" w14:textId="77777777" w:rsidR="00C218AD" w:rsidRPr="0084790B" w:rsidRDefault="00AE25F3" w:rsidP="00AE25F3">
      <w:pPr>
        <w:pStyle w:val="Liststycke"/>
        <w:numPr>
          <w:ilvl w:val="1"/>
          <w:numId w:val="31"/>
        </w:numPr>
        <w:rPr>
          <w:lang w:val="en-US" w:eastAsia="en-US"/>
        </w:rPr>
      </w:pPr>
      <w:r w:rsidRPr="0084790B">
        <w:rPr>
          <w:lang w:val="en-US" w:eastAsia="en-US"/>
        </w:rPr>
        <w:t>Add authinfo part</w:t>
      </w:r>
      <w:r w:rsidR="00B519C9" w:rsidRPr="0084790B">
        <w:rPr>
          <w:lang w:val="en-US" w:eastAsia="en-US"/>
        </w:rPr>
        <w:t xml:space="preserve"> with </w:t>
      </w:r>
      <w:r w:rsidR="00B519C9" w:rsidRPr="0084790B">
        <w:rPr>
          <w:i/>
          <w:lang w:val="en-US" w:eastAsia="en-US"/>
        </w:rPr>
        <w:t>EppDomTransfer01AuthInfo</w:t>
      </w:r>
      <w:r w:rsidR="00B519C9" w:rsidRPr="0084790B">
        <w:rPr>
          <w:lang w:val="en-US" w:eastAsia="en-US"/>
        </w:rPr>
        <w:t>.</w:t>
      </w:r>
    </w:p>
    <w:p w14:paraId="335F6C49" w14:textId="77777777" w:rsidR="00C218AD" w:rsidRPr="0084790B" w:rsidRDefault="00AE25F3" w:rsidP="00AE25F3">
      <w:pPr>
        <w:pStyle w:val="Liststycke"/>
        <w:numPr>
          <w:ilvl w:val="1"/>
          <w:numId w:val="31"/>
        </w:numPr>
        <w:rPr>
          <w:lang w:val="en-US" w:eastAsia="en-US"/>
        </w:rPr>
      </w:pPr>
      <w:r w:rsidRPr="0084790B">
        <w:rPr>
          <w:lang w:val="en-US" w:eastAsia="en-US"/>
        </w:rPr>
        <w:t xml:space="preserve">If </w:t>
      </w:r>
      <w:r w:rsidRPr="0084790B">
        <w:rPr>
          <w:i/>
          <w:lang w:val="en-US" w:eastAsia="en-US"/>
        </w:rPr>
        <w:t>EppDomTransfer0</w:t>
      </w:r>
      <w:r w:rsidR="0012063E" w:rsidRPr="0084790B">
        <w:rPr>
          <w:i/>
          <w:lang w:val="en-US" w:eastAsia="en-US"/>
        </w:rPr>
        <w:t>2</w:t>
      </w:r>
      <w:r w:rsidRPr="0084790B">
        <w:rPr>
          <w:i/>
          <w:lang w:val="en-US" w:eastAsia="en-US"/>
        </w:rPr>
        <w:t>AuthRoid</w:t>
      </w:r>
      <w:r w:rsidRPr="0084790B">
        <w:rPr>
          <w:lang w:val="en-US" w:eastAsia="en-US"/>
        </w:rPr>
        <w:t xml:space="preserve"> is defined add a roid attribute to pw part with the value </w:t>
      </w:r>
      <w:r w:rsidRPr="0084790B">
        <w:rPr>
          <w:i/>
          <w:lang w:val="en-US" w:eastAsia="en-US"/>
        </w:rPr>
        <w:t>EppDomTransfer0</w:t>
      </w:r>
      <w:r w:rsidR="0012063E" w:rsidRPr="0084790B">
        <w:rPr>
          <w:i/>
          <w:lang w:val="en-US" w:eastAsia="en-US"/>
        </w:rPr>
        <w:t>2</w:t>
      </w:r>
      <w:r w:rsidRPr="0084790B">
        <w:rPr>
          <w:i/>
          <w:lang w:val="en-US" w:eastAsia="en-US"/>
        </w:rPr>
        <w:t>AuthRoid</w:t>
      </w:r>
      <w:r w:rsidRPr="0084790B">
        <w:rPr>
          <w:lang w:val="en-US" w:eastAsia="en-US"/>
        </w:rPr>
        <w:t>.</w:t>
      </w:r>
    </w:p>
    <w:p w14:paraId="335F6C4A" w14:textId="77777777" w:rsidR="00C218AD" w:rsidRPr="0084790B" w:rsidRDefault="00AE25F3" w:rsidP="00AE25F3">
      <w:pPr>
        <w:pStyle w:val="Liststycke"/>
        <w:numPr>
          <w:ilvl w:val="1"/>
          <w:numId w:val="31"/>
        </w:numPr>
        <w:rPr>
          <w:lang w:val="en-US" w:eastAsia="en-US"/>
        </w:rPr>
      </w:pPr>
      <w:r w:rsidRPr="0084790B">
        <w:rPr>
          <w:lang w:val="en-US" w:eastAsia="en-US"/>
        </w:rPr>
        <w:t>If domai</w:t>
      </w:r>
      <w:r w:rsidR="00C218AD" w:rsidRPr="0084790B">
        <w:rPr>
          <w:lang w:val="en-US" w:eastAsia="en-US"/>
        </w:rPr>
        <w:t xml:space="preserve">n </w:t>
      </w:r>
      <w:r w:rsidR="004E006D" w:rsidRPr="0084790B">
        <w:rPr>
          <w:lang w:val="en-US" w:eastAsia="en-US"/>
        </w:rPr>
        <w:t>tran</w:t>
      </w:r>
      <w:r w:rsidR="00ED6EA4" w:rsidRPr="0084790B">
        <w:rPr>
          <w:lang w:val="en-US" w:eastAsia="en-US"/>
        </w:rPr>
        <w:t>s</w:t>
      </w:r>
      <w:r w:rsidR="004E006D" w:rsidRPr="0084790B">
        <w:rPr>
          <w:lang w:val="en-US" w:eastAsia="en-US"/>
        </w:rPr>
        <w:t xml:space="preserve">fer </w:t>
      </w:r>
      <w:r w:rsidR="00C218AD" w:rsidRPr="0084790B">
        <w:rPr>
          <w:lang w:val="en-US" w:eastAsia="en-US"/>
        </w:rPr>
        <w:t>requires extra extensio</w:t>
      </w:r>
      <w:r w:rsidRPr="0084790B">
        <w:rPr>
          <w:lang w:val="en-US" w:eastAsia="en-US"/>
        </w:rPr>
        <w:t>n and val</w:t>
      </w:r>
      <w:r w:rsidR="00C218AD" w:rsidRPr="0084790B">
        <w:rPr>
          <w:lang w:val="en-US" w:eastAsia="en-US"/>
        </w:rPr>
        <w:t>ues, create an extensio</w:t>
      </w:r>
      <w:r w:rsidRPr="0084790B">
        <w:rPr>
          <w:lang w:val="en-US" w:eastAsia="en-US"/>
        </w:rPr>
        <w:t xml:space="preserve">n part from </w:t>
      </w:r>
      <w:r w:rsidRPr="0084790B">
        <w:rPr>
          <w:i/>
          <w:lang w:val="en-US" w:eastAsia="en-US"/>
        </w:rPr>
        <w:t>EppDomTransfer02Ext01Uri</w:t>
      </w:r>
      <w:r w:rsidRPr="0084790B">
        <w:rPr>
          <w:lang w:val="en-US" w:eastAsia="en-US"/>
        </w:rPr>
        <w:t xml:space="preserve"> and </w:t>
      </w:r>
      <w:r w:rsidRPr="0084790B">
        <w:rPr>
          <w:i/>
          <w:lang w:val="en-US" w:eastAsia="en-US"/>
        </w:rPr>
        <w:t>EppDomTransfer02Ext01Sl</w:t>
      </w:r>
      <w:r w:rsidRPr="0084790B">
        <w:rPr>
          <w:lang w:val="en-US" w:eastAsia="en-US"/>
        </w:rPr>
        <w:t xml:space="preserve"> and fill in field name from </w:t>
      </w:r>
      <w:r w:rsidRPr="0084790B">
        <w:rPr>
          <w:i/>
          <w:lang w:val="en-US" w:eastAsia="en-US"/>
        </w:rPr>
        <w:t>EppDomTransfer02Ext01Field01</w:t>
      </w:r>
      <w:r w:rsidRPr="0084790B">
        <w:rPr>
          <w:lang w:val="en-US" w:eastAsia="en-US"/>
        </w:rPr>
        <w:t xml:space="preserve"> and values from </w:t>
      </w:r>
      <w:r w:rsidRPr="0084790B">
        <w:rPr>
          <w:i/>
          <w:lang w:val="en-US" w:eastAsia="en-US"/>
        </w:rPr>
        <w:t>EppDomTransfer02Ext01Value01</w:t>
      </w:r>
      <w:r w:rsidRPr="0084790B">
        <w:rPr>
          <w:lang w:val="en-US" w:eastAsia="en-US"/>
        </w:rPr>
        <w:t>.</w:t>
      </w:r>
    </w:p>
    <w:p w14:paraId="335F6C4B" w14:textId="77777777" w:rsidR="00C218AD" w:rsidRPr="0084790B" w:rsidRDefault="00B519C9" w:rsidP="00B519C9">
      <w:pPr>
        <w:pStyle w:val="Liststycke"/>
        <w:rPr>
          <w:lang w:val="en-US" w:eastAsia="en-US"/>
        </w:rPr>
      </w:pPr>
      <w:r w:rsidRPr="0084790B">
        <w:rPr>
          <w:lang w:val="en-US"/>
        </w:rPr>
        <w:t>The domain transfer command MUST complete with result code 1000 or 1001.</w:t>
      </w:r>
    </w:p>
    <w:p w14:paraId="335F6C4C" w14:textId="77777777" w:rsidR="00AE25F3" w:rsidRPr="00D851F1" w:rsidRDefault="00AE25F3" w:rsidP="00AE25F3">
      <w:pPr>
        <w:pStyle w:val="Liststycke"/>
        <w:numPr>
          <w:ilvl w:val="0"/>
          <w:numId w:val="31"/>
        </w:numPr>
        <w:rPr>
          <w:lang w:val="en-US" w:eastAsia="en-US"/>
        </w:rPr>
      </w:pPr>
      <w:r w:rsidRPr="0084790B">
        <w:rPr>
          <w:lang w:val="en-US" w:eastAsia="en-US"/>
        </w:rPr>
        <w:t>Create</w:t>
      </w:r>
      <w:r w:rsidR="00B519C9" w:rsidRPr="0084790B">
        <w:rPr>
          <w:lang w:val="en-US" w:eastAsia="en-US"/>
        </w:rPr>
        <w:t xml:space="preserve"> a</w:t>
      </w:r>
      <w:r w:rsidRPr="0084790B">
        <w:rPr>
          <w:lang w:val="en-US" w:eastAsia="en-US"/>
        </w:rPr>
        <w:t xml:space="preserve"> logout command</w:t>
      </w:r>
      <w:r w:rsidR="00C218AD" w:rsidRPr="0084790B">
        <w:rPr>
          <w:lang w:val="en-US" w:eastAsia="en-US"/>
        </w:rPr>
        <w:t>.</w:t>
      </w:r>
      <w:r w:rsidR="00C218AD" w:rsidRPr="0084790B">
        <w:rPr>
          <w:lang w:val="en-US" w:eastAsia="en-US"/>
        </w:rPr>
        <w:br/>
      </w:r>
      <w:r w:rsidR="00B519C9" w:rsidRPr="0084790B">
        <w:rPr>
          <w:lang w:val="en-US"/>
        </w:rPr>
        <w:t>The logout command MUST complete with result code 1500.</w:t>
      </w:r>
    </w:p>
    <w:p w14:paraId="335F6C4D" w14:textId="77777777" w:rsidR="00206F89" w:rsidRPr="0084790B" w:rsidRDefault="00206F89" w:rsidP="00206F89">
      <w:pPr>
        <w:pStyle w:val="Rubrik1"/>
      </w:pPr>
      <w:bookmarkStart w:id="174" w:name="_Toc241221930"/>
      <w:bookmarkStart w:id="175" w:name="_Toc274556038"/>
      <w:r w:rsidRPr="0084790B">
        <w:lastRenderedPageBreak/>
        <w:t>EPP Domain Delete 01</w:t>
      </w:r>
      <w:bookmarkEnd w:id="174"/>
      <w:bookmarkEnd w:id="175"/>
    </w:p>
    <w:p w14:paraId="335F6C4E" w14:textId="77777777" w:rsidR="00206F89" w:rsidRPr="0084790B" w:rsidRDefault="00206F89" w:rsidP="00206F89">
      <w:pPr>
        <w:pStyle w:val="Rubrik2"/>
      </w:pPr>
      <w:bookmarkStart w:id="176" w:name="_Toc241221931"/>
      <w:bookmarkStart w:id="177" w:name="_Toc274556039"/>
      <w:r w:rsidRPr="0084790B">
        <w:t>Test case identifier</w:t>
      </w:r>
      <w:bookmarkEnd w:id="176"/>
      <w:bookmarkEnd w:id="177"/>
    </w:p>
    <w:p w14:paraId="335F6C4F" w14:textId="77777777" w:rsidR="00DE3513" w:rsidRPr="0084790B" w:rsidRDefault="00DE3513" w:rsidP="00DE3513">
      <w:pPr>
        <w:rPr>
          <w:lang w:val="en-US" w:eastAsia="en-US"/>
        </w:rPr>
      </w:pPr>
      <w:r w:rsidRPr="0084790B">
        <w:rPr>
          <w:lang w:val="en-US" w:eastAsia="en-US"/>
        </w:rPr>
        <w:t>EPPDomDelete01</w:t>
      </w:r>
    </w:p>
    <w:p w14:paraId="335F6C50" w14:textId="77777777" w:rsidR="00206F89" w:rsidRPr="0084790B" w:rsidRDefault="00206F89" w:rsidP="00206F89">
      <w:pPr>
        <w:pStyle w:val="Rubrik2"/>
      </w:pPr>
      <w:bookmarkStart w:id="178" w:name="_Toc241221932"/>
      <w:bookmarkStart w:id="179" w:name="_Toc274556040"/>
      <w:r w:rsidRPr="0084790B">
        <w:t>Objective</w:t>
      </w:r>
      <w:bookmarkEnd w:id="178"/>
      <w:bookmarkEnd w:id="179"/>
    </w:p>
    <w:p w14:paraId="335F6C51" w14:textId="77777777" w:rsidR="00DE3513" w:rsidRPr="002E2AFD" w:rsidRDefault="00DE3513" w:rsidP="00DE3513">
      <w:pPr>
        <w:rPr>
          <w:lang w:val="en-US"/>
        </w:rPr>
      </w:pPr>
      <w:r w:rsidRPr="0084790B">
        <w:rPr>
          <w:lang w:val="en-US"/>
        </w:rPr>
        <w:t xml:space="preserve">This test </w:t>
      </w:r>
      <w:r w:rsidR="00270D64" w:rsidRPr="0084790B">
        <w:rPr>
          <w:lang w:val="en-US"/>
        </w:rPr>
        <w:t xml:space="preserve">verifies </w:t>
      </w:r>
      <w:r w:rsidRPr="0084790B">
        <w:rPr>
          <w:lang w:val="en-US"/>
        </w:rPr>
        <w:t>compliance of the EPP server with RFC’s for log</w:t>
      </w:r>
      <w:r w:rsidR="002E14AC" w:rsidRPr="0084790B">
        <w:rPr>
          <w:lang w:val="en-US"/>
        </w:rPr>
        <w:t>g</w:t>
      </w:r>
      <w:r w:rsidRPr="0084790B">
        <w:rPr>
          <w:lang w:val="en-US"/>
        </w:rPr>
        <w:t>in</w:t>
      </w:r>
      <w:r w:rsidR="002E14AC" w:rsidRPr="0084790B">
        <w:rPr>
          <w:lang w:val="en-US"/>
        </w:rPr>
        <w:t>g</w:t>
      </w:r>
      <w:r w:rsidRPr="0084790B">
        <w:rPr>
          <w:lang w:val="en-US"/>
        </w:rPr>
        <w:t xml:space="preserve"> in, deleting a domain object</w:t>
      </w:r>
      <w:r w:rsidR="00175F1E" w:rsidRPr="0084790B">
        <w:rPr>
          <w:lang w:val="en-US"/>
        </w:rPr>
        <w:t xml:space="preserve"> and log</w:t>
      </w:r>
      <w:r w:rsidR="002E14AC" w:rsidRPr="0084790B">
        <w:rPr>
          <w:lang w:val="en-US"/>
        </w:rPr>
        <w:t xml:space="preserve">ging </w:t>
      </w:r>
      <w:r w:rsidR="00175F1E" w:rsidRPr="0084790B">
        <w:rPr>
          <w:lang w:val="en-US"/>
        </w:rPr>
        <w:t>out</w:t>
      </w:r>
      <w:r w:rsidRPr="0084790B">
        <w:rPr>
          <w:lang w:val="en-US"/>
        </w:rPr>
        <w:t>.</w:t>
      </w:r>
    </w:p>
    <w:p w14:paraId="335F6C52" w14:textId="77777777" w:rsidR="00206F89" w:rsidRPr="0084790B" w:rsidRDefault="00206F89" w:rsidP="00206F89">
      <w:pPr>
        <w:pStyle w:val="Rubrik2"/>
      </w:pPr>
      <w:bookmarkStart w:id="180" w:name="_Toc241221933"/>
      <w:bookmarkStart w:id="181" w:name="_Toc274556041"/>
      <w:r w:rsidRPr="002E2AFD">
        <w:t>Inputs</w:t>
      </w:r>
      <w:bookmarkEnd w:id="180"/>
      <w:bookmarkEnd w:id="181"/>
    </w:p>
    <w:p w14:paraId="335F6C53" w14:textId="77777777" w:rsidR="00206F89" w:rsidRPr="0084790B" w:rsidRDefault="00206F89" w:rsidP="00206F89">
      <w:pPr>
        <w:rPr>
          <w:lang w:val="en-US" w:eastAsia="en-US"/>
        </w:rPr>
      </w:pPr>
      <w:r w:rsidRPr="0084790B">
        <w:rPr>
          <w:lang w:val="en-US" w:eastAsia="en-US"/>
        </w:rPr>
        <w:t xml:space="preserve">The following information </w:t>
      </w:r>
      <w:r w:rsidR="003B0EB3" w:rsidRPr="0084790B">
        <w:rPr>
          <w:lang w:val="en-US" w:eastAsia="en-US"/>
        </w:rPr>
        <w:t xml:space="preserve">is </w:t>
      </w:r>
      <w:r w:rsidRPr="0084790B">
        <w:rPr>
          <w:lang w:val="en-US" w:eastAsia="en-US"/>
        </w:rPr>
        <w:t>needed as input for this test case:</w:t>
      </w:r>
    </w:p>
    <w:p w14:paraId="335F6C54" w14:textId="77777777" w:rsidR="00206F89" w:rsidRPr="0084790B" w:rsidRDefault="00206F89" w:rsidP="00206F89">
      <w:pPr>
        <w:rPr>
          <w:lang w:val="en-US" w:eastAsia="en-US"/>
        </w:rPr>
      </w:pPr>
    </w:p>
    <w:p w14:paraId="335F6C55" w14:textId="77777777" w:rsidR="00DE3513" w:rsidRPr="002E2AFD" w:rsidRDefault="008D4AD9" w:rsidP="00DE3513">
      <w:pPr>
        <w:rPr>
          <w:lang w:val="en-US" w:eastAsia="en-US"/>
        </w:rPr>
      </w:pPr>
      <w:r>
        <w:rPr>
          <w:lang w:val="en-US" w:eastAsia="en-US"/>
        </w:rPr>
        <w:t>The full information from the input table in 2.3 is also used for login.</w:t>
      </w:r>
    </w:p>
    <w:p w14:paraId="335F6C56" w14:textId="77777777" w:rsidR="00DE3513" w:rsidRPr="002E2AFD" w:rsidRDefault="00DE3513" w:rsidP="00DE3513">
      <w:pPr>
        <w:rPr>
          <w:lang w:val="en-US" w:eastAsia="en-US"/>
        </w:rPr>
      </w:pPr>
    </w:p>
    <w:tbl>
      <w:tblPr>
        <w:tblStyle w:val="Tabellrutnt"/>
        <w:tblW w:w="0" w:type="auto"/>
        <w:tblLook w:val="04A0" w:firstRow="1" w:lastRow="0" w:firstColumn="1" w:lastColumn="0" w:noHBand="0" w:noVBand="1"/>
      </w:tblPr>
      <w:tblGrid>
        <w:gridCol w:w="3284"/>
        <w:gridCol w:w="4918"/>
        <w:gridCol w:w="1935"/>
      </w:tblGrid>
      <w:tr w:rsidR="00DE3513" w:rsidRPr="002E2AFD" w14:paraId="335F6C5A" w14:textId="77777777" w:rsidTr="00485ABD">
        <w:trPr>
          <w:tblHeader/>
        </w:trPr>
        <w:tc>
          <w:tcPr>
            <w:tcW w:w="3227" w:type="dxa"/>
            <w:shd w:val="clear" w:color="auto" w:fill="D9D9D9" w:themeFill="background1" w:themeFillShade="D9"/>
          </w:tcPr>
          <w:p w14:paraId="335F6C57" w14:textId="77777777" w:rsidR="00DE3513" w:rsidRPr="002E2AFD" w:rsidRDefault="00DE3513" w:rsidP="00485ABD">
            <w:pPr>
              <w:rPr>
                <w:lang w:val="en-US" w:eastAsia="en-US"/>
              </w:rPr>
            </w:pPr>
            <w:r w:rsidRPr="002E2AFD">
              <w:rPr>
                <w:lang w:val="en-US" w:eastAsia="en-US"/>
              </w:rPr>
              <w:t>Id</w:t>
            </w:r>
          </w:p>
        </w:tc>
        <w:tc>
          <w:tcPr>
            <w:tcW w:w="4961" w:type="dxa"/>
            <w:shd w:val="clear" w:color="auto" w:fill="D9D9D9" w:themeFill="background1" w:themeFillShade="D9"/>
          </w:tcPr>
          <w:p w14:paraId="335F6C58" w14:textId="77777777" w:rsidR="00DE3513" w:rsidRPr="002E2AFD" w:rsidRDefault="00DE3513" w:rsidP="00485ABD">
            <w:pPr>
              <w:rPr>
                <w:lang w:val="en-US" w:eastAsia="en-US"/>
              </w:rPr>
            </w:pPr>
            <w:r w:rsidRPr="002E2AFD">
              <w:rPr>
                <w:lang w:val="en-US" w:eastAsia="en-US"/>
              </w:rPr>
              <w:t>Description</w:t>
            </w:r>
          </w:p>
        </w:tc>
        <w:tc>
          <w:tcPr>
            <w:tcW w:w="1949" w:type="dxa"/>
            <w:shd w:val="clear" w:color="auto" w:fill="D9D9D9" w:themeFill="background1" w:themeFillShade="D9"/>
          </w:tcPr>
          <w:p w14:paraId="335F6C59" w14:textId="77777777" w:rsidR="00DE3513" w:rsidRPr="002E2AFD" w:rsidRDefault="00DE3513" w:rsidP="00485ABD">
            <w:pPr>
              <w:rPr>
                <w:lang w:val="en-US" w:eastAsia="en-US"/>
              </w:rPr>
            </w:pPr>
            <w:r w:rsidRPr="002E2AFD">
              <w:rPr>
                <w:lang w:val="en-US" w:eastAsia="en-US"/>
              </w:rPr>
              <w:t>Type</w:t>
            </w:r>
          </w:p>
        </w:tc>
      </w:tr>
      <w:tr w:rsidR="00DE3513" w:rsidRPr="00ED0083" w14:paraId="335F6C5E" w14:textId="77777777" w:rsidTr="00485ABD">
        <w:tc>
          <w:tcPr>
            <w:tcW w:w="3227" w:type="dxa"/>
          </w:tcPr>
          <w:p w14:paraId="335F6C5B" w14:textId="77777777" w:rsidR="00DE3513" w:rsidRPr="00ED0083" w:rsidRDefault="00DE3513" w:rsidP="00DE3513">
            <w:pPr>
              <w:rPr>
                <w:lang w:val="en-US" w:eastAsia="en-US"/>
              </w:rPr>
            </w:pPr>
            <w:r w:rsidRPr="00ED0083">
              <w:rPr>
                <w:lang w:val="en-US" w:eastAsia="en-US"/>
              </w:rPr>
              <w:t>EppDomDelete01Name</w:t>
            </w:r>
          </w:p>
        </w:tc>
        <w:tc>
          <w:tcPr>
            <w:tcW w:w="4961" w:type="dxa"/>
          </w:tcPr>
          <w:p w14:paraId="335F6C5C" w14:textId="77777777" w:rsidR="00DE3513" w:rsidRPr="00ED0083" w:rsidRDefault="00DE3513" w:rsidP="004E006D">
            <w:pPr>
              <w:rPr>
                <w:lang w:val="en-US" w:eastAsia="en-US"/>
              </w:rPr>
            </w:pPr>
            <w:r w:rsidRPr="00ED0083">
              <w:rPr>
                <w:lang w:val="en-US" w:eastAsia="en-US"/>
              </w:rPr>
              <w:t xml:space="preserve">Domain name to </w:t>
            </w:r>
            <w:r w:rsidR="004E006D" w:rsidRPr="00ED0083">
              <w:rPr>
                <w:lang w:val="en-US" w:eastAsia="en-US"/>
              </w:rPr>
              <w:t>delete</w:t>
            </w:r>
          </w:p>
        </w:tc>
        <w:tc>
          <w:tcPr>
            <w:tcW w:w="1949" w:type="dxa"/>
          </w:tcPr>
          <w:p w14:paraId="335F6C5D" w14:textId="77777777" w:rsidR="00DE3513" w:rsidRPr="00ED0083" w:rsidRDefault="00DE3513" w:rsidP="00485ABD">
            <w:pPr>
              <w:rPr>
                <w:lang w:val="en-US" w:eastAsia="en-US"/>
              </w:rPr>
            </w:pPr>
            <w:r w:rsidRPr="00ED0083">
              <w:rPr>
                <w:lang w:val="en-US" w:eastAsia="en-US"/>
              </w:rPr>
              <w:t>String</w:t>
            </w:r>
          </w:p>
        </w:tc>
      </w:tr>
      <w:tr w:rsidR="00E44FB6" w:rsidRPr="00ED0083" w14:paraId="335F6C62" w14:textId="77777777" w:rsidTr="00485ABD">
        <w:tc>
          <w:tcPr>
            <w:tcW w:w="3227" w:type="dxa"/>
          </w:tcPr>
          <w:p w14:paraId="335F6C5F" w14:textId="77777777" w:rsidR="00E44FB6" w:rsidRPr="00ED0083" w:rsidRDefault="00E44FB6" w:rsidP="00DE3513">
            <w:pPr>
              <w:rPr>
                <w:lang w:val="en-US" w:eastAsia="en-US"/>
              </w:rPr>
            </w:pPr>
            <w:r w:rsidRPr="00ED0083">
              <w:rPr>
                <w:lang w:val="en-US" w:eastAsia="en-US"/>
              </w:rPr>
              <w:t>EppDomDelete01Ext01Uri</w:t>
            </w:r>
          </w:p>
        </w:tc>
        <w:tc>
          <w:tcPr>
            <w:tcW w:w="4961" w:type="dxa"/>
          </w:tcPr>
          <w:p w14:paraId="335F6C60" w14:textId="77777777" w:rsidR="00E44FB6" w:rsidRPr="00ED0083" w:rsidRDefault="00E44FB6" w:rsidP="00BE53E6">
            <w:pPr>
              <w:rPr>
                <w:lang w:val="en-US" w:eastAsia="en-US"/>
              </w:rPr>
            </w:pPr>
            <w:r w:rsidRPr="00ED0083">
              <w:rPr>
                <w:lang w:val="en-US" w:eastAsia="en-US"/>
              </w:rPr>
              <w:t>Extension 01 object URI</w:t>
            </w:r>
          </w:p>
        </w:tc>
        <w:tc>
          <w:tcPr>
            <w:tcW w:w="1949" w:type="dxa"/>
          </w:tcPr>
          <w:p w14:paraId="335F6C61" w14:textId="77777777" w:rsidR="00E44FB6" w:rsidRPr="00ED0083" w:rsidRDefault="00E44FB6" w:rsidP="00485ABD">
            <w:pPr>
              <w:rPr>
                <w:lang w:val="en-US" w:eastAsia="en-US"/>
              </w:rPr>
            </w:pPr>
            <w:r w:rsidRPr="00ED0083">
              <w:rPr>
                <w:lang w:val="en-US" w:eastAsia="en-US"/>
              </w:rPr>
              <w:t>String</w:t>
            </w:r>
          </w:p>
        </w:tc>
      </w:tr>
      <w:tr w:rsidR="00E44FB6" w:rsidRPr="00ED0083" w14:paraId="335F6C66" w14:textId="77777777" w:rsidTr="00485ABD">
        <w:tc>
          <w:tcPr>
            <w:tcW w:w="3227" w:type="dxa"/>
          </w:tcPr>
          <w:p w14:paraId="335F6C63" w14:textId="77777777" w:rsidR="00E44FB6" w:rsidRPr="00ED0083" w:rsidRDefault="00E44FB6" w:rsidP="00DE3513">
            <w:pPr>
              <w:rPr>
                <w:lang w:val="en-US" w:eastAsia="en-US"/>
              </w:rPr>
            </w:pPr>
            <w:r w:rsidRPr="00ED0083">
              <w:rPr>
                <w:lang w:val="en-US" w:eastAsia="en-US"/>
              </w:rPr>
              <w:t>EppDomDelete01Ext01Sl</w:t>
            </w:r>
          </w:p>
        </w:tc>
        <w:tc>
          <w:tcPr>
            <w:tcW w:w="4961" w:type="dxa"/>
          </w:tcPr>
          <w:p w14:paraId="335F6C64" w14:textId="77777777" w:rsidR="00E44FB6" w:rsidRPr="00ED0083" w:rsidRDefault="00E44FB6" w:rsidP="00BE53E6">
            <w:pPr>
              <w:rPr>
                <w:lang w:val="en-US" w:eastAsia="en-US"/>
              </w:rPr>
            </w:pPr>
            <w:r w:rsidRPr="00ED0083">
              <w:rPr>
                <w:lang w:val="en-US" w:eastAsia="en-US"/>
              </w:rPr>
              <w:t>Extension 01 schema location</w:t>
            </w:r>
          </w:p>
        </w:tc>
        <w:tc>
          <w:tcPr>
            <w:tcW w:w="1949" w:type="dxa"/>
          </w:tcPr>
          <w:p w14:paraId="335F6C65" w14:textId="77777777" w:rsidR="00E44FB6" w:rsidRPr="00ED0083" w:rsidRDefault="00E44FB6" w:rsidP="00485ABD">
            <w:pPr>
              <w:rPr>
                <w:lang w:val="en-US" w:eastAsia="en-US"/>
              </w:rPr>
            </w:pPr>
            <w:r w:rsidRPr="00ED0083">
              <w:rPr>
                <w:lang w:val="en-US" w:eastAsia="en-US"/>
              </w:rPr>
              <w:t>String</w:t>
            </w:r>
          </w:p>
        </w:tc>
      </w:tr>
      <w:tr w:rsidR="00E44FB6" w:rsidRPr="00ED0083" w14:paraId="335F6C6A" w14:textId="77777777" w:rsidTr="00522EF0">
        <w:tc>
          <w:tcPr>
            <w:tcW w:w="3227" w:type="dxa"/>
          </w:tcPr>
          <w:p w14:paraId="335F6C67" w14:textId="77777777" w:rsidR="00E44FB6" w:rsidRPr="00ED0083" w:rsidRDefault="00E44FB6" w:rsidP="004B6BC5">
            <w:pPr>
              <w:rPr>
                <w:lang w:val="en-US" w:eastAsia="en-US"/>
              </w:rPr>
            </w:pPr>
            <w:r w:rsidRPr="00ED0083">
              <w:rPr>
                <w:lang w:val="en-US" w:eastAsia="en-US"/>
              </w:rPr>
              <w:t>EppDomDelete01Ext01ExtName</w:t>
            </w:r>
          </w:p>
        </w:tc>
        <w:tc>
          <w:tcPr>
            <w:tcW w:w="4961" w:type="dxa"/>
          </w:tcPr>
          <w:p w14:paraId="335F6C68" w14:textId="77777777" w:rsidR="00E44FB6" w:rsidRPr="00ED0083" w:rsidRDefault="00E44FB6" w:rsidP="00BE53E6">
            <w:pPr>
              <w:rPr>
                <w:lang w:val="en-US" w:eastAsia="en-US"/>
              </w:rPr>
            </w:pPr>
            <w:r w:rsidRPr="00ED0083">
              <w:rPr>
                <w:lang w:val="en-US" w:eastAsia="en-US"/>
              </w:rPr>
              <w:t>Extension 01 name</w:t>
            </w:r>
          </w:p>
        </w:tc>
        <w:tc>
          <w:tcPr>
            <w:tcW w:w="1949" w:type="dxa"/>
          </w:tcPr>
          <w:p w14:paraId="335F6C69" w14:textId="77777777" w:rsidR="00E44FB6" w:rsidRPr="00ED0083" w:rsidRDefault="00E44FB6" w:rsidP="00522EF0">
            <w:pPr>
              <w:rPr>
                <w:lang w:val="en-US" w:eastAsia="en-US"/>
              </w:rPr>
            </w:pPr>
            <w:r w:rsidRPr="00ED0083">
              <w:rPr>
                <w:lang w:val="en-US" w:eastAsia="en-US"/>
              </w:rPr>
              <w:t>String</w:t>
            </w:r>
          </w:p>
        </w:tc>
      </w:tr>
      <w:tr w:rsidR="00E44FB6" w:rsidRPr="00ED0083" w14:paraId="335F6C6E" w14:textId="77777777" w:rsidTr="00485ABD">
        <w:tc>
          <w:tcPr>
            <w:tcW w:w="3227" w:type="dxa"/>
          </w:tcPr>
          <w:p w14:paraId="335F6C6B" w14:textId="77777777" w:rsidR="00E44FB6" w:rsidRPr="00ED0083" w:rsidRDefault="00E44FB6" w:rsidP="00DE3513">
            <w:pPr>
              <w:rPr>
                <w:lang w:val="en-US" w:eastAsia="en-US"/>
              </w:rPr>
            </w:pPr>
            <w:r w:rsidRPr="00ED0083">
              <w:rPr>
                <w:lang w:val="en-US" w:eastAsia="en-US"/>
              </w:rPr>
              <w:t>EppDomDelete01Ext01ExtValue</w:t>
            </w:r>
          </w:p>
        </w:tc>
        <w:tc>
          <w:tcPr>
            <w:tcW w:w="4961" w:type="dxa"/>
          </w:tcPr>
          <w:p w14:paraId="335F6C6C" w14:textId="77777777" w:rsidR="00E44FB6" w:rsidRPr="00ED0083" w:rsidRDefault="00E44FB6" w:rsidP="00BE53E6">
            <w:pPr>
              <w:rPr>
                <w:lang w:val="en-US" w:eastAsia="en-US"/>
              </w:rPr>
            </w:pPr>
            <w:r w:rsidRPr="00ED0083">
              <w:rPr>
                <w:lang w:val="en-US" w:eastAsia="en-US"/>
              </w:rPr>
              <w:t>Extension 01 value for direct text node</w:t>
            </w:r>
          </w:p>
        </w:tc>
        <w:tc>
          <w:tcPr>
            <w:tcW w:w="1949" w:type="dxa"/>
          </w:tcPr>
          <w:p w14:paraId="335F6C6D" w14:textId="77777777" w:rsidR="00E44FB6" w:rsidRPr="00ED0083" w:rsidRDefault="00E44FB6" w:rsidP="00485ABD">
            <w:pPr>
              <w:rPr>
                <w:lang w:val="en-US" w:eastAsia="en-US"/>
              </w:rPr>
            </w:pPr>
            <w:r w:rsidRPr="00ED0083">
              <w:rPr>
                <w:lang w:val="en-US" w:eastAsia="en-US"/>
              </w:rPr>
              <w:t>String</w:t>
            </w:r>
          </w:p>
        </w:tc>
      </w:tr>
      <w:tr w:rsidR="00E44FB6" w:rsidRPr="00ED0083" w14:paraId="335F6C72" w14:textId="77777777" w:rsidTr="00485ABD">
        <w:tc>
          <w:tcPr>
            <w:tcW w:w="3227" w:type="dxa"/>
          </w:tcPr>
          <w:p w14:paraId="335F6C6F" w14:textId="77777777" w:rsidR="00E44FB6" w:rsidRPr="00ED0083" w:rsidRDefault="00E44FB6" w:rsidP="00DE3513">
            <w:pPr>
              <w:rPr>
                <w:lang w:val="en-US" w:eastAsia="en-US"/>
              </w:rPr>
            </w:pPr>
            <w:r w:rsidRPr="00ED0083">
              <w:rPr>
                <w:lang w:val="en-US" w:eastAsia="en-US"/>
              </w:rPr>
              <w:t>EppDomDelete01Ext01Field01</w:t>
            </w:r>
          </w:p>
        </w:tc>
        <w:tc>
          <w:tcPr>
            <w:tcW w:w="4961" w:type="dxa"/>
          </w:tcPr>
          <w:p w14:paraId="335F6C70" w14:textId="77777777" w:rsidR="00E44FB6" w:rsidRPr="00ED0083" w:rsidRDefault="00E44FB6" w:rsidP="00BE53E6">
            <w:pPr>
              <w:rPr>
                <w:lang w:val="en-US" w:eastAsia="en-US"/>
              </w:rPr>
            </w:pPr>
            <w:r w:rsidRPr="00ED0083">
              <w:rPr>
                <w:lang w:val="en-US" w:eastAsia="en-US"/>
              </w:rPr>
              <w:t>Extension 01 field name 01</w:t>
            </w:r>
          </w:p>
        </w:tc>
        <w:tc>
          <w:tcPr>
            <w:tcW w:w="1949" w:type="dxa"/>
          </w:tcPr>
          <w:p w14:paraId="335F6C71" w14:textId="77777777" w:rsidR="00E44FB6" w:rsidRPr="00ED0083" w:rsidRDefault="00E44FB6" w:rsidP="00485ABD">
            <w:pPr>
              <w:rPr>
                <w:lang w:val="en-US" w:eastAsia="en-US"/>
              </w:rPr>
            </w:pPr>
            <w:r w:rsidRPr="00ED0083">
              <w:rPr>
                <w:lang w:val="en-US" w:eastAsia="en-US"/>
              </w:rPr>
              <w:t>String</w:t>
            </w:r>
          </w:p>
        </w:tc>
      </w:tr>
      <w:tr w:rsidR="00E44FB6" w:rsidRPr="00ED0083" w14:paraId="335F6C76" w14:textId="77777777" w:rsidTr="00485ABD">
        <w:tc>
          <w:tcPr>
            <w:tcW w:w="3227" w:type="dxa"/>
          </w:tcPr>
          <w:p w14:paraId="335F6C73" w14:textId="77777777" w:rsidR="00E44FB6" w:rsidRPr="00ED0083" w:rsidRDefault="00E44FB6" w:rsidP="00DE3513">
            <w:pPr>
              <w:rPr>
                <w:lang w:val="en-US" w:eastAsia="en-US"/>
              </w:rPr>
            </w:pPr>
            <w:r w:rsidRPr="00ED0083">
              <w:rPr>
                <w:lang w:val="en-US" w:eastAsia="en-US"/>
              </w:rPr>
              <w:t>EppDomDelete01Ext01Value01</w:t>
            </w:r>
          </w:p>
        </w:tc>
        <w:tc>
          <w:tcPr>
            <w:tcW w:w="4961" w:type="dxa"/>
          </w:tcPr>
          <w:p w14:paraId="335F6C74" w14:textId="77777777" w:rsidR="00E44FB6" w:rsidRPr="00ED0083" w:rsidRDefault="00E44FB6" w:rsidP="00BE53E6">
            <w:pPr>
              <w:rPr>
                <w:lang w:val="en-US" w:eastAsia="en-US"/>
              </w:rPr>
            </w:pPr>
            <w:r w:rsidRPr="00ED0083">
              <w:rPr>
                <w:lang w:val="en-US" w:eastAsia="en-US"/>
              </w:rPr>
              <w:t>Extension 01 field value 01</w:t>
            </w:r>
          </w:p>
        </w:tc>
        <w:tc>
          <w:tcPr>
            <w:tcW w:w="1949" w:type="dxa"/>
          </w:tcPr>
          <w:p w14:paraId="335F6C75" w14:textId="77777777" w:rsidR="00E44FB6" w:rsidRPr="00ED0083" w:rsidRDefault="00E44FB6" w:rsidP="00485ABD">
            <w:pPr>
              <w:rPr>
                <w:lang w:val="en-US" w:eastAsia="en-US"/>
              </w:rPr>
            </w:pPr>
            <w:r w:rsidRPr="00ED0083">
              <w:rPr>
                <w:lang w:val="en-US" w:eastAsia="en-US"/>
              </w:rPr>
              <w:t>String</w:t>
            </w:r>
          </w:p>
        </w:tc>
      </w:tr>
      <w:tr w:rsidR="00E44FB6" w:rsidRPr="00166711" w14:paraId="335F6C7A" w14:textId="77777777" w:rsidTr="00485ABD">
        <w:tc>
          <w:tcPr>
            <w:tcW w:w="3227" w:type="dxa"/>
          </w:tcPr>
          <w:p w14:paraId="335F6C77" w14:textId="77777777" w:rsidR="00E44FB6" w:rsidRPr="00ED0083" w:rsidRDefault="00166711" w:rsidP="00485ABD">
            <w:pPr>
              <w:rPr>
                <w:lang w:val="en-US" w:eastAsia="en-US"/>
              </w:rPr>
            </w:pPr>
            <w:r>
              <w:rPr>
                <w:lang w:val="en-US" w:eastAsia="en-US"/>
              </w:rPr>
              <w:t>…</w:t>
            </w:r>
          </w:p>
        </w:tc>
        <w:tc>
          <w:tcPr>
            <w:tcW w:w="4961" w:type="dxa"/>
          </w:tcPr>
          <w:p w14:paraId="335F6C78" w14:textId="77777777" w:rsidR="00E44FB6" w:rsidRPr="00ED0083" w:rsidRDefault="00E44FB6" w:rsidP="00485ABD">
            <w:pPr>
              <w:rPr>
                <w:lang w:val="en-US" w:eastAsia="en-US"/>
              </w:rPr>
            </w:pPr>
            <w:r w:rsidRPr="00ED0083">
              <w:rPr>
                <w:lang w:val="en-US" w:eastAsia="en-US"/>
              </w:rPr>
              <w:t>Repeat for max y fields</w:t>
            </w:r>
          </w:p>
        </w:tc>
        <w:tc>
          <w:tcPr>
            <w:tcW w:w="1949" w:type="dxa"/>
          </w:tcPr>
          <w:p w14:paraId="335F6C79" w14:textId="77777777" w:rsidR="00E44FB6" w:rsidRPr="00ED0083" w:rsidRDefault="00E44FB6" w:rsidP="00485ABD">
            <w:pPr>
              <w:rPr>
                <w:lang w:val="en-US" w:eastAsia="en-US"/>
              </w:rPr>
            </w:pPr>
          </w:p>
        </w:tc>
      </w:tr>
      <w:tr w:rsidR="00E44FB6" w:rsidRPr="00166711" w14:paraId="335F6C7E" w14:textId="77777777" w:rsidTr="00485ABD">
        <w:tc>
          <w:tcPr>
            <w:tcW w:w="3227" w:type="dxa"/>
          </w:tcPr>
          <w:p w14:paraId="335F6C7B" w14:textId="77777777" w:rsidR="00E44FB6" w:rsidRPr="00ED0083" w:rsidRDefault="00166711" w:rsidP="00485ABD">
            <w:pPr>
              <w:rPr>
                <w:lang w:val="en-US" w:eastAsia="en-US"/>
              </w:rPr>
            </w:pPr>
            <w:r>
              <w:rPr>
                <w:lang w:val="en-US" w:eastAsia="en-US"/>
              </w:rPr>
              <w:t>…</w:t>
            </w:r>
          </w:p>
        </w:tc>
        <w:tc>
          <w:tcPr>
            <w:tcW w:w="4961" w:type="dxa"/>
          </w:tcPr>
          <w:p w14:paraId="335F6C7C" w14:textId="77777777" w:rsidR="00E44FB6" w:rsidRPr="002E2AFD" w:rsidRDefault="00E44FB6" w:rsidP="00485ABD">
            <w:pPr>
              <w:rPr>
                <w:lang w:val="en-US" w:eastAsia="en-US"/>
              </w:rPr>
            </w:pPr>
            <w:r w:rsidRPr="00ED0083">
              <w:rPr>
                <w:lang w:val="en-US" w:eastAsia="en-US"/>
              </w:rPr>
              <w:t>Repeat for max x extensions</w:t>
            </w:r>
          </w:p>
        </w:tc>
        <w:tc>
          <w:tcPr>
            <w:tcW w:w="1949" w:type="dxa"/>
          </w:tcPr>
          <w:p w14:paraId="335F6C7D" w14:textId="77777777" w:rsidR="00E44FB6" w:rsidRPr="002E2AFD" w:rsidRDefault="00E44FB6" w:rsidP="00485ABD">
            <w:pPr>
              <w:rPr>
                <w:lang w:val="en-US" w:eastAsia="en-US"/>
              </w:rPr>
            </w:pPr>
          </w:p>
        </w:tc>
      </w:tr>
    </w:tbl>
    <w:p w14:paraId="335F6C7F" w14:textId="77777777" w:rsidR="00206F89" w:rsidRPr="0084790B" w:rsidRDefault="00206F89" w:rsidP="00206F89">
      <w:pPr>
        <w:pStyle w:val="Rubrik2"/>
      </w:pPr>
      <w:bookmarkStart w:id="182" w:name="_Toc241221934"/>
      <w:bookmarkStart w:id="183" w:name="_Toc274556042"/>
      <w:r w:rsidRPr="002E2AFD">
        <w:t>Outcome(s</w:t>
      </w:r>
      <w:r w:rsidRPr="0084790B">
        <w:t>)</w:t>
      </w:r>
      <w:bookmarkEnd w:id="182"/>
      <w:bookmarkEnd w:id="183"/>
    </w:p>
    <w:p w14:paraId="335F6C80" w14:textId="77777777" w:rsidR="00DE3513" w:rsidRPr="0084790B" w:rsidRDefault="005D7C98" w:rsidP="00DE3513">
      <w:pPr>
        <w:rPr>
          <w:lang w:val="en-US"/>
        </w:rPr>
      </w:pPr>
      <w:r w:rsidRPr="0084790B">
        <w:rPr>
          <w:lang w:val="en-US"/>
        </w:rPr>
        <w:t>The login command</w:t>
      </w:r>
      <w:r w:rsidR="00DE3513" w:rsidRPr="0084790B">
        <w:rPr>
          <w:lang w:val="en-US"/>
        </w:rPr>
        <w:t xml:space="preserve"> MUST complete with result code 1000</w:t>
      </w:r>
      <w:r w:rsidR="00C218AD" w:rsidRPr="0084790B">
        <w:rPr>
          <w:lang w:val="en-US"/>
        </w:rPr>
        <w:t>.</w:t>
      </w:r>
    </w:p>
    <w:p w14:paraId="335F6C81" w14:textId="77777777" w:rsidR="00DE3513" w:rsidRPr="0084790B" w:rsidRDefault="005D7C98" w:rsidP="00DE3513">
      <w:pPr>
        <w:rPr>
          <w:lang w:val="en-US"/>
        </w:rPr>
      </w:pPr>
      <w:r w:rsidRPr="0084790B">
        <w:rPr>
          <w:lang w:val="en-US"/>
        </w:rPr>
        <w:t>The domain delete command</w:t>
      </w:r>
      <w:r w:rsidR="00DE3513" w:rsidRPr="0084790B">
        <w:rPr>
          <w:lang w:val="en-US"/>
        </w:rPr>
        <w:t xml:space="preserve"> MUST complete with result code 1000</w:t>
      </w:r>
      <w:r w:rsidR="00FB44EC" w:rsidRPr="0084790B">
        <w:rPr>
          <w:lang w:val="en-US"/>
        </w:rPr>
        <w:t xml:space="preserve"> or 1001</w:t>
      </w:r>
      <w:r w:rsidR="00C218AD" w:rsidRPr="0084790B">
        <w:rPr>
          <w:lang w:val="en-US"/>
        </w:rPr>
        <w:t>.</w:t>
      </w:r>
    </w:p>
    <w:p w14:paraId="335F6C82" w14:textId="77777777" w:rsidR="00DE3513" w:rsidRPr="0084790B" w:rsidRDefault="005D7C98" w:rsidP="00DE3513">
      <w:pPr>
        <w:rPr>
          <w:lang w:val="en-US"/>
        </w:rPr>
      </w:pPr>
      <w:r w:rsidRPr="0084790B">
        <w:rPr>
          <w:lang w:val="en-US"/>
        </w:rPr>
        <w:t>The logout command</w:t>
      </w:r>
      <w:r w:rsidR="00DE3513" w:rsidRPr="0084790B">
        <w:rPr>
          <w:lang w:val="en-US"/>
        </w:rPr>
        <w:t xml:space="preserve"> MUST complete with result code 1500.</w:t>
      </w:r>
    </w:p>
    <w:p w14:paraId="335F6C83" w14:textId="77777777" w:rsidR="00206F89" w:rsidRPr="002E2AFD" w:rsidRDefault="00206F89" w:rsidP="00206F89">
      <w:pPr>
        <w:pStyle w:val="Rubrik2"/>
      </w:pPr>
      <w:bookmarkStart w:id="184" w:name="_Toc241221935"/>
      <w:bookmarkStart w:id="185" w:name="_Toc274556043"/>
      <w:r w:rsidRPr="0084790B">
        <w:t xml:space="preserve">Environmental </w:t>
      </w:r>
      <w:r w:rsidRPr="002E2AFD">
        <w:t>needs</w:t>
      </w:r>
      <w:bookmarkEnd w:id="184"/>
      <w:bookmarkEnd w:id="185"/>
    </w:p>
    <w:p w14:paraId="335F6C84" w14:textId="77777777" w:rsidR="00DE3513" w:rsidRPr="002E2AFD" w:rsidRDefault="00DE3513" w:rsidP="00DE3513">
      <w:pPr>
        <w:pStyle w:val="Liststycke"/>
        <w:numPr>
          <w:ilvl w:val="0"/>
          <w:numId w:val="20"/>
        </w:numPr>
        <w:rPr>
          <w:lang w:val="en-US" w:eastAsia="en-US"/>
        </w:rPr>
      </w:pPr>
      <w:r w:rsidRPr="002E2AFD">
        <w:rPr>
          <w:lang w:val="en-US" w:eastAsia="en-US"/>
        </w:rPr>
        <w:t>EPP test script</w:t>
      </w:r>
    </w:p>
    <w:p w14:paraId="335F6C85" w14:textId="77777777" w:rsidR="00DE3513" w:rsidRPr="002E2AFD" w:rsidRDefault="00DE3513" w:rsidP="00DE3513">
      <w:pPr>
        <w:pStyle w:val="Liststycke"/>
        <w:numPr>
          <w:ilvl w:val="0"/>
          <w:numId w:val="20"/>
        </w:numPr>
        <w:rPr>
          <w:lang w:val="en-US" w:eastAsia="en-US"/>
        </w:rPr>
      </w:pPr>
      <w:r w:rsidRPr="002E2AFD">
        <w:rPr>
          <w:lang w:val="en-US" w:eastAsia="en-US"/>
        </w:rPr>
        <w:t>IPv4</w:t>
      </w:r>
      <w:r w:rsidR="00C218AD">
        <w:rPr>
          <w:lang w:val="en-US" w:eastAsia="en-US"/>
        </w:rPr>
        <w:t xml:space="preserve"> c</w:t>
      </w:r>
      <w:r w:rsidRPr="002E2AFD">
        <w:rPr>
          <w:lang w:val="en-US" w:eastAsia="en-US"/>
        </w:rPr>
        <w:t>onnectivity</w:t>
      </w:r>
    </w:p>
    <w:p w14:paraId="335F6C86" w14:textId="77777777" w:rsidR="00DE3513" w:rsidRPr="002E2AFD" w:rsidRDefault="00DE3513" w:rsidP="00DE3513">
      <w:pPr>
        <w:pStyle w:val="Liststycke"/>
        <w:numPr>
          <w:ilvl w:val="0"/>
          <w:numId w:val="20"/>
        </w:numPr>
        <w:rPr>
          <w:lang w:val="en-US" w:eastAsia="en-US"/>
        </w:rPr>
      </w:pPr>
      <w:r w:rsidRPr="002E2AFD">
        <w:rPr>
          <w:i/>
          <w:lang w:val="en-US" w:eastAsia="en-US"/>
        </w:rPr>
        <w:t>EppDomDelete0</w:t>
      </w:r>
      <w:r w:rsidR="00A94AAC" w:rsidRPr="002E2AFD">
        <w:rPr>
          <w:i/>
          <w:lang w:val="en-US" w:eastAsia="en-US"/>
        </w:rPr>
        <w:t>1</w:t>
      </w:r>
      <w:r w:rsidRPr="002E2AFD">
        <w:rPr>
          <w:i/>
          <w:lang w:val="en-US" w:eastAsia="en-US"/>
        </w:rPr>
        <w:t>Name</w:t>
      </w:r>
      <w:r w:rsidR="00C218AD">
        <w:rPr>
          <w:lang w:val="en-US" w:eastAsia="en-US"/>
        </w:rPr>
        <w:t xml:space="preserve"> domain MUST exist</w:t>
      </w:r>
      <w:r w:rsidRPr="002E2AFD">
        <w:rPr>
          <w:lang w:val="en-US" w:eastAsia="en-US"/>
        </w:rPr>
        <w:t xml:space="preserve"> in the applicant domain database, and be available for delete.</w:t>
      </w:r>
    </w:p>
    <w:p w14:paraId="335F6C87" w14:textId="77777777" w:rsidR="00206F89" w:rsidRPr="002E2AFD" w:rsidRDefault="00206F89" w:rsidP="00206F89">
      <w:pPr>
        <w:pStyle w:val="Rubrik2"/>
      </w:pPr>
      <w:bookmarkStart w:id="186" w:name="_Toc241221936"/>
      <w:bookmarkStart w:id="187" w:name="_Toc274556044"/>
      <w:r w:rsidRPr="002E2AFD">
        <w:t>Special procedural requirements</w:t>
      </w:r>
      <w:bookmarkEnd w:id="186"/>
      <w:bookmarkEnd w:id="187"/>
    </w:p>
    <w:p w14:paraId="335F6C88" w14:textId="77777777" w:rsidR="00DE3513" w:rsidRPr="002E2AFD" w:rsidRDefault="00DE3513" w:rsidP="00DE3513">
      <w:pPr>
        <w:rPr>
          <w:lang w:val="en-US" w:eastAsia="en-US"/>
        </w:rPr>
      </w:pPr>
      <w:r w:rsidRPr="002E2AFD">
        <w:rPr>
          <w:lang w:val="en-US" w:eastAsia="en-US"/>
        </w:rPr>
        <w:t>Abort the test if any EPP operation takes longer than 30 seconds.</w:t>
      </w:r>
    </w:p>
    <w:p w14:paraId="335F6C89" w14:textId="77777777" w:rsidR="00206F89" w:rsidRPr="002E2AFD" w:rsidRDefault="00206F89" w:rsidP="00206F89">
      <w:pPr>
        <w:pStyle w:val="Rubrik2"/>
      </w:pPr>
      <w:bookmarkStart w:id="188" w:name="_Toc241221937"/>
      <w:bookmarkStart w:id="189" w:name="_Toc274556045"/>
      <w:r w:rsidRPr="002E2AFD">
        <w:t>Intercase dependencies</w:t>
      </w:r>
      <w:bookmarkEnd w:id="188"/>
      <w:bookmarkEnd w:id="189"/>
    </w:p>
    <w:p w14:paraId="335F6C8A" w14:textId="77777777" w:rsidR="00C218AD" w:rsidRPr="00DC63DE" w:rsidRDefault="00DE3513" w:rsidP="00DC63DE">
      <w:pPr>
        <w:rPr>
          <w:lang w:val="en-US"/>
        </w:rPr>
      </w:pPr>
      <w:r w:rsidRPr="002E2AFD">
        <w:rPr>
          <w:lang w:val="en-US"/>
        </w:rPr>
        <w:t>This test has no intercase dependencies.</w:t>
      </w:r>
    </w:p>
    <w:p w14:paraId="335F6C8B" w14:textId="77777777" w:rsidR="00206F89" w:rsidRPr="0084790B" w:rsidRDefault="00206F89" w:rsidP="00206F89">
      <w:pPr>
        <w:pStyle w:val="Rubrik2"/>
      </w:pPr>
      <w:bookmarkStart w:id="190" w:name="_Toc241221938"/>
      <w:bookmarkStart w:id="191" w:name="_Toc274556046"/>
      <w:r w:rsidRPr="0084790B">
        <w:lastRenderedPageBreak/>
        <w:t>Ordered description of steps to be taken to execute the test case</w:t>
      </w:r>
      <w:bookmarkEnd w:id="190"/>
      <w:bookmarkEnd w:id="191"/>
    </w:p>
    <w:p w14:paraId="335F6C8C" w14:textId="77777777" w:rsidR="00C218AD" w:rsidRPr="0084790B" w:rsidRDefault="006A0144" w:rsidP="00DE3513">
      <w:pPr>
        <w:pStyle w:val="Liststycke"/>
        <w:numPr>
          <w:ilvl w:val="0"/>
          <w:numId w:val="32"/>
        </w:numPr>
        <w:rPr>
          <w:lang w:val="en-US" w:eastAsia="en-US"/>
        </w:rPr>
      </w:pPr>
      <w:r w:rsidRPr="0084790B">
        <w:rPr>
          <w:lang w:val="en-US" w:eastAsia="en-US"/>
        </w:rPr>
        <w:t>Perform</w:t>
      </w:r>
      <w:r w:rsidR="00DE3513" w:rsidRPr="0084790B">
        <w:rPr>
          <w:lang w:val="en-US" w:eastAsia="en-US"/>
        </w:rPr>
        <w:t xml:space="preserve"> the same login as the login step in 2.8.</w:t>
      </w:r>
      <w:r w:rsidR="000C0846" w:rsidRPr="0084790B">
        <w:rPr>
          <w:lang w:val="en-US" w:eastAsia="en-US"/>
        </w:rPr>
        <w:br/>
      </w:r>
      <w:r w:rsidRPr="0084790B">
        <w:rPr>
          <w:lang w:val="en-US"/>
        </w:rPr>
        <w:t>The login command MUST complete with result code 1000.</w:t>
      </w:r>
    </w:p>
    <w:p w14:paraId="335F6C8D" w14:textId="77777777" w:rsidR="00C218AD" w:rsidRPr="0084790B" w:rsidRDefault="00DE3513" w:rsidP="00DE3513">
      <w:pPr>
        <w:pStyle w:val="Liststycke"/>
        <w:numPr>
          <w:ilvl w:val="0"/>
          <w:numId w:val="32"/>
        </w:numPr>
        <w:rPr>
          <w:lang w:val="en-US" w:eastAsia="en-US"/>
        </w:rPr>
      </w:pPr>
      <w:r w:rsidRPr="0084790B">
        <w:rPr>
          <w:lang w:val="en-US" w:eastAsia="en-US"/>
        </w:rPr>
        <w:t xml:space="preserve">Create a domain delete command with </w:t>
      </w:r>
      <w:r w:rsidRPr="0084790B">
        <w:rPr>
          <w:i/>
          <w:lang w:val="en-US" w:eastAsia="en-US"/>
        </w:rPr>
        <w:t>EppDomDelete01Name</w:t>
      </w:r>
      <w:r w:rsidRPr="0084790B">
        <w:rPr>
          <w:lang w:val="en-US" w:eastAsia="en-US"/>
        </w:rPr>
        <w:t>.</w:t>
      </w:r>
    </w:p>
    <w:p w14:paraId="335F6C8E" w14:textId="77777777" w:rsidR="00C218AD" w:rsidRPr="0084790B" w:rsidRDefault="00DE3513" w:rsidP="00DE3513">
      <w:pPr>
        <w:pStyle w:val="Liststycke"/>
        <w:numPr>
          <w:ilvl w:val="1"/>
          <w:numId w:val="32"/>
        </w:numPr>
        <w:rPr>
          <w:lang w:val="en-US" w:eastAsia="en-US"/>
        </w:rPr>
      </w:pPr>
      <w:r w:rsidRPr="0084790B">
        <w:rPr>
          <w:lang w:val="en-US" w:eastAsia="en-US"/>
        </w:rPr>
        <w:t>If domai</w:t>
      </w:r>
      <w:r w:rsidR="00C218AD" w:rsidRPr="0084790B">
        <w:rPr>
          <w:lang w:val="en-US" w:eastAsia="en-US"/>
        </w:rPr>
        <w:t xml:space="preserve">n </w:t>
      </w:r>
      <w:r w:rsidR="004E006D" w:rsidRPr="0084790B">
        <w:rPr>
          <w:lang w:val="en-US" w:eastAsia="en-US"/>
        </w:rPr>
        <w:t xml:space="preserve">delete </w:t>
      </w:r>
      <w:r w:rsidR="00C218AD" w:rsidRPr="0084790B">
        <w:rPr>
          <w:lang w:val="en-US" w:eastAsia="en-US"/>
        </w:rPr>
        <w:t>requires extra extensio</w:t>
      </w:r>
      <w:r w:rsidRPr="0084790B">
        <w:rPr>
          <w:lang w:val="en-US" w:eastAsia="en-US"/>
        </w:rPr>
        <w:t>n</w:t>
      </w:r>
      <w:r w:rsidR="00C218AD" w:rsidRPr="0084790B">
        <w:rPr>
          <w:lang w:val="en-US" w:eastAsia="en-US"/>
        </w:rPr>
        <w:t xml:space="preserve"> and values, create an extensio</w:t>
      </w:r>
      <w:r w:rsidRPr="0084790B">
        <w:rPr>
          <w:lang w:val="en-US" w:eastAsia="en-US"/>
        </w:rPr>
        <w:t xml:space="preserve">n part from </w:t>
      </w:r>
      <w:r w:rsidRPr="0084790B">
        <w:rPr>
          <w:i/>
          <w:lang w:val="en-US" w:eastAsia="en-US"/>
        </w:rPr>
        <w:t>EppDomDelete01Ext01Uri</w:t>
      </w:r>
      <w:r w:rsidRPr="0084790B">
        <w:rPr>
          <w:lang w:val="en-US" w:eastAsia="en-US"/>
        </w:rPr>
        <w:t xml:space="preserve"> and </w:t>
      </w:r>
      <w:r w:rsidRPr="0084790B">
        <w:rPr>
          <w:i/>
          <w:lang w:val="en-US" w:eastAsia="en-US"/>
        </w:rPr>
        <w:t>EppDomDelete01Ext01Sl</w:t>
      </w:r>
      <w:r w:rsidRPr="0084790B">
        <w:rPr>
          <w:lang w:val="en-US" w:eastAsia="en-US"/>
        </w:rPr>
        <w:t xml:space="preserve"> and fill in field name from </w:t>
      </w:r>
      <w:r w:rsidRPr="0084790B">
        <w:rPr>
          <w:i/>
          <w:lang w:val="en-US" w:eastAsia="en-US"/>
        </w:rPr>
        <w:t>EppDomDelete01Ext01Field01</w:t>
      </w:r>
      <w:r w:rsidRPr="0084790B">
        <w:rPr>
          <w:lang w:val="en-US" w:eastAsia="en-US"/>
        </w:rPr>
        <w:t xml:space="preserve"> and values from </w:t>
      </w:r>
      <w:r w:rsidRPr="0084790B">
        <w:rPr>
          <w:i/>
          <w:lang w:val="en-US" w:eastAsia="en-US"/>
        </w:rPr>
        <w:t>EppDomDelete01Ext01Value01</w:t>
      </w:r>
      <w:r w:rsidRPr="0084790B">
        <w:rPr>
          <w:lang w:val="en-US" w:eastAsia="en-US"/>
        </w:rPr>
        <w:t>.</w:t>
      </w:r>
    </w:p>
    <w:p w14:paraId="335F6C8F" w14:textId="77777777" w:rsidR="00C218AD" w:rsidRPr="0084790B" w:rsidRDefault="00185406" w:rsidP="00185406">
      <w:pPr>
        <w:pStyle w:val="Liststycke"/>
        <w:rPr>
          <w:lang w:val="en-US" w:eastAsia="en-US"/>
        </w:rPr>
      </w:pPr>
      <w:r w:rsidRPr="0084790B">
        <w:rPr>
          <w:lang w:val="en-US"/>
        </w:rPr>
        <w:t>The domain delete command MUST complete with result code 1000 or 1001.</w:t>
      </w:r>
    </w:p>
    <w:p w14:paraId="335F6C90" w14:textId="77777777" w:rsidR="00DE3513" w:rsidRPr="00DC63DE" w:rsidRDefault="00DE3513" w:rsidP="00DE3513">
      <w:pPr>
        <w:pStyle w:val="Liststycke"/>
        <w:numPr>
          <w:ilvl w:val="0"/>
          <w:numId w:val="32"/>
        </w:numPr>
        <w:rPr>
          <w:lang w:val="en-US" w:eastAsia="en-US"/>
        </w:rPr>
      </w:pPr>
      <w:r w:rsidRPr="0084790B">
        <w:rPr>
          <w:lang w:val="en-US" w:eastAsia="en-US"/>
        </w:rPr>
        <w:t xml:space="preserve">Create </w:t>
      </w:r>
      <w:r w:rsidR="00185406" w:rsidRPr="0084790B">
        <w:rPr>
          <w:lang w:val="en-US" w:eastAsia="en-US"/>
        </w:rPr>
        <w:t xml:space="preserve">a </w:t>
      </w:r>
      <w:r w:rsidRPr="0084790B">
        <w:rPr>
          <w:lang w:val="en-US" w:eastAsia="en-US"/>
        </w:rPr>
        <w:t>logout command</w:t>
      </w:r>
      <w:r w:rsidR="00185406" w:rsidRPr="0084790B">
        <w:rPr>
          <w:lang w:val="en-US" w:eastAsia="en-US"/>
        </w:rPr>
        <w:t>.</w:t>
      </w:r>
      <w:r w:rsidR="00C218AD" w:rsidRPr="0084790B">
        <w:rPr>
          <w:lang w:val="en-US" w:eastAsia="en-US"/>
        </w:rPr>
        <w:br/>
      </w:r>
      <w:r w:rsidR="00185406" w:rsidRPr="0084790B">
        <w:rPr>
          <w:lang w:val="en-US"/>
        </w:rPr>
        <w:t>The logout command MUST complete with result code 1500.</w:t>
      </w:r>
    </w:p>
    <w:p w14:paraId="335F6C91" w14:textId="77777777" w:rsidR="00206F89" w:rsidRPr="0084790B" w:rsidRDefault="00206F89" w:rsidP="00206F89">
      <w:pPr>
        <w:pStyle w:val="Rubrik1"/>
      </w:pPr>
      <w:bookmarkStart w:id="192" w:name="_Toc241221939"/>
      <w:bookmarkStart w:id="193" w:name="_Toc274556047"/>
      <w:r w:rsidRPr="0084790B">
        <w:lastRenderedPageBreak/>
        <w:t>EPP Contact Create 01</w:t>
      </w:r>
      <w:bookmarkEnd w:id="192"/>
      <w:bookmarkEnd w:id="193"/>
    </w:p>
    <w:p w14:paraId="335F6C92" w14:textId="77777777" w:rsidR="00206F89" w:rsidRPr="0084790B" w:rsidRDefault="00206F89" w:rsidP="00206F89">
      <w:pPr>
        <w:pStyle w:val="Rubrik2"/>
      </w:pPr>
      <w:bookmarkStart w:id="194" w:name="_Toc241221940"/>
      <w:bookmarkStart w:id="195" w:name="_Toc274556048"/>
      <w:r w:rsidRPr="0084790B">
        <w:t>Test case identifier</w:t>
      </w:r>
      <w:bookmarkEnd w:id="194"/>
      <w:bookmarkEnd w:id="195"/>
    </w:p>
    <w:p w14:paraId="335F6C93" w14:textId="77777777" w:rsidR="00175F1E" w:rsidRPr="0084790B" w:rsidRDefault="00175F1E" w:rsidP="00175F1E">
      <w:pPr>
        <w:rPr>
          <w:lang w:val="en-US" w:eastAsia="en-US"/>
        </w:rPr>
      </w:pPr>
      <w:r w:rsidRPr="0084790B">
        <w:rPr>
          <w:lang w:val="en-US" w:eastAsia="en-US"/>
        </w:rPr>
        <w:t>EppConCreate01</w:t>
      </w:r>
    </w:p>
    <w:p w14:paraId="335F6C94" w14:textId="77777777" w:rsidR="00206F89" w:rsidRPr="0084790B" w:rsidRDefault="00206F89" w:rsidP="00206F89">
      <w:pPr>
        <w:pStyle w:val="Rubrik2"/>
      </w:pPr>
      <w:bookmarkStart w:id="196" w:name="_Toc241221941"/>
      <w:bookmarkStart w:id="197" w:name="_Toc274556049"/>
      <w:r w:rsidRPr="0084790B">
        <w:t>Objective</w:t>
      </w:r>
      <w:bookmarkEnd w:id="196"/>
      <w:bookmarkEnd w:id="197"/>
    </w:p>
    <w:p w14:paraId="335F6C95" w14:textId="77777777" w:rsidR="00175F1E" w:rsidRPr="002E2AFD" w:rsidRDefault="00175F1E" w:rsidP="00175F1E">
      <w:pPr>
        <w:rPr>
          <w:lang w:val="en-US"/>
        </w:rPr>
      </w:pPr>
      <w:r w:rsidRPr="0084790B">
        <w:rPr>
          <w:lang w:val="en-US"/>
        </w:rPr>
        <w:t xml:space="preserve">This test </w:t>
      </w:r>
      <w:r w:rsidR="00270D64" w:rsidRPr="0084790B">
        <w:rPr>
          <w:lang w:val="en-US"/>
        </w:rPr>
        <w:t xml:space="preserve">verifies </w:t>
      </w:r>
      <w:r w:rsidRPr="0084790B">
        <w:rPr>
          <w:lang w:val="en-US"/>
        </w:rPr>
        <w:t>compliance of the EPP server</w:t>
      </w:r>
      <w:r w:rsidR="00C218AD">
        <w:rPr>
          <w:lang w:val="en-US"/>
        </w:rPr>
        <w:t xml:space="preserve"> with RFC’s for log</w:t>
      </w:r>
      <w:r w:rsidR="002E14AC">
        <w:rPr>
          <w:lang w:val="en-US"/>
        </w:rPr>
        <w:t>g</w:t>
      </w:r>
      <w:r w:rsidR="00C218AD">
        <w:rPr>
          <w:lang w:val="en-US"/>
        </w:rPr>
        <w:t>in</w:t>
      </w:r>
      <w:r w:rsidR="002E14AC">
        <w:rPr>
          <w:lang w:val="en-US"/>
        </w:rPr>
        <w:t>g</w:t>
      </w:r>
      <w:r w:rsidR="00C218AD">
        <w:rPr>
          <w:lang w:val="en-US"/>
        </w:rPr>
        <w:t xml:space="preserve"> in, crea</w:t>
      </w:r>
      <w:r w:rsidRPr="002E2AFD">
        <w:rPr>
          <w:lang w:val="en-US"/>
        </w:rPr>
        <w:t>ting a contact object and log</w:t>
      </w:r>
      <w:r w:rsidR="002E14AC">
        <w:rPr>
          <w:lang w:val="en-US"/>
        </w:rPr>
        <w:t xml:space="preserve">ging </w:t>
      </w:r>
      <w:r w:rsidRPr="002E2AFD">
        <w:rPr>
          <w:lang w:val="en-US"/>
        </w:rPr>
        <w:t>out.</w:t>
      </w:r>
    </w:p>
    <w:p w14:paraId="335F6C96" w14:textId="77777777" w:rsidR="00206F89" w:rsidRPr="002E2AFD" w:rsidRDefault="00206F89" w:rsidP="00206F89">
      <w:pPr>
        <w:pStyle w:val="Rubrik2"/>
      </w:pPr>
      <w:bookmarkStart w:id="198" w:name="_Toc241221942"/>
      <w:bookmarkStart w:id="199" w:name="_Toc274556050"/>
      <w:r w:rsidRPr="002E2AFD">
        <w:t>Inputs</w:t>
      </w:r>
      <w:bookmarkEnd w:id="198"/>
      <w:bookmarkEnd w:id="199"/>
    </w:p>
    <w:p w14:paraId="335F6C97" w14:textId="77777777" w:rsidR="00206F89" w:rsidRPr="0084790B" w:rsidRDefault="00206F89" w:rsidP="00206F89">
      <w:pPr>
        <w:rPr>
          <w:lang w:val="en-US" w:eastAsia="en-US"/>
        </w:rPr>
      </w:pPr>
      <w:r w:rsidRPr="0084790B">
        <w:rPr>
          <w:lang w:val="en-US" w:eastAsia="en-US"/>
        </w:rPr>
        <w:t xml:space="preserve">The following information </w:t>
      </w:r>
      <w:r w:rsidR="003B0EB3" w:rsidRPr="0084790B">
        <w:rPr>
          <w:lang w:val="en-US" w:eastAsia="en-US"/>
        </w:rPr>
        <w:t xml:space="preserve">is </w:t>
      </w:r>
      <w:r w:rsidRPr="0084790B">
        <w:rPr>
          <w:lang w:val="en-US" w:eastAsia="en-US"/>
        </w:rPr>
        <w:t>needed as input for this test case:</w:t>
      </w:r>
    </w:p>
    <w:p w14:paraId="335F6C98" w14:textId="77777777" w:rsidR="00206F89" w:rsidRPr="0084790B" w:rsidRDefault="00206F89" w:rsidP="00206F89">
      <w:pPr>
        <w:rPr>
          <w:lang w:val="en-US" w:eastAsia="en-US"/>
        </w:rPr>
      </w:pPr>
    </w:p>
    <w:p w14:paraId="335F6C99" w14:textId="77777777" w:rsidR="002070A4" w:rsidRPr="002E2AFD" w:rsidRDefault="008D4AD9" w:rsidP="002070A4">
      <w:pPr>
        <w:rPr>
          <w:lang w:val="en-US" w:eastAsia="en-US"/>
        </w:rPr>
      </w:pPr>
      <w:r>
        <w:rPr>
          <w:lang w:val="en-US" w:eastAsia="en-US"/>
        </w:rPr>
        <w:t>The full information from the input table in 2.3 is also used for login.</w:t>
      </w:r>
    </w:p>
    <w:p w14:paraId="335F6C9A" w14:textId="77777777" w:rsidR="002070A4" w:rsidRPr="002E2AFD" w:rsidRDefault="002070A4" w:rsidP="002070A4">
      <w:pPr>
        <w:rPr>
          <w:lang w:val="en-US" w:eastAsia="en-US"/>
        </w:rPr>
      </w:pPr>
    </w:p>
    <w:tbl>
      <w:tblPr>
        <w:tblStyle w:val="Tabellrutnt"/>
        <w:tblW w:w="0" w:type="auto"/>
        <w:tblLook w:val="04A0" w:firstRow="1" w:lastRow="0" w:firstColumn="1" w:lastColumn="0" w:noHBand="0" w:noVBand="1"/>
      </w:tblPr>
      <w:tblGrid>
        <w:gridCol w:w="3227"/>
        <w:gridCol w:w="4961"/>
        <w:gridCol w:w="1949"/>
      </w:tblGrid>
      <w:tr w:rsidR="002070A4" w:rsidRPr="002E2AFD" w14:paraId="335F6C9E" w14:textId="77777777" w:rsidTr="00485ABD">
        <w:trPr>
          <w:tblHeader/>
        </w:trPr>
        <w:tc>
          <w:tcPr>
            <w:tcW w:w="3227" w:type="dxa"/>
            <w:shd w:val="clear" w:color="auto" w:fill="D9D9D9" w:themeFill="background1" w:themeFillShade="D9"/>
          </w:tcPr>
          <w:p w14:paraId="335F6C9B" w14:textId="77777777" w:rsidR="002070A4" w:rsidRPr="002E2AFD" w:rsidRDefault="002070A4" w:rsidP="00485ABD">
            <w:pPr>
              <w:rPr>
                <w:lang w:val="en-US" w:eastAsia="en-US"/>
              </w:rPr>
            </w:pPr>
            <w:r w:rsidRPr="002E2AFD">
              <w:rPr>
                <w:lang w:val="en-US" w:eastAsia="en-US"/>
              </w:rPr>
              <w:t>Id</w:t>
            </w:r>
          </w:p>
        </w:tc>
        <w:tc>
          <w:tcPr>
            <w:tcW w:w="4961" w:type="dxa"/>
            <w:shd w:val="clear" w:color="auto" w:fill="D9D9D9" w:themeFill="background1" w:themeFillShade="D9"/>
          </w:tcPr>
          <w:p w14:paraId="335F6C9C" w14:textId="77777777" w:rsidR="002070A4" w:rsidRPr="002E2AFD" w:rsidRDefault="002070A4" w:rsidP="00485ABD">
            <w:pPr>
              <w:rPr>
                <w:lang w:val="en-US" w:eastAsia="en-US"/>
              </w:rPr>
            </w:pPr>
            <w:r w:rsidRPr="002E2AFD">
              <w:rPr>
                <w:lang w:val="en-US" w:eastAsia="en-US"/>
              </w:rPr>
              <w:t>Description</w:t>
            </w:r>
          </w:p>
        </w:tc>
        <w:tc>
          <w:tcPr>
            <w:tcW w:w="1949" w:type="dxa"/>
            <w:shd w:val="clear" w:color="auto" w:fill="D9D9D9" w:themeFill="background1" w:themeFillShade="D9"/>
          </w:tcPr>
          <w:p w14:paraId="335F6C9D" w14:textId="77777777" w:rsidR="002070A4" w:rsidRPr="002E2AFD" w:rsidRDefault="002070A4" w:rsidP="00485ABD">
            <w:pPr>
              <w:rPr>
                <w:lang w:val="en-US" w:eastAsia="en-US"/>
              </w:rPr>
            </w:pPr>
            <w:r w:rsidRPr="002E2AFD">
              <w:rPr>
                <w:lang w:val="en-US" w:eastAsia="en-US"/>
              </w:rPr>
              <w:t>Type</w:t>
            </w:r>
          </w:p>
        </w:tc>
      </w:tr>
      <w:tr w:rsidR="002070A4" w:rsidRPr="002E2AFD" w14:paraId="335F6CA2" w14:textId="77777777" w:rsidTr="00485ABD">
        <w:tc>
          <w:tcPr>
            <w:tcW w:w="3227" w:type="dxa"/>
          </w:tcPr>
          <w:p w14:paraId="335F6C9F" w14:textId="77777777" w:rsidR="002070A4" w:rsidRPr="002E2AFD" w:rsidRDefault="002070A4" w:rsidP="001E0E11">
            <w:pPr>
              <w:rPr>
                <w:lang w:val="en-US" w:eastAsia="en-US"/>
              </w:rPr>
            </w:pPr>
            <w:r w:rsidRPr="002E2AFD">
              <w:rPr>
                <w:lang w:val="en-US" w:eastAsia="en-US"/>
              </w:rPr>
              <w:t>EppConCreate01</w:t>
            </w:r>
            <w:r w:rsidR="001E0E11">
              <w:rPr>
                <w:lang w:val="en-US" w:eastAsia="en-US"/>
              </w:rPr>
              <w:t>Id</w:t>
            </w:r>
          </w:p>
        </w:tc>
        <w:tc>
          <w:tcPr>
            <w:tcW w:w="4961" w:type="dxa"/>
          </w:tcPr>
          <w:p w14:paraId="335F6CA0" w14:textId="77777777" w:rsidR="002070A4" w:rsidRPr="002E2AFD" w:rsidRDefault="00485ABD" w:rsidP="001E0E11">
            <w:pPr>
              <w:rPr>
                <w:lang w:val="en-US" w:eastAsia="en-US"/>
              </w:rPr>
            </w:pPr>
            <w:r w:rsidRPr="002E2AFD">
              <w:rPr>
                <w:lang w:val="en-US" w:eastAsia="en-US"/>
              </w:rPr>
              <w:t>Contact</w:t>
            </w:r>
            <w:r w:rsidR="001E0E11">
              <w:rPr>
                <w:lang w:val="en-US" w:eastAsia="en-US"/>
              </w:rPr>
              <w:t xml:space="preserve"> ID</w:t>
            </w:r>
            <w:r w:rsidR="002070A4" w:rsidRPr="002E2AFD">
              <w:rPr>
                <w:lang w:val="en-US" w:eastAsia="en-US"/>
              </w:rPr>
              <w:t xml:space="preserve"> to </w:t>
            </w:r>
            <w:r w:rsidR="004E006D">
              <w:rPr>
                <w:lang w:val="en-US" w:eastAsia="en-US"/>
              </w:rPr>
              <w:t>create</w:t>
            </w:r>
          </w:p>
        </w:tc>
        <w:tc>
          <w:tcPr>
            <w:tcW w:w="1949" w:type="dxa"/>
          </w:tcPr>
          <w:p w14:paraId="335F6CA1" w14:textId="77777777" w:rsidR="002070A4" w:rsidRPr="002E2AFD" w:rsidRDefault="002070A4" w:rsidP="00485ABD">
            <w:pPr>
              <w:rPr>
                <w:lang w:val="en-US" w:eastAsia="en-US"/>
              </w:rPr>
            </w:pPr>
            <w:r w:rsidRPr="002E2AFD">
              <w:rPr>
                <w:lang w:val="en-US" w:eastAsia="en-US"/>
              </w:rPr>
              <w:t>String</w:t>
            </w:r>
          </w:p>
        </w:tc>
      </w:tr>
      <w:tr w:rsidR="00485ABD" w:rsidRPr="002E2AFD" w14:paraId="335F6CA6" w14:textId="77777777" w:rsidTr="00485ABD">
        <w:tc>
          <w:tcPr>
            <w:tcW w:w="3227" w:type="dxa"/>
          </w:tcPr>
          <w:p w14:paraId="335F6CA3" w14:textId="77777777" w:rsidR="00485ABD" w:rsidRPr="002E2AFD" w:rsidRDefault="00485ABD" w:rsidP="00485ABD">
            <w:pPr>
              <w:rPr>
                <w:lang w:val="en-US" w:eastAsia="en-US"/>
              </w:rPr>
            </w:pPr>
            <w:r w:rsidRPr="002E2AFD">
              <w:rPr>
                <w:lang w:val="en-US" w:eastAsia="en-US"/>
              </w:rPr>
              <w:t>EppConCreate01PIntMand</w:t>
            </w:r>
          </w:p>
        </w:tc>
        <w:tc>
          <w:tcPr>
            <w:tcW w:w="4961" w:type="dxa"/>
          </w:tcPr>
          <w:p w14:paraId="335F6CA4" w14:textId="77777777" w:rsidR="00485ABD" w:rsidRPr="002E2AFD" w:rsidRDefault="00C218AD" w:rsidP="00485ABD">
            <w:pPr>
              <w:rPr>
                <w:lang w:val="en-US" w:eastAsia="en-US"/>
              </w:rPr>
            </w:pPr>
            <w:r>
              <w:rPr>
                <w:lang w:val="en-US" w:eastAsia="en-US"/>
              </w:rPr>
              <w:t>Yes if Po</w:t>
            </w:r>
            <w:r w:rsidR="002E14AC">
              <w:rPr>
                <w:lang w:val="en-US" w:eastAsia="en-US"/>
              </w:rPr>
              <w:t>s</w:t>
            </w:r>
            <w:r>
              <w:rPr>
                <w:lang w:val="en-US" w:eastAsia="en-US"/>
              </w:rPr>
              <w:t>talInfo type INT is m</w:t>
            </w:r>
            <w:r w:rsidR="00485ABD" w:rsidRPr="002E2AFD">
              <w:rPr>
                <w:lang w:val="en-US" w:eastAsia="en-US"/>
              </w:rPr>
              <w:t>andatory</w:t>
            </w:r>
          </w:p>
        </w:tc>
        <w:tc>
          <w:tcPr>
            <w:tcW w:w="1949" w:type="dxa"/>
          </w:tcPr>
          <w:p w14:paraId="335F6CA5" w14:textId="77777777" w:rsidR="00485ABD" w:rsidRPr="002E2AFD" w:rsidRDefault="00485ABD" w:rsidP="00485ABD">
            <w:pPr>
              <w:rPr>
                <w:lang w:val="en-US" w:eastAsia="en-US"/>
              </w:rPr>
            </w:pPr>
            <w:r w:rsidRPr="002E2AFD">
              <w:rPr>
                <w:lang w:val="en-US" w:eastAsia="en-US"/>
              </w:rPr>
              <w:t>Boolean</w:t>
            </w:r>
          </w:p>
        </w:tc>
      </w:tr>
      <w:tr w:rsidR="00485ABD" w:rsidRPr="002E2AFD" w14:paraId="335F6CAA" w14:textId="77777777" w:rsidTr="00485ABD">
        <w:tc>
          <w:tcPr>
            <w:tcW w:w="3227" w:type="dxa"/>
          </w:tcPr>
          <w:p w14:paraId="335F6CA7" w14:textId="77777777" w:rsidR="00485ABD" w:rsidRPr="002E2AFD" w:rsidRDefault="00485ABD" w:rsidP="00485ABD">
            <w:pPr>
              <w:rPr>
                <w:lang w:val="en-US" w:eastAsia="en-US"/>
              </w:rPr>
            </w:pPr>
            <w:r w:rsidRPr="002E2AFD">
              <w:rPr>
                <w:lang w:val="en-US" w:eastAsia="en-US"/>
              </w:rPr>
              <w:t>EppConCreate01PIntName</w:t>
            </w:r>
          </w:p>
        </w:tc>
        <w:tc>
          <w:tcPr>
            <w:tcW w:w="4961" w:type="dxa"/>
          </w:tcPr>
          <w:p w14:paraId="335F6CA8" w14:textId="77777777" w:rsidR="00485ABD" w:rsidRPr="002E2AFD" w:rsidRDefault="00485ABD" w:rsidP="00485ABD">
            <w:pPr>
              <w:rPr>
                <w:lang w:val="en-US" w:eastAsia="en-US"/>
              </w:rPr>
            </w:pPr>
            <w:r w:rsidRPr="002E2AFD">
              <w:rPr>
                <w:lang w:val="en-US" w:eastAsia="en-US"/>
              </w:rPr>
              <w:t>Contact PostalInfo Int Name</w:t>
            </w:r>
          </w:p>
        </w:tc>
        <w:tc>
          <w:tcPr>
            <w:tcW w:w="1949" w:type="dxa"/>
          </w:tcPr>
          <w:p w14:paraId="335F6CA9" w14:textId="77777777" w:rsidR="00485ABD" w:rsidRPr="002E2AFD" w:rsidRDefault="00485ABD" w:rsidP="00485ABD">
            <w:pPr>
              <w:rPr>
                <w:lang w:val="en-US" w:eastAsia="en-US"/>
              </w:rPr>
            </w:pPr>
            <w:r w:rsidRPr="002E2AFD">
              <w:rPr>
                <w:lang w:val="en-US" w:eastAsia="en-US"/>
              </w:rPr>
              <w:t>String</w:t>
            </w:r>
          </w:p>
        </w:tc>
      </w:tr>
      <w:tr w:rsidR="00485ABD" w:rsidRPr="002E2AFD" w14:paraId="335F6CAE" w14:textId="77777777" w:rsidTr="00485ABD">
        <w:tc>
          <w:tcPr>
            <w:tcW w:w="3227" w:type="dxa"/>
          </w:tcPr>
          <w:p w14:paraId="335F6CAB" w14:textId="77777777" w:rsidR="00485ABD" w:rsidRPr="002E2AFD" w:rsidRDefault="00485ABD" w:rsidP="00485ABD">
            <w:pPr>
              <w:rPr>
                <w:lang w:val="en-US" w:eastAsia="en-US"/>
              </w:rPr>
            </w:pPr>
            <w:r w:rsidRPr="002E2AFD">
              <w:rPr>
                <w:lang w:val="en-US" w:eastAsia="en-US"/>
              </w:rPr>
              <w:t>EppConCreate01PIntOrg</w:t>
            </w:r>
          </w:p>
        </w:tc>
        <w:tc>
          <w:tcPr>
            <w:tcW w:w="4961" w:type="dxa"/>
          </w:tcPr>
          <w:p w14:paraId="335F6CAC" w14:textId="77777777" w:rsidR="00485ABD" w:rsidRPr="002E2AFD" w:rsidRDefault="00485ABD" w:rsidP="00485ABD">
            <w:pPr>
              <w:rPr>
                <w:lang w:val="en-US" w:eastAsia="en-US"/>
              </w:rPr>
            </w:pPr>
            <w:r w:rsidRPr="002E2AFD">
              <w:rPr>
                <w:lang w:val="en-US" w:eastAsia="en-US"/>
              </w:rPr>
              <w:t>Contact PostalInfo Int Org</w:t>
            </w:r>
          </w:p>
        </w:tc>
        <w:tc>
          <w:tcPr>
            <w:tcW w:w="1949" w:type="dxa"/>
          </w:tcPr>
          <w:p w14:paraId="335F6CAD" w14:textId="77777777" w:rsidR="00485ABD" w:rsidRPr="002E2AFD" w:rsidRDefault="00485ABD" w:rsidP="00485ABD">
            <w:pPr>
              <w:rPr>
                <w:lang w:val="en-US" w:eastAsia="en-US"/>
              </w:rPr>
            </w:pPr>
            <w:r w:rsidRPr="002E2AFD">
              <w:rPr>
                <w:lang w:val="en-US" w:eastAsia="en-US"/>
              </w:rPr>
              <w:t>String</w:t>
            </w:r>
          </w:p>
        </w:tc>
      </w:tr>
      <w:tr w:rsidR="00485ABD" w:rsidRPr="002E2AFD" w14:paraId="335F6CB2" w14:textId="77777777" w:rsidTr="00485ABD">
        <w:tc>
          <w:tcPr>
            <w:tcW w:w="3227" w:type="dxa"/>
          </w:tcPr>
          <w:p w14:paraId="335F6CAF" w14:textId="77777777" w:rsidR="00485ABD" w:rsidRPr="002E2AFD" w:rsidRDefault="00485ABD" w:rsidP="00485ABD">
            <w:pPr>
              <w:rPr>
                <w:lang w:val="en-US" w:eastAsia="en-US"/>
              </w:rPr>
            </w:pPr>
            <w:r w:rsidRPr="002E2AFD">
              <w:rPr>
                <w:lang w:val="en-US" w:eastAsia="en-US"/>
              </w:rPr>
              <w:t>EppConCreate01PIntStreet1</w:t>
            </w:r>
          </w:p>
        </w:tc>
        <w:tc>
          <w:tcPr>
            <w:tcW w:w="4961" w:type="dxa"/>
          </w:tcPr>
          <w:p w14:paraId="335F6CB0" w14:textId="77777777" w:rsidR="00485ABD" w:rsidRPr="002E2AFD" w:rsidRDefault="00485ABD" w:rsidP="00485ABD">
            <w:pPr>
              <w:rPr>
                <w:lang w:val="en-US" w:eastAsia="en-US"/>
              </w:rPr>
            </w:pPr>
            <w:r w:rsidRPr="002E2AFD">
              <w:rPr>
                <w:lang w:val="en-US" w:eastAsia="en-US"/>
              </w:rPr>
              <w:t>Contact PostalInfo Int Street1</w:t>
            </w:r>
          </w:p>
        </w:tc>
        <w:tc>
          <w:tcPr>
            <w:tcW w:w="1949" w:type="dxa"/>
          </w:tcPr>
          <w:p w14:paraId="335F6CB1" w14:textId="77777777" w:rsidR="00485ABD" w:rsidRPr="002E2AFD" w:rsidRDefault="00485ABD" w:rsidP="00485ABD">
            <w:pPr>
              <w:rPr>
                <w:lang w:val="en-US" w:eastAsia="en-US"/>
              </w:rPr>
            </w:pPr>
            <w:r w:rsidRPr="002E2AFD">
              <w:rPr>
                <w:lang w:val="en-US" w:eastAsia="en-US"/>
              </w:rPr>
              <w:t>String</w:t>
            </w:r>
          </w:p>
        </w:tc>
      </w:tr>
      <w:tr w:rsidR="00485ABD" w:rsidRPr="002E2AFD" w14:paraId="335F6CB6" w14:textId="77777777" w:rsidTr="00485ABD">
        <w:tc>
          <w:tcPr>
            <w:tcW w:w="3227" w:type="dxa"/>
          </w:tcPr>
          <w:p w14:paraId="335F6CB3" w14:textId="77777777" w:rsidR="00485ABD" w:rsidRPr="002E2AFD" w:rsidRDefault="00485ABD" w:rsidP="00485ABD">
            <w:pPr>
              <w:rPr>
                <w:lang w:val="en-US" w:eastAsia="en-US"/>
              </w:rPr>
            </w:pPr>
            <w:r w:rsidRPr="002E2AFD">
              <w:rPr>
                <w:lang w:val="en-US" w:eastAsia="en-US"/>
              </w:rPr>
              <w:t>EppConCreate01PIntStreet2</w:t>
            </w:r>
          </w:p>
        </w:tc>
        <w:tc>
          <w:tcPr>
            <w:tcW w:w="4961" w:type="dxa"/>
          </w:tcPr>
          <w:p w14:paraId="335F6CB4" w14:textId="77777777" w:rsidR="00485ABD" w:rsidRPr="002E2AFD" w:rsidRDefault="00485ABD" w:rsidP="00906A5B">
            <w:pPr>
              <w:rPr>
                <w:lang w:val="en-US" w:eastAsia="en-US"/>
              </w:rPr>
            </w:pPr>
            <w:r w:rsidRPr="002E2AFD">
              <w:rPr>
                <w:lang w:val="en-US" w:eastAsia="en-US"/>
              </w:rPr>
              <w:t xml:space="preserve">Contact PostalInfo Int Street2, if </w:t>
            </w:r>
            <w:r w:rsidR="00906A5B" w:rsidRPr="002E2AFD">
              <w:rPr>
                <w:lang w:val="en-US" w:eastAsia="en-US"/>
              </w:rPr>
              <w:t>mandatory</w:t>
            </w:r>
          </w:p>
        </w:tc>
        <w:tc>
          <w:tcPr>
            <w:tcW w:w="1949" w:type="dxa"/>
          </w:tcPr>
          <w:p w14:paraId="335F6CB5" w14:textId="77777777" w:rsidR="00485ABD" w:rsidRPr="002E2AFD" w:rsidRDefault="00485ABD" w:rsidP="00485ABD">
            <w:pPr>
              <w:rPr>
                <w:lang w:val="en-US" w:eastAsia="en-US"/>
              </w:rPr>
            </w:pPr>
            <w:r w:rsidRPr="002E2AFD">
              <w:rPr>
                <w:lang w:val="en-US" w:eastAsia="en-US"/>
              </w:rPr>
              <w:t>String</w:t>
            </w:r>
          </w:p>
        </w:tc>
      </w:tr>
      <w:tr w:rsidR="00485ABD" w:rsidRPr="002E2AFD" w14:paraId="335F6CBA" w14:textId="77777777" w:rsidTr="00485ABD">
        <w:tc>
          <w:tcPr>
            <w:tcW w:w="3227" w:type="dxa"/>
          </w:tcPr>
          <w:p w14:paraId="335F6CB7" w14:textId="77777777" w:rsidR="00485ABD" w:rsidRPr="002E2AFD" w:rsidRDefault="00485ABD" w:rsidP="00485ABD">
            <w:pPr>
              <w:rPr>
                <w:lang w:val="en-US" w:eastAsia="en-US"/>
              </w:rPr>
            </w:pPr>
            <w:r w:rsidRPr="002E2AFD">
              <w:rPr>
                <w:lang w:val="en-US" w:eastAsia="en-US"/>
              </w:rPr>
              <w:t>EppConCreate01PIntStreet3</w:t>
            </w:r>
          </w:p>
        </w:tc>
        <w:tc>
          <w:tcPr>
            <w:tcW w:w="4961" w:type="dxa"/>
          </w:tcPr>
          <w:p w14:paraId="335F6CB8" w14:textId="77777777" w:rsidR="00485ABD" w:rsidRPr="002E2AFD" w:rsidRDefault="00485ABD" w:rsidP="00906A5B">
            <w:pPr>
              <w:rPr>
                <w:lang w:val="en-US" w:eastAsia="en-US"/>
              </w:rPr>
            </w:pPr>
            <w:r w:rsidRPr="002E2AFD">
              <w:rPr>
                <w:lang w:val="en-US" w:eastAsia="en-US"/>
              </w:rPr>
              <w:t xml:space="preserve">Contact PostalInfo Int Street3, if </w:t>
            </w:r>
            <w:r w:rsidR="00906A5B" w:rsidRPr="002E2AFD">
              <w:rPr>
                <w:lang w:val="en-US" w:eastAsia="en-US"/>
              </w:rPr>
              <w:t>mandatory</w:t>
            </w:r>
          </w:p>
        </w:tc>
        <w:tc>
          <w:tcPr>
            <w:tcW w:w="1949" w:type="dxa"/>
          </w:tcPr>
          <w:p w14:paraId="335F6CB9" w14:textId="77777777" w:rsidR="00485ABD" w:rsidRPr="002E2AFD" w:rsidRDefault="00485ABD" w:rsidP="00485ABD">
            <w:pPr>
              <w:rPr>
                <w:lang w:val="en-US" w:eastAsia="en-US"/>
              </w:rPr>
            </w:pPr>
            <w:r w:rsidRPr="002E2AFD">
              <w:rPr>
                <w:lang w:val="en-US" w:eastAsia="en-US"/>
              </w:rPr>
              <w:t>String</w:t>
            </w:r>
          </w:p>
        </w:tc>
      </w:tr>
      <w:tr w:rsidR="00485ABD" w:rsidRPr="002E2AFD" w14:paraId="335F6CBE" w14:textId="77777777" w:rsidTr="00485ABD">
        <w:tc>
          <w:tcPr>
            <w:tcW w:w="3227" w:type="dxa"/>
          </w:tcPr>
          <w:p w14:paraId="335F6CBB" w14:textId="77777777" w:rsidR="00485ABD" w:rsidRPr="002E2AFD" w:rsidRDefault="00485ABD" w:rsidP="00485ABD">
            <w:pPr>
              <w:rPr>
                <w:lang w:val="en-US" w:eastAsia="en-US"/>
              </w:rPr>
            </w:pPr>
            <w:r w:rsidRPr="002E2AFD">
              <w:rPr>
                <w:lang w:val="en-US" w:eastAsia="en-US"/>
              </w:rPr>
              <w:t>EppConCreate01PIntCity</w:t>
            </w:r>
          </w:p>
        </w:tc>
        <w:tc>
          <w:tcPr>
            <w:tcW w:w="4961" w:type="dxa"/>
          </w:tcPr>
          <w:p w14:paraId="335F6CBC" w14:textId="77777777" w:rsidR="00485ABD" w:rsidRPr="002E2AFD" w:rsidRDefault="00485ABD" w:rsidP="00485ABD">
            <w:pPr>
              <w:rPr>
                <w:lang w:val="en-US" w:eastAsia="en-US"/>
              </w:rPr>
            </w:pPr>
            <w:r w:rsidRPr="002E2AFD">
              <w:rPr>
                <w:lang w:val="en-US" w:eastAsia="en-US"/>
              </w:rPr>
              <w:t>Contact PostalInfo Int City</w:t>
            </w:r>
          </w:p>
        </w:tc>
        <w:tc>
          <w:tcPr>
            <w:tcW w:w="1949" w:type="dxa"/>
          </w:tcPr>
          <w:p w14:paraId="335F6CBD" w14:textId="77777777" w:rsidR="00485ABD" w:rsidRPr="002E2AFD" w:rsidRDefault="00485ABD" w:rsidP="00485ABD">
            <w:pPr>
              <w:rPr>
                <w:lang w:val="en-US" w:eastAsia="en-US"/>
              </w:rPr>
            </w:pPr>
            <w:r w:rsidRPr="002E2AFD">
              <w:rPr>
                <w:lang w:val="en-US" w:eastAsia="en-US"/>
              </w:rPr>
              <w:t>String</w:t>
            </w:r>
          </w:p>
        </w:tc>
      </w:tr>
      <w:tr w:rsidR="00485ABD" w:rsidRPr="002E2AFD" w14:paraId="335F6CC2" w14:textId="77777777" w:rsidTr="00485ABD">
        <w:tc>
          <w:tcPr>
            <w:tcW w:w="3227" w:type="dxa"/>
          </w:tcPr>
          <w:p w14:paraId="335F6CBF" w14:textId="77777777" w:rsidR="00485ABD" w:rsidRPr="002E2AFD" w:rsidRDefault="00485ABD" w:rsidP="00485ABD">
            <w:pPr>
              <w:rPr>
                <w:lang w:val="en-US" w:eastAsia="en-US"/>
              </w:rPr>
            </w:pPr>
            <w:r w:rsidRPr="002E2AFD">
              <w:rPr>
                <w:lang w:val="en-US" w:eastAsia="en-US"/>
              </w:rPr>
              <w:t>EppConCreate01PIntSp</w:t>
            </w:r>
          </w:p>
        </w:tc>
        <w:tc>
          <w:tcPr>
            <w:tcW w:w="4961" w:type="dxa"/>
          </w:tcPr>
          <w:p w14:paraId="335F6CC0" w14:textId="77777777" w:rsidR="00485ABD" w:rsidRPr="002E2AFD" w:rsidRDefault="00485ABD" w:rsidP="00906A5B">
            <w:pPr>
              <w:rPr>
                <w:lang w:val="en-US" w:eastAsia="en-US"/>
              </w:rPr>
            </w:pPr>
            <w:r w:rsidRPr="002E2AFD">
              <w:rPr>
                <w:lang w:val="en-US" w:eastAsia="en-US"/>
              </w:rPr>
              <w:t xml:space="preserve">Contact PostalInfo Int State or Province, if </w:t>
            </w:r>
            <w:r w:rsidR="00906A5B" w:rsidRPr="002E2AFD">
              <w:rPr>
                <w:lang w:val="en-US" w:eastAsia="en-US"/>
              </w:rPr>
              <w:t>mandatory</w:t>
            </w:r>
          </w:p>
        </w:tc>
        <w:tc>
          <w:tcPr>
            <w:tcW w:w="1949" w:type="dxa"/>
          </w:tcPr>
          <w:p w14:paraId="335F6CC1" w14:textId="77777777" w:rsidR="00485ABD" w:rsidRPr="002E2AFD" w:rsidRDefault="00485ABD" w:rsidP="00485ABD">
            <w:pPr>
              <w:rPr>
                <w:lang w:val="en-US" w:eastAsia="en-US"/>
              </w:rPr>
            </w:pPr>
            <w:r w:rsidRPr="002E2AFD">
              <w:rPr>
                <w:lang w:val="en-US" w:eastAsia="en-US"/>
              </w:rPr>
              <w:t>String</w:t>
            </w:r>
          </w:p>
        </w:tc>
      </w:tr>
      <w:tr w:rsidR="00485ABD" w:rsidRPr="002E2AFD" w14:paraId="335F6CC6" w14:textId="77777777" w:rsidTr="00485ABD">
        <w:tc>
          <w:tcPr>
            <w:tcW w:w="3227" w:type="dxa"/>
          </w:tcPr>
          <w:p w14:paraId="335F6CC3" w14:textId="77777777" w:rsidR="00485ABD" w:rsidRPr="002E2AFD" w:rsidRDefault="00485ABD" w:rsidP="00485ABD">
            <w:pPr>
              <w:rPr>
                <w:lang w:val="en-US" w:eastAsia="en-US"/>
              </w:rPr>
            </w:pPr>
            <w:r w:rsidRPr="002E2AFD">
              <w:rPr>
                <w:lang w:val="en-US" w:eastAsia="en-US"/>
              </w:rPr>
              <w:t>EppConCreate01PIntPc</w:t>
            </w:r>
          </w:p>
        </w:tc>
        <w:tc>
          <w:tcPr>
            <w:tcW w:w="4961" w:type="dxa"/>
          </w:tcPr>
          <w:p w14:paraId="335F6CC4" w14:textId="77777777" w:rsidR="00485ABD" w:rsidRPr="002E2AFD" w:rsidRDefault="00485ABD" w:rsidP="00906A5B">
            <w:pPr>
              <w:rPr>
                <w:lang w:val="en-US" w:eastAsia="en-US"/>
              </w:rPr>
            </w:pPr>
            <w:r w:rsidRPr="002E2AFD">
              <w:rPr>
                <w:lang w:val="en-US" w:eastAsia="en-US"/>
              </w:rPr>
              <w:t xml:space="preserve">Contact PostalInfo Int Postcode, if </w:t>
            </w:r>
            <w:r w:rsidR="00906A5B" w:rsidRPr="002E2AFD">
              <w:rPr>
                <w:lang w:val="en-US" w:eastAsia="en-US"/>
              </w:rPr>
              <w:t>mandatory</w:t>
            </w:r>
          </w:p>
        </w:tc>
        <w:tc>
          <w:tcPr>
            <w:tcW w:w="1949" w:type="dxa"/>
          </w:tcPr>
          <w:p w14:paraId="335F6CC5" w14:textId="77777777" w:rsidR="00485ABD" w:rsidRPr="002E2AFD" w:rsidRDefault="00485ABD" w:rsidP="00485ABD">
            <w:pPr>
              <w:rPr>
                <w:lang w:val="en-US" w:eastAsia="en-US"/>
              </w:rPr>
            </w:pPr>
            <w:r w:rsidRPr="002E2AFD">
              <w:rPr>
                <w:lang w:val="en-US" w:eastAsia="en-US"/>
              </w:rPr>
              <w:t>String</w:t>
            </w:r>
          </w:p>
        </w:tc>
      </w:tr>
      <w:tr w:rsidR="00485ABD" w:rsidRPr="002E2AFD" w14:paraId="335F6CCA" w14:textId="77777777" w:rsidTr="00485ABD">
        <w:tc>
          <w:tcPr>
            <w:tcW w:w="3227" w:type="dxa"/>
          </w:tcPr>
          <w:p w14:paraId="335F6CC7" w14:textId="77777777" w:rsidR="00485ABD" w:rsidRPr="002E2AFD" w:rsidRDefault="00485ABD" w:rsidP="00485ABD">
            <w:pPr>
              <w:rPr>
                <w:lang w:val="en-US" w:eastAsia="en-US"/>
              </w:rPr>
            </w:pPr>
            <w:r w:rsidRPr="002E2AFD">
              <w:rPr>
                <w:lang w:val="en-US" w:eastAsia="en-US"/>
              </w:rPr>
              <w:t>EppConCreate01PIntCc</w:t>
            </w:r>
          </w:p>
        </w:tc>
        <w:tc>
          <w:tcPr>
            <w:tcW w:w="4961" w:type="dxa"/>
          </w:tcPr>
          <w:p w14:paraId="335F6CC8" w14:textId="77777777" w:rsidR="00485ABD" w:rsidRPr="002E2AFD" w:rsidRDefault="00485ABD" w:rsidP="00485ABD">
            <w:pPr>
              <w:rPr>
                <w:lang w:val="en-US" w:eastAsia="en-US"/>
              </w:rPr>
            </w:pPr>
            <w:r w:rsidRPr="002E2AFD">
              <w:rPr>
                <w:lang w:val="en-US" w:eastAsia="en-US"/>
              </w:rPr>
              <w:t>Contact PostalInfo Int Country Code</w:t>
            </w:r>
          </w:p>
        </w:tc>
        <w:tc>
          <w:tcPr>
            <w:tcW w:w="1949" w:type="dxa"/>
          </w:tcPr>
          <w:p w14:paraId="335F6CC9" w14:textId="77777777" w:rsidR="00485ABD" w:rsidRPr="002E2AFD" w:rsidRDefault="00485ABD" w:rsidP="00485ABD">
            <w:pPr>
              <w:rPr>
                <w:lang w:val="en-US" w:eastAsia="en-US"/>
              </w:rPr>
            </w:pPr>
            <w:r w:rsidRPr="002E2AFD">
              <w:rPr>
                <w:lang w:val="en-US" w:eastAsia="en-US"/>
              </w:rPr>
              <w:t>String</w:t>
            </w:r>
          </w:p>
        </w:tc>
      </w:tr>
      <w:tr w:rsidR="00485ABD" w:rsidRPr="002E2AFD" w14:paraId="335F6CCE" w14:textId="77777777" w:rsidTr="00485ABD">
        <w:tc>
          <w:tcPr>
            <w:tcW w:w="3227" w:type="dxa"/>
          </w:tcPr>
          <w:p w14:paraId="335F6CCB" w14:textId="77777777" w:rsidR="00485ABD" w:rsidRPr="002E2AFD" w:rsidRDefault="00485ABD" w:rsidP="00485ABD">
            <w:pPr>
              <w:rPr>
                <w:lang w:val="en-US" w:eastAsia="en-US"/>
              </w:rPr>
            </w:pPr>
            <w:r w:rsidRPr="002E2AFD">
              <w:rPr>
                <w:lang w:val="en-US" w:eastAsia="en-US"/>
              </w:rPr>
              <w:t>EppConCreate01PLocMand</w:t>
            </w:r>
          </w:p>
        </w:tc>
        <w:tc>
          <w:tcPr>
            <w:tcW w:w="4961" w:type="dxa"/>
          </w:tcPr>
          <w:p w14:paraId="335F6CCC" w14:textId="77777777" w:rsidR="00485ABD" w:rsidRPr="002E2AFD" w:rsidRDefault="00C218AD" w:rsidP="00485ABD">
            <w:pPr>
              <w:rPr>
                <w:lang w:val="en-US" w:eastAsia="en-US"/>
              </w:rPr>
            </w:pPr>
            <w:r>
              <w:rPr>
                <w:lang w:val="en-US" w:eastAsia="en-US"/>
              </w:rPr>
              <w:t>Yes if Po</w:t>
            </w:r>
            <w:r w:rsidR="002E14AC">
              <w:rPr>
                <w:lang w:val="en-US" w:eastAsia="en-US"/>
              </w:rPr>
              <w:t>s</w:t>
            </w:r>
            <w:r>
              <w:rPr>
                <w:lang w:val="en-US" w:eastAsia="en-US"/>
              </w:rPr>
              <w:t>talInfo type LOC is m</w:t>
            </w:r>
            <w:r w:rsidR="00485ABD" w:rsidRPr="002E2AFD">
              <w:rPr>
                <w:lang w:val="en-US" w:eastAsia="en-US"/>
              </w:rPr>
              <w:t>andatory</w:t>
            </w:r>
          </w:p>
        </w:tc>
        <w:tc>
          <w:tcPr>
            <w:tcW w:w="1949" w:type="dxa"/>
          </w:tcPr>
          <w:p w14:paraId="335F6CCD" w14:textId="77777777" w:rsidR="00485ABD" w:rsidRPr="002E2AFD" w:rsidRDefault="00485ABD" w:rsidP="00485ABD">
            <w:pPr>
              <w:rPr>
                <w:lang w:val="en-US" w:eastAsia="en-US"/>
              </w:rPr>
            </w:pPr>
            <w:r w:rsidRPr="002E2AFD">
              <w:rPr>
                <w:lang w:val="en-US" w:eastAsia="en-US"/>
              </w:rPr>
              <w:t>Boolean</w:t>
            </w:r>
          </w:p>
        </w:tc>
      </w:tr>
      <w:tr w:rsidR="00485ABD" w:rsidRPr="002E2AFD" w14:paraId="335F6CD2" w14:textId="77777777" w:rsidTr="00485ABD">
        <w:tc>
          <w:tcPr>
            <w:tcW w:w="3227" w:type="dxa"/>
          </w:tcPr>
          <w:p w14:paraId="335F6CCF" w14:textId="77777777" w:rsidR="00485ABD" w:rsidRPr="002E2AFD" w:rsidRDefault="00485ABD" w:rsidP="00485ABD">
            <w:pPr>
              <w:rPr>
                <w:lang w:val="en-US" w:eastAsia="en-US"/>
              </w:rPr>
            </w:pPr>
            <w:r w:rsidRPr="002E2AFD">
              <w:rPr>
                <w:lang w:val="en-US" w:eastAsia="en-US"/>
              </w:rPr>
              <w:t>EppConCreate01PLocName</w:t>
            </w:r>
          </w:p>
        </w:tc>
        <w:tc>
          <w:tcPr>
            <w:tcW w:w="4961" w:type="dxa"/>
          </w:tcPr>
          <w:p w14:paraId="335F6CD0" w14:textId="77777777" w:rsidR="00485ABD" w:rsidRPr="002E2AFD" w:rsidRDefault="00485ABD" w:rsidP="00485ABD">
            <w:pPr>
              <w:rPr>
                <w:lang w:val="en-US" w:eastAsia="en-US"/>
              </w:rPr>
            </w:pPr>
            <w:r w:rsidRPr="002E2AFD">
              <w:rPr>
                <w:lang w:val="en-US" w:eastAsia="en-US"/>
              </w:rPr>
              <w:t>Contact PostalInfo Loc Name</w:t>
            </w:r>
          </w:p>
        </w:tc>
        <w:tc>
          <w:tcPr>
            <w:tcW w:w="1949" w:type="dxa"/>
          </w:tcPr>
          <w:p w14:paraId="335F6CD1" w14:textId="77777777" w:rsidR="00485ABD" w:rsidRPr="002E2AFD" w:rsidRDefault="00485ABD" w:rsidP="00485ABD">
            <w:pPr>
              <w:rPr>
                <w:lang w:val="en-US" w:eastAsia="en-US"/>
              </w:rPr>
            </w:pPr>
            <w:r w:rsidRPr="002E2AFD">
              <w:rPr>
                <w:lang w:val="en-US" w:eastAsia="en-US"/>
              </w:rPr>
              <w:t>String</w:t>
            </w:r>
          </w:p>
        </w:tc>
      </w:tr>
      <w:tr w:rsidR="00485ABD" w:rsidRPr="002E2AFD" w14:paraId="335F6CD6" w14:textId="77777777" w:rsidTr="00485ABD">
        <w:tc>
          <w:tcPr>
            <w:tcW w:w="3227" w:type="dxa"/>
          </w:tcPr>
          <w:p w14:paraId="335F6CD3" w14:textId="77777777" w:rsidR="00485ABD" w:rsidRPr="002E2AFD" w:rsidRDefault="00485ABD" w:rsidP="00485ABD">
            <w:pPr>
              <w:rPr>
                <w:lang w:val="en-US" w:eastAsia="en-US"/>
              </w:rPr>
            </w:pPr>
            <w:r w:rsidRPr="002E2AFD">
              <w:rPr>
                <w:lang w:val="en-US" w:eastAsia="en-US"/>
              </w:rPr>
              <w:t>EppConCreate01PLocOrg</w:t>
            </w:r>
          </w:p>
        </w:tc>
        <w:tc>
          <w:tcPr>
            <w:tcW w:w="4961" w:type="dxa"/>
          </w:tcPr>
          <w:p w14:paraId="335F6CD4" w14:textId="77777777" w:rsidR="00485ABD" w:rsidRPr="002E2AFD" w:rsidRDefault="00485ABD" w:rsidP="00485ABD">
            <w:pPr>
              <w:rPr>
                <w:lang w:val="en-US" w:eastAsia="en-US"/>
              </w:rPr>
            </w:pPr>
            <w:r w:rsidRPr="002E2AFD">
              <w:rPr>
                <w:lang w:val="en-US" w:eastAsia="en-US"/>
              </w:rPr>
              <w:t>Contact PostalInfo Loc Org</w:t>
            </w:r>
          </w:p>
        </w:tc>
        <w:tc>
          <w:tcPr>
            <w:tcW w:w="1949" w:type="dxa"/>
          </w:tcPr>
          <w:p w14:paraId="335F6CD5" w14:textId="77777777" w:rsidR="00485ABD" w:rsidRPr="002E2AFD" w:rsidRDefault="00485ABD" w:rsidP="00485ABD">
            <w:pPr>
              <w:rPr>
                <w:lang w:val="en-US" w:eastAsia="en-US"/>
              </w:rPr>
            </w:pPr>
            <w:r w:rsidRPr="002E2AFD">
              <w:rPr>
                <w:lang w:val="en-US" w:eastAsia="en-US"/>
              </w:rPr>
              <w:t>String</w:t>
            </w:r>
          </w:p>
        </w:tc>
      </w:tr>
      <w:tr w:rsidR="00485ABD" w:rsidRPr="002E2AFD" w14:paraId="335F6CDA" w14:textId="77777777" w:rsidTr="00485ABD">
        <w:tc>
          <w:tcPr>
            <w:tcW w:w="3227" w:type="dxa"/>
          </w:tcPr>
          <w:p w14:paraId="335F6CD7" w14:textId="77777777" w:rsidR="00485ABD" w:rsidRPr="002E2AFD" w:rsidRDefault="00485ABD" w:rsidP="00485ABD">
            <w:pPr>
              <w:rPr>
                <w:lang w:val="en-US" w:eastAsia="en-US"/>
              </w:rPr>
            </w:pPr>
            <w:r w:rsidRPr="002E2AFD">
              <w:rPr>
                <w:lang w:val="en-US" w:eastAsia="en-US"/>
              </w:rPr>
              <w:t>EppConCreate01PLocStreet1</w:t>
            </w:r>
          </w:p>
        </w:tc>
        <w:tc>
          <w:tcPr>
            <w:tcW w:w="4961" w:type="dxa"/>
          </w:tcPr>
          <w:p w14:paraId="335F6CD8" w14:textId="77777777" w:rsidR="00485ABD" w:rsidRPr="002E2AFD" w:rsidRDefault="00485ABD" w:rsidP="00485ABD">
            <w:pPr>
              <w:rPr>
                <w:lang w:val="en-US" w:eastAsia="en-US"/>
              </w:rPr>
            </w:pPr>
            <w:r w:rsidRPr="002E2AFD">
              <w:rPr>
                <w:lang w:val="en-US" w:eastAsia="en-US"/>
              </w:rPr>
              <w:t>Contact PostalInfo Loc Street1</w:t>
            </w:r>
          </w:p>
        </w:tc>
        <w:tc>
          <w:tcPr>
            <w:tcW w:w="1949" w:type="dxa"/>
          </w:tcPr>
          <w:p w14:paraId="335F6CD9" w14:textId="77777777" w:rsidR="00485ABD" w:rsidRPr="002E2AFD" w:rsidRDefault="00485ABD" w:rsidP="00485ABD">
            <w:pPr>
              <w:rPr>
                <w:lang w:val="en-US" w:eastAsia="en-US"/>
              </w:rPr>
            </w:pPr>
            <w:r w:rsidRPr="002E2AFD">
              <w:rPr>
                <w:lang w:val="en-US" w:eastAsia="en-US"/>
              </w:rPr>
              <w:t>String</w:t>
            </w:r>
          </w:p>
        </w:tc>
      </w:tr>
      <w:tr w:rsidR="00485ABD" w:rsidRPr="002E2AFD" w14:paraId="335F6CDE" w14:textId="77777777" w:rsidTr="00485ABD">
        <w:tc>
          <w:tcPr>
            <w:tcW w:w="3227" w:type="dxa"/>
          </w:tcPr>
          <w:p w14:paraId="335F6CDB" w14:textId="77777777" w:rsidR="00485ABD" w:rsidRPr="002E2AFD" w:rsidRDefault="00485ABD" w:rsidP="00485ABD">
            <w:pPr>
              <w:rPr>
                <w:lang w:val="en-US" w:eastAsia="en-US"/>
              </w:rPr>
            </w:pPr>
            <w:r w:rsidRPr="002E2AFD">
              <w:rPr>
                <w:lang w:val="en-US" w:eastAsia="en-US"/>
              </w:rPr>
              <w:t>EppConCreate01PLocStreet2</w:t>
            </w:r>
          </w:p>
        </w:tc>
        <w:tc>
          <w:tcPr>
            <w:tcW w:w="4961" w:type="dxa"/>
          </w:tcPr>
          <w:p w14:paraId="335F6CDC" w14:textId="77777777" w:rsidR="00485ABD" w:rsidRPr="002E2AFD" w:rsidRDefault="00485ABD" w:rsidP="00906A5B">
            <w:pPr>
              <w:rPr>
                <w:lang w:val="en-US" w:eastAsia="en-US"/>
              </w:rPr>
            </w:pPr>
            <w:r w:rsidRPr="002E2AFD">
              <w:rPr>
                <w:lang w:val="en-US" w:eastAsia="en-US"/>
              </w:rPr>
              <w:t xml:space="preserve">Contact PostalInfo Loc Street2, if </w:t>
            </w:r>
            <w:r w:rsidR="00906A5B" w:rsidRPr="002E2AFD">
              <w:rPr>
                <w:lang w:val="en-US" w:eastAsia="en-US"/>
              </w:rPr>
              <w:t>mandatory</w:t>
            </w:r>
          </w:p>
        </w:tc>
        <w:tc>
          <w:tcPr>
            <w:tcW w:w="1949" w:type="dxa"/>
          </w:tcPr>
          <w:p w14:paraId="335F6CDD" w14:textId="77777777" w:rsidR="00485ABD" w:rsidRPr="002E2AFD" w:rsidRDefault="00485ABD" w:rsidP="00485ABD">
            <w:pPr>
              <w:rPr>
                <w:lang w:val="en-US" w:eastAsia="en-US"/>
              </w:rPr>
            </w:pPr>
            <w:r w:rsidRPr="002E2AFD">
              <w:rPr>
                <w:lang w:val="en-US" w:eastAsia="en-US"/>
              </w:rPr>
              <w:t>String</w:t>
            </w:r>
          </w:p>
        </w:tc>
      </w:tr>
      <w:tr w:rsidR="00485ABD" w:rsidRPr="002E2AFD" w14:paraId="335F6CE2" w14:textId="77777777" w:rsidTr="00485ABD">
        <w:tc>
          <w:tcPr>
            <w:tcW w:w="3227" w:type="dxa"/>
          </w:tcPr>
          <w:p w14:paraId="335F6CDF" w14:textId="77777777" w:rsidR="00485ABD" w:rsidRPr="002E2AFD" w:rsidRDefault="00485ABD" w:rsidP="00485ABD">
            <w:pPr>
              <w:rPr>
                <w:lang w:val="en-US" w:eastAsia="en-US"/>
              </w:rPr>
            </w:pPr>
            <w:r w:rsidRPr="002E2AFD">
              <w:rPr>
                <w:lang w:val="en-US" w:eastAsia="en-US"/>
              </w:rPr>
              <w:t>EppConCreate01PLocStreet3</w:t>
            </w:r>
          </w:p>
        </w:tc>
        <w:tc>
          <w:tcPr>
            <w:tcW w:w="4961" w:type="dxa"/>
          </w:tcPr>
          <w:p w14:paraId="335F6CE0" w14:textId="77777777" w:rsidR="00485ABD" w:rsidRPr="002E2AFD" w:rsidRDefault="00485ABD" w:rsidP="00906A5B">
            <w:pPr>
              <w:rPr>
                <w:lang w:val="en-US" w:eastAsia="en-US"/>
              </w:rPr>
            </w:pPr>
            <w:r w:rsidRPr="002E2AFD">
              <w:rPr>
                <w:lang w:val="en-US" w:eastAsia="en-US"/>
              </w:rPr>
              <w:t xml:space="preserve">Contact PostalInfo Loc Street3, if </w:t>
            </w:r>
            <w:r w:rsidR="00906A5B" w:rsidRPr="002E2AFD">
              <w:rPr>
                <w:lang w:val="en-US" w:eastAsia="en-US"/>
              </w:rPr>
              <w:t>mandatory</w:t>
            </w:r>
          </w:p>
        </w:tc>
        <w:tc>
          <w:tcPr>
            <w:tcW w:w="1949" w:type="dxa"/>
          </w:tcPr>
          <w:p w14:paraId="335F6CE1" w14:textId="77777777" w:rsidR="00485ABD" w:rsidRPr="002E2AFD" w:rsidRDefault="00485ABD" w:rsidP="00485ABD">
            <w:pPr>
              <w:rPr>
                <w:lang w:val="en-US" w:eastAsia="en-US"/>
              </w:rPr>
            </w:pPr>
            <w:r w:rsidRPr="002E2AFD">
              <w:rPr>
                <w:lang w:val="en-US" w:eastAsia="en-US"/>
              </w:rPr>
              <w:t>String</w:t>
            </w:r>
          </w:p>
        </w:tc>
      </w:tr>
      <w:tr w:rsidR="00485ABD" w:rsidRPr="002E2AFD" w14:paraId="335F6CE6" w14:textId="77777777" w:rsidTr="00485ABD">
        <w:tc>
          <w:tcPr>
            <w:tcW w:w="3227" w:type="dxa"/>
          </w:tcPr>
          <w:p w14:paraId="335F6CE3" w14:textId="77777777" w:rsidR="00485ABD" w:rsidRPr="002E2AFD" w:rsidRDefault="00485ABD" w:rsidP="00485ABD">
            <w:pPr>
              <w:rPr>
                <w:lang w:val="en-US" w:eastAsia="en-US"/>
              </w:rPr>
            </w:pPr>
            <w:r w:rsidRPr="002E2AFD">
              <w:rPr>
                <w:lang w:val="en-US" w:eastAsia="en-US"/>
              </w:rPr>
              <w:t>EppConCreate01PLocCity</w:t>
            </w:r>
          </w:p>
        </w:tc>
        <w:tc>
          <w:tcPr>
            <w:tcW w:w="4961" w:type="dxa"/>
          </w:tcPr>
          <w:p w14:paraId="335F6CE4" w14:textId="77777777" w:rsidR="00485ABD" w:rsidRPr="002E2AFD" w:rsidRDefault="00485ABD" w:rsidP="00485ABD">
            <w:pPr>
              <w:rPr>
                <w:lang w:val="en-US" w:eastAsia="en-US"/>
              </w:rPr>
            </w:pPr>
            <w:r w:rsidRPr="002E2AFD">
              <w:rPr>
                <w:lang w:val="en-US" w:eastAsia="en-US"/>
              </w:rPr>
              <w:t>Contact PostalInfo Loc City</w:t>
            </w:r>
          </w:p>
        </w:tc>
        <w:tc>
          <w:tcPr>
            <w:tcW w:w="1949" w:type="dxa"/>
          </w:tcPr>
          <w:p w14:paraId="335F6CE5" w14:textId="77777777" w:rsidR="00485ABD" w:rsidRPr="002E2AFD" w:rsidRDefault="00485ABD" w:rsidP="00485ABD">
            <w:pPr>
              <w:rPr>
                <w:lang w:val="en-US" w:eastAsia="en-US"/>
              </w:rPr>
            </w:pPr>
            <w:r w:rsidRPr="002E2AFD">
              <w:rPr>
                <w:lang w:val="en-US" w:eastAsia="en-US"/>
              </w:rPr>
              <w:t>String</w:t>
            </w:r>
          </w:p>
        </w:tc>
      </w:tr>
      <w:tr w:rsidR="00485ABD" w:rsidRPr="002E2AFD" w14:paraId="335F6CEA" w14:textId="77777777" w:rsidTr="00485ABD">
        <w:tc>
          <w:tcPr>
            <w:tcW w:w="3227" w:type="dxa"/>
          </w:tcPr>
          <w:p w14:paraId="335F6CE7" w14:textId="77777777" w:rsidR="00485ABD" w:rsidRPr="002E2AFD" w:rsidRDefault="00485ABD" w:rsidP="00485ABD">
            <w:pPr>
              <w:rPr>
                <w:lang w:val="en-US" w:eastAsia="en-US"/>
              </w:rPr>
            </w:pPr>
            <w:r w:rsidRPr="002E2AFD">
              <w:rPr>
                <w:lang w:val="en-US" w:eastAsia="en-US"/>
              </w:rPr>
              <w:t>EppConCreate01PLocSp</w:t>
            </w:r>
          </w:p>
        </w:tc>
        <w:tc>
          <w:tcPr>
            <w:tcW w:w="4961" w:type="dxa"/>
          </w:tcPr>
          <w:p w14:paraId="335F6CE8" w14:textId="77777777" w:rsidR="00485ABD" w:rsidRPr="002E2AFD" w:rsidRDefault="00485ABD" w:rsidP="00906A5B">
            <w:pPr>
              <w:rPr>
                <w:lang w:val="en-US" w:eastAsia="en-US"/>
              </w:rPr>
            </w:pPr>
            <w:r w:rsidRPr="002E2AFD">
              <w:rPr>
                <w:lang w:val="en-US" w:eastAsia="en-US"/>
              </w:rPr>
              <w:t xml:space="preserve">Contact PostalInfo Loc State or Province, if </w:t>
            </w:r>
            <w:r w:rsidR="00906A5B" w:rsidRPr="002E2AFD">
              <w:rPr>
                <w:lang w:val="en-US" w:eastAsia="en-US"/>
              </w:rPr>
              <w:t>mandatory</w:t>
            </w:r>
          </w:p>
        </w:tc>
        <w:tc>
          <w:tcPr>
            <w:tcW w:w="1949" w:type="dxa"/>
          </w:tcPr>
          <w:p w14:paraId="335F6CE9" w14:textId="77777777" w:rsidR="00485ABD" w:rsidRPr="002E2AFD" w:rsidRDefault="00485ABD" w:rsidP="00485ABD">
            <w:pPr>
              <w:rPr>
                <w:lang w:val="en-US" w:eastAsia="en-US"/>
              </w:rPr>
            </w:pPr>
            <w:r w:rsidRPr="002E2AFD">
              <w:rPr>
                <w:lang w:val="en-US" w:eastAsia="en-US"/>
              </w:rPr>
              <w:t>String</w:t>
            </w:r>
          </w:p>
        </w:tc>
      </w:tr>
      <w:tr w:rsidR="00485ABD" w:rsidRPr="002E2AFD" w14:paraId="335F6CEE" w14:textId="77777777" w:rsidTr="00485ABD">
        <w:tc>
          <w:tcPr>
            <w:tcW w:w="3227" w:type="dxa"/>
          </w:tcPr>
          <w:p w14:paraId="335F6CEB" w14:textId="77777777" w:rsidR="00485ABD" w:rsidRPr="002E2AFD" w:rsidRDefault="00485ABD" w:rsidP="00485ABD">
            <w:pPr>
              <w:rPr>
                <w:lang w:val="en-US" w:eastAsia="en-US"/>
              </w:rPr>
            </w:pPr>
            <w:r w:rsidRPr="002E2AFD">
              <w:rPr>
                <w:lang w:val="en-US" w:eastAsia="en-US"/>
              </w:rPr>
              <w:t>EppConCreate01PLocPc</w:t>
            </w:r>
          </w:p>
        </w:tc>
        <w:tc>
          <w:tcPr>
            <w:tcW w:w="4961" w:type="dxa"/>
          </w:tcPr>
          <w:p w14:paraId="335F6CEC" w14:textId="77777777" w:rsidR="00485ABD" w:rsidRPr="002E2AFD" w:rsidRDefault="00485ABD" w:rsidP="00906A5B">
            <w:pPr>
              <w:rPr>
                <w:lang w:val="en-US" w:eastAsia="en-US"/>
              </w:rPr>
            </w:pPr>
            <w:r w:rsidRPr="002E2AFD">
              <w:rPr>
                <w:lang w:val="en-US" w:eastAsia="en-US"/>
              </w:rPr>
              <w:t xml:space="preserve">Contact PostalInfo Loc Postcode, if </w:t>
            </w:r>
            <w:r w:rsidR="00906A5B" w:rsidRPr="002E2AFD">
              <w:rPr>
                <w:lang w:val="en-US" w:eastAsia="en-US"/>
              </w:rPr>
              <w:t>mandatory</w:t>
            </w:r>
          </w:p>
        </w:tc>
        <w:tc>
          <w:tcPr>
            <w:tcW w:w="1949" w:type="dxa"/>
          </w:tcPr>
          <w:p w14:paraId="335F6CED" w14:textId="77777777" w:rsidR="00485ABD" w:rsidRPr="002E2AFD" w:rsidRDefault="00485ABD" w:rsidP="00485ABD">
            <w:pPr>
              <w:rPr>
                <w:lang w:val="en-US" w:eastAsia="en-US"/>
              </w:rPr>
            </w:pPr>
            <w:r w:rsidRPr="002E2AFD">
              <w:rPr>
                <w:lang w:val="en-US" w:eastAsia="en-US"/>
              </w:rPr>
              <w:t>String</w:t>
            </w:r>
          </w:p>
        </w:tc>
      </w:tr>
      <w:tr w:rsidR="00485ABD" w:rsidRPr="002E2AFD" w14:paraId="335F6CF2" w14:textId="77777777" w:rsidTr="00485ABD">
        <w:tc>
          <w:tcPr>
            <w:tcW w:w="3227" w:type="dxa"/>
          </w:tcPr>
          <w:p w14:paraId="335F6CEF" w14:textId="77777777" w:rsidR="00485ABD" w:rsidRPr="002E2AFD" w:rsidRDefault="00485ABD" w:rsidP="00485ABD">
            <w:pPr>
              <w:rPr>
                <w:lang w:val="en-US" w:eastAsia="en-US"/>
              </w:rPr>
            </w:pPr>
            <w:r w:rsidRPr="002E2AFD">
              <w:rPr>
                <w:lang w:val="en-US" w:eastAsia="en-US"/>
              </w:rPr>
              <w:t>EppConCreate01PLocCc</w:t>
            </w:r>
          </w:p>
        </w:tc>
        <w:tc>
          <w:tcPr>
            <w:tcW w:w="4961" w:type="dxa"/>
          </w:tcPr>
          <w:p w14:paraId="335F6CF0" w14:textId="77777777" w:rsidR="00485ABD" w:rsidRPr="002E2AFD" w:rsidRDefault="00485ABD" w:rsidP="00485ABD">
            <w:pPr>
              <w:rPr>
                <w:lang w:val="en-US" w:eastAsia="en-US"/>
              </w:rPr>
            </w:pPr>
            <w:r w:rsidRPr="002E2AFD">
              <w:rPr>
                <w:lang w:val="en-US" w:eastAsia="en-US"/>
              </w:rPr>
              <w:t>Contact PostalInfo Loc Country Code</w:t>
            </w:r>
          </w:p>
        </w:tc>
        <w:tc>
          <w:tcPr>
            <w:tcW w:w="1949" w:type="dxa"/>
          </w:tcPr>
          <w:p w14:paraId="335F6CF1" w14:textId="77777777" w:rsidR="00485ABD" w:rsidRPr="002E2AFD" w:rsidRDefault="00485ABD" w:rsidP="00485ABD">
            <w:pPr>
              <w:rPr>
                <w:lang w:val="en-US" w:eastAsia="en-US"/>
              </w:rPr>
            </w:pPr>
            <w:r w:rsidRPr="002E2AFD">
              <w:rPr>
                <w:lang w:val="en-US" w:eastAsia="en-US"/>
              </w:rPr>
              <w:t>String</w:t>
            </w:r>
          </w:p>
        </w:tc>
      </w:tr>
      <w:tr w:rsidR="00485ABD" w:rsidRPr="002E2AFD" w14:paraId="335F6CF6" w14:textId="77777777" w:rsidTr="00485ABD">
        <w:tc>
          <w:tcPr>
            <w:tcW w:w="3227" w:type="dxa"/>
          </w:tcPr>
          <w:p w14:paraId="335F6CF3" w14:textId="77777777" w:rsidR="00485ABD" w:rsidRPr="002E2AFD" w:rsidRDefault="00485ABD" w:rsidP="00485ABD">
            <w:pPr>
              <w:rPr>
                <w:lang w:val="en-US" w:eastAsia="en-US"/>
              </w:rPr>
            </w:pPr>
            <w:r w:rsidRPr="002E2AFD">
              <w:rPr>
                <w:lang w:val="en-US" w:eastAsia="en-US"/>
              </w:rPr>
              <w:t>EppConCreate01Voice</w:t>
            </w:r>
          </w:p>
        </w:tc>
        <w:tc>
          <w:tcPr>
            <w:tcW w:w="4961" w:type="dxa"/>
          </w:tcPr>
          <w:p w14:paraId="335F6CF4" w14:textId="77777777" w:rsidR="00485ABD" w:rsidRPr="002E2AFD" w:rsidRDefault="00485ABD" w:rsidP="00485ABD">
            <w:pPr>
              <w:rPr>
                <w:lang w:val="en-US" w:eastAsia="en-US"/>
              </w:rPr>
            </w:pPr>
            <w:r w:rsidRPr="002E2AFD">
              <w:rPr>
                <w:lang w:val="en-US" w:eastAsia="en-US"/>
              </w:rPr>
              <w:t>Contact</w:t>
            </w:r>
            <w:r w:rsidR="00906A5B" w:rsidRPr="002E2AFD">
              <w:rPr>
                <w:lang w:val="en-US" w:eastAsia="en-US"/>
              </w:rPr>
              <w:t xml:space="preserve"> Voice telephone number, if mandatory</w:t>
            </w:r>
          </w:p>
        </w:tc>
        <w:tc>
          <w:tcPr>
            <w:tcW w:w="1949" w:type="dxa"/>
          </w:tcPr>
          <w:p w14:paraId="335F6CF5" w14:textId="77777777" w:rsidR="00485ABD" w:rsidRPr="002E2AFD" w:rsidRDefault="00906A5B" w:rsidP="00485ABD">
            <w:pPr>
              <w:rPr>
                <w:lang w:val="en-US" w:eastAsia="en-US"/>
              </w:rPr>
            </w:pPr>
            <w:r w:rsidRPr="002E2AFD">
              <w:rPr>
                <w:lang w:val="en-US" w:eastAsia="en-US"/>
              </w:rPr>
              <w:t>String</w:t>
            </w:r>
          </w:p>
        </w:tc>
      </w:tr>
      <w:tr w:rsidR="00485ABD" w:rsidRPr="002E2AFD" w14:paraId="335F6CFA" w14:textId="77777777" w:rsidTr="00485ABD">
        <w:tc>
          <w:tcPr>
            <w:tcW w:w="3227" w:type="dxa"/>
          </w:tcPr>
          <w:p w14:paraId="335F6CF7" w14:textId="77777777" w:rsidR="00485ABD" w:rsidRPr="002E2AFD" w:rsidRDefault="00906A5B" w:rsidP="00485ABD">
            <w:pPr>
              <w:rPr>
                <w:lang w:val="en-US" w:eastAsia="en-US"/>
              </w:rPr>
            </w:pPr>
            <w:r w:rsidRPr="002E2AFD">
              <w:rPr>
                <w:lang w:val="en-US" w:eastAsia="en-US"/>
              </w:rPr>
              <w:t>EppConCreate01Fax</w:t>
            </w:r>
          </w:p>
        </w:tc>
        <w:tc>
          <w:tcPr>
            <w:tcW w:w="4961" w:type="dxa"/>
          </w:tcPr>
          <w:p w14:paraId="335F6CF8" w14:textId="77777777" w:rsidR="00485ABD" w:rsidRPr="002E2AFD" w:rsidRDefault="00906A5B" w:rsidP="00485ABD">
            <w:pPr>
              <w:rPr>
                <w:lang w:val="en-US" w:eastAsia="en-US"/>
              </w:rPr>
            </w:pPr>
            <w:r w:rsidRPr="002E2AFD">
              <w:rPr>
                <w:lang w:val="en-US" w:eastAsia="en-US"/>
              </w:rPr>
              <w:t>Contact Fax telephone number, if mandatory</w:t>
            </w:r>
          </w:p>
        </w:tc>
        <w:tc>
          <w:tcPr>
            <w:tcW w:w="1949" w:type="dxa"/>
          </w:tcPr>
          <w:p w14:paraId="335F6CF9" w14:textId="77777777" w:rsidR="00485ABD" w:rsidRPr="002E2AFD" w:rsidRDefault="00906A5B" w:rsidP="00485ABD">
            <w:pPr>
              <w:rPr>
                <w:lang w:val="en-US" w:eastAsia="en-US"/>
              </w:rPr>
            </w:pPr>
            <w:r w:rsidRPr="002E2AFD">
              <w:rPr>
                <w:lang w:val="en-US" w:eastAsia="en-US"/>
              </w:rPr>
              <w:t>String</w:t>
            </w:r>
          </w:p>
        </w:tc>
      </w:tr>
      <w:tr w:rsidR="00485ABD" w:rsidRPr="002E2AFD" w14:paraId="335F6CFE" w14:textId="77777777" w:rsidTr="00485ABD">
        <w:tc>
          <w:tcPr>
            <w:tcW w:w="3227" w:type="dxa"/>
          </w:tcPr>
          <w:p w14:paraId="335F6CFB" w14:textId="77777777" w:rsidR="00485ABD" w:rsidRPr="002E2AFD" w:rsidRDefault="00906A5B" w:rsidP="00485ABD">
            <w:pPr>
              <w:rPr>
                <w:lang w:val="en-US" w:eastAsia="en-US"/>
              </w:rPr>
            </w:pPr>
            <w:r w:rsidRPr="002E2AFD">
              <w:rPr>
                <w:lang w:val="en-US" w:eastAsia="en-US"/>
              </w:rPr>
              <w:t>EppConCreate01Email</w:t>
            </w:r>
          </w:p>
        </w:tc>
        <w:tc>
          <w:tcPr>
            <w:tcW w:w="4961" w:type="dxa"/>
          </w:tcPr>
          <w:p w14:paraId="335F6CFC" w14:textId="77777777" w:rsidR="00485ABD" w:rsidRPr="002E2AFD" w:rsidRDefault="00906A5B" w:rsidP="00485ABD">
            <w:pPr>
              <w:rPr>
                <w:lang w:val="en-US" w:eastAsia="en-US"/>
              </w:rPr>
            </w:pPr>
            <w:r w:rsidRPr="002E2AFD">
              <w:rPr>
                <w:lang w:val="en-US" w:eastAsia="en-US"/>
              </w:rPr>
              <w:t>Contact Email a</w:t>
            </w:r>
            <w:r w:rsidR="00C218AD">
              <w:rPr>
                <w:lang w:val="en-US" w:eastAsia="en-US"/>
              </w:rPr>
              <w:t>d</w:t>
            </w:r>
            <w:r w:rsidRPr="002E2AFD">
              <w:rPr>
                <w:lang w:val="en-US" w:eastAsia="en-US"/>
              </w:rPr>
              <w:t>dress</w:t>
            </w:r>
          </w:p>
        </w:tc>
        <w:tc>
          <w:tcPr>
            <w:tcW w:w="1949" w:type="dxa"/>
          </w:tcPr>
          <w:p w14:paraId="335F6CFD" w14:textId="77777777" w:rsidR="00485ABD" w:rsidRPr="002E2AFD" w:rsidRDefault="00906A5B" w:rsidP="00485ABD">
            <w:pPr>
              <w:rPr>
                <w:lang w:val="en-US" w:eastAsia="en-US"/>
              </w:rPr>
            </w:pPr>
            <w:r w:rsidRPr="002E2AFD">
              <w:rPr>
                <w:lang w:val="en-US" w:eastAsia="en-US"/>
              </w:rPr>
              <w:t>String</w:t>
            </w:r>
          </w:p>
        </w:tc>
      </w:tr>
      <w:tr w:rsidR="00485ABD" w:rsidRPr="002E2AFD" w14:paraId="335F6D02" w14:textId="77777777" w:rsidTr="00485ABD">
        <w:tc>
          <w:tcPr>
            <w:tcW w:w="3227" w:type="dxa"/>
          </w:tcPr>
          <w:p w14:paraId="335F6CFF" w14:textId="77777777" w:rsidR="00485ABD" w:rsidRPr="002E2AFD" w:rsidRDefault="00906A5B" w:rsidP="00485ABD">
            <w:pPr>
              <w:rPr>
                <w:lang w:val="en-US" w:eastAsia="en-US"/>
              </w:rPr>
            </w:pPr>
            <w:r w:rsidRPr="002E2AFD">
              <w:rPr>
                <w:lang w:val="en-US" w:eastAsia="en-US"/>
              </w:rPr>
              <w:t>EppConCreate01Auth</w:t>
            </w:r>
          </w:p>
        </w:tc>
        <w:tc>
          <w:tcPr>
            <w:tcW w:w="4961" w:type="dxa"/>
          </w:tcPr>
          <w:p w14:paraId="335F6D00" w14:textId="77777777" w:rsidR="00485ABD" w:rsidRPr="002E2AFD" w:rsidRDefault="00906A5B" w:rsidP="002E14AC">
            <w:pPr>
              <w:rPr>
                <w:lang w:val="en-US" w:eastAsia="en-US"/>
              </w:rPr>
            </w:pPr>
            <w:r w:rsidRPr="002E2AFD">
              <w:rPr>
                <w:lang w:val="en-US" w:eastAsia="en-US"/>
              </w:rPr>
              <w:t>Contact A</w:t>
            </w:r>
            <w:r w:rsidR="002E14AC">
              <w:rPr>
                <w:lang w:val="en-US" w:eastAsia="en-US"/>
              </w:rPr>
              <w:t>u</w:t>
            </w:r>
            <w:r w:rsidRPr="002E2AFD">
              <w:rPr>
                <w:lang w:val="en-US" w:eastAsia="en-US"/>
              </w:rPr>
              <w:t>th Info, if mandatory</w:t>
            </w:r>
          </w:p>
        </w:tc>
        <w:tc>
          <w:tcPr>
            <w:tcW w:w="1949" w:type="dxa"/>
          </w:tcPr>
          <w:p w14:paraId="335F6D01" w14:textId="77777777" w:rsidR="00485ABD" w:rsidRPr="002E2AFD" w:rsidRDefault="00906A5B" w:rsidP="00485ABD">
            <w:pPr>
              <w:rPr>
                <w:lang w:val="en-US" w:eastAsia="en-US"/>
              </w:rPr>
            </w:pPr>
            <w:r w:rsidRPr="002E2AFD">
              <w:rPr>
                <w:lang w:val="en-US" w:eastAsia="en-US"/>
              </w:rPr>
              <w:t>String</w:t>
            </w:r>
          </w:p>
        </w:tc>
      </w:tr>
      <w:tr w:rsidR="00E44FB6" w:rsidRPr="00ED0083" w14:paraId="335F6D06" w14:textId="77777777" w:rsidTr="00485ABD">
        <w:tc>
          <w:tcPr>
            <w:tcW w:w="3227" w:type="dxa"/>
          </w:tcPr>
          <w:p w14:paraId="335F6D03" w14:textId="77777777" w:rsidR="00E44FB6" w:rsidRPr="00ED0083" w:rsidRDefault="00E44FB6" w:rsidP="00485ABD">
            <w:pPr>
              <w:rPr>
                <w:lang w:val="en-US" w:eastAsia="en-US"/>
              </w:rPr>
            </w:pPr>
            <w:r w:rsidRPr="00ED0083">
              <w:rPr>
                <w:lang w:val="en-US" w:eastAsia="en-US"/>
              </w:rPr>
              <w:t>EppConCreate01Ext01Uri</w:t>
            </w:r>
          </w:p>
        </w:tc>
        <w:tc>
          <w:tcPr>
            <w:tcW w:w="4961" w:type="dxa"/>
          </w:tcPr>
          <w:p w14:paraId="335F6D04" w14:textId="77777777" w:rsidR="00E44FB6" w:rsidRPr="00ED0083" w:rsidRDefault="00E44FB6" w:rsidP="00BE53E6">
            <w:pPr>
              <w:rPr>
                <w:lang w:val="en-US" w:eastAsia="en-US"/>
              </w:rPr>
            </w:pPr>
            <w:r w:rsidRPr="00ED0083">
              <w:rPr>
                <w:lang w:val="en-US" w:eastAsia="en-US"/>
              </w:rPr>
              <w:t>Extension 01 object URI</w:t>
            </w:r>
          </w:p>
        </w:tc>
        <w:tc>
          <w:tcPr>
            <w:tcW w:w="1949" w:type="dxa"/>
          </w:tcPr>
          <w:p w14:paraId="335F6D05" w14:textId="77777777" w:rsidR="00E44FB6" w:rsidRPr="00ED0083" w:rsidRDefault="00E44FB6" w:rsidP="00485ABD">
            <w:pPr>
              <w:rPr>
                <w:lang w:val="en-US" w:eastAsia="en-US"/>
              </w:rPr>
            </w:pPr>
            <w:r w:rsidRPr="00ED0083">
              <w:rPr>
                <w:lang w:val="en-US" w:eastAsia="en-US"/>
              </w:rPr>
              <w:t>String</w:t>
            </w:r>
          </w:p>
        </w:tc>
      </w:tr>
      <w:tr w:rsidR="00E44FB6" w:rsidRPr="00ED0083" w14:paraId="335F6D0A" w14:textId="77777777" w:rsidTr="00485ABD">
        <w:tc>
          <w:tcPr>
            <w:tcW w:w="3227" w:type="dxa"/>
          </w:tcPr>
          <w:p w14:paraId="335F6D07" w14:textId="77777777" w:rsidR="00E44FB6" w:rsidRPr="00ED0083" w:rsidRDefault="00E44FB6" w:rsidP="00485ABD">
            <w:pPr>
              <w:rPr>
                <w:lang w:val="en-US" w:eastAsia="en-US"/>
              </w:rPr>
            </w:pPr>
            <w:r w:rsidRPr="00ED0083">
              <w:rPr>
                <w:lang w:val="en-US" w:eastAsia="en-US"/>
              </w:rPr>
              <w:t>EppConCreate01Ext01Sl</w:t>
            </w:r>
          </w:p>
        </w:tc>
        <w:tc>
          <w:tcPr>
            <w:tcW w:w="4961" w:type="dxa"/>
          </w:tcPr>
          <w:p w14:paraId="335F6D08" w14:textId="77777777" w:rsidR="00E44FB6" w:rsidRPr="00ED0083" w:rsidRDefault="00E44FB6" w:rsidP="00BE53E6">
            <w:pPr>
              <w:rPr>
                <w:lang w:val="en-US" w:eastAsia="en-US"/>
              </w:rPr>
            </w:pPr>
            <w:r w:rsidRPr="00ED0083">
              <w:rPr>
                <w:lang w:val="en-US" w:eastAsia="en-US"/>
              </w:rPr>
              <w:t>Extension 01 schema location</w:t>
            </w:r>
          </w:p>
        </w:tc>
        <w:tc>
          <w:tcPr>
            <w:tcW w:w="1949" w:type="dxa"/>
          </w:tcPr>
          <w:p w14:paraId="335F6D09" w14:textId="77777777" w:rsidR="00E44FB6" w:rsidRPr="00ED0083" w:rsidRDefault="00E44FB6" w:rsidP="00485ABD">
            <w:pPr>
              <w:rPr>
                <w:lang w:val="en-US" w:eastAsia="en-US"/>
              </w:rPr>
            </w:pPr>
            <w:r w:rsidRPr="00ED0083">
              <w:rPr>
                <w:lang w:val="en-US" w:eastAsia="en-US"/>
              </w:rPr>
              <w:t>String</w:t>
            </w:r>
          </w:p>
        </w:tc>
      </w:tr>
      <w:tr w:rsidR="00E44FB6" w:rsidRPr="00ED0083" w14:paraId="335F6D0E" w14:textId="77777777" w:rsidTr="00522EF0">
        <w:tc>
          <w:tcPr>
            <w:tcW w:w="3227" w:type="dxa"/>
          </w:tcPr>
          <w:p w14:paraId="335F6D0B" w14:textId="77777777" w:rsidR="00E44FB6" w:rsidRPr="00ED0083" w:rsidRDefault="00E44FB6" w:rsidP="004B6BC5">
            <w:pPr>
              <w:rPr>
                <w:lang w:val="en-US" w:eastAsia="en-US"/>
              </w:rPr>
            </w:pPr>
            <w:r w:rsidRPr="00ED0083">
              <w:rPr>
                <w:lang w:val="en-US" w:eastAsia="en-US"/>
              </w:rPr>
              <w:t>EppConCreate01Ext01ExtName</w:t>
            </w:r>
          </w:p>
        </w:tc>
        <w:tc>
          <w:tcPr>
            <w:tcW w:w="4961" w:type="dxa"/>
          </w:tcPr>
          <w:p w14:paraId="335F6D0C" w14:textId="77777777" w:rsidR="00E44FB6" w:rsidRPr="00ED0083" w:rsidRDefault="00E44FB6" w:rsidP="00BE53E6">
            <w:pPr>
              <w:rPr>
                <w:lang w:val="en-US" w:eastAsia="en-US"/>
              </w:rPr>
            </w:pPr>
            <w:r w:rsidRPr="00ED0083">
              <w:rPr>
                <w:lang w:val="en-US" w:eastAsia="en-US"/>
              </w:rPr>
              <w:t>Extension 01 name</w:t>
            </w:r>
          </w:p>
        </w:tc>
        <w:tc>
          <w:tcPr>
            <w:tcW w:w="1949" w:type="dxa"/>
          </w:tcPr>
          <w:p w14:paraId="335F6D0D" w14:textId="77777777" w:rsidR="00E44FB6" w:rsidRPr="00ED0083" w:rsidRDefault="00E44FB6" w:rsidP="00522EF0">
            <w:pPr>
              <w:rPr>
                <w:lang w:val="en-US" w:eastAsia="en-US"/>
              </w:rPr>
            </w:pPr>
            <w:r w:rsidRPr="00ED0083">
              <w:rPr>
                <w:lang w:val="en-US" w:eastAsia="en-US"/>
              </w:rPr>
              <w:t>String</w:t>
            </w:r>
          </w:p>
        </w:tc>
      </w:tr>
      <w:tr w:rsidR="00E44FB6" w:rsidRPr="00ED0083" w14:paraId="335F6D12" w14:textId="77777777" w:rsidTr="00485ABD">
        <w:tc>
          <w:tcPr>
            <w:tcW w:w="3227" w:type="dxa"/>
          </w:tcPr>
          <w:p w14:paraId="335F6D0F" w14:textId="77777777" w:rsidR="00E44FB6" w:rsidRPr="00ED0083" w:rsidRDefault="00E44FB6" w:rsidP="00485ABD">
            <w:pPr>
              <w:rPr>
                <w:lang w:val="en-US" w:eastAsia="en-US"/>
              </w:rPr>
            </w:pPr>
            <w:r w:rsidRPr="00ED0083">
              <w:rPr>
                <w:lang w:val="en-US" w:eastAsia="en-US"/>
              </w:rPr>
              <w:t>EppConCreate01Ext01ExtValue</w:t>
            </w:r>
          </w:p>
        </w:tc>
        <w:tc>
          <w:tcPr>
            <w:tcW w:w="4961" w:type="dxa"/>
          </w:tcPr>
          <w:p w14:paraId="335F6D10" w14:textId="77777777" w:rsidR="00E44FB6" w:rsidRPr="00ED0083" w:rsidRDefault="00E44FB6" w:rsidP="00BE53E6">
            <w:pPr>
              <w:rPr>
                <w:lang w:val="en-US" w:eastAsia="en-US"/>
              </w:rPr>
            </w:pPr>
            <w:r w:rsidRPr="00ED0083">
              <w:rPr>
                <w:lang w:val="en-US" w:eastAsia="en-US"/>
              </w:rPr>
              <w:t>Extension 01 value for direct text node</w:t>
            </w:r>
          </w:p>
        </w:tc>
        <w:tc>
          <w:tcPr>
            <w:tcW w:w="1949" w:type="dxa"/>
          </w:tcPr>
          <w:p w14:paraId="335F6D11" w14:textId="77777777" w:rsidR="00E44FB6" w:rsidRPr="00ED0083" w:rsidRDefault="00E44FB6" w:rsidP="00485ABD">
            <w:pPr>
              <w:rPr>
                <w:lang w:val="en-US" w:eastAsia="en-US"/>
              </w:rPr>
            </w:pPr>
            <w:r w:rsidRPr="00ED0083">
              <w:rPr>
                <w:lang w:val="en-US" w:eastAsia="en-US"/>
              </w:rPr>
              <w:t>String</w:t>
            </w:r>
          </w:p>
        </w:tc>
      </w:tr>
      <w:tr w:rsidR="00E44FB6" w:rsidRPr="00ED0083" w14:paraId="335F6D16" w14:textId="77777777" w:rsidTr="00485ABD">
        <w:tc>
          <w:tcPr>
            <w:tcW w:w="3227" w:type="dxa"/>
          </w:tcPr>
          <w:p w14:paraId="335F6D13" w14:textId="77777777" w:rsidR="00E44FB6" w:rsidRPr="00ED0083" w:rsidRDefault="00E44FB6" w:rsidP="00485ABD">
            <w:pPr>
              <w:rPr>
                <w:lang w:val="en-US" w:eastAsia="en-US"/>
              </w:rPr>
            </w:pPr>
            <w:r w:rsidRPr="00ED0083">
              <w:rPr>
                <w:lang w:val="en-US" w:eastAsia="en-US"/>
              </w:rPr>
              <w:t>EppConCreate01Ext01Field01</w:t>
            </w:r>
          </w:p>
        </w:tc>
        <w:tc>
          <w:tcPr>
            <w:tcW w:w="4961" w:type="dxa"/>
          </w:tcPr>
          <w:p w14:paraId="335F6D14" w14:textId="77777777" w:rsidR="00E44FB6" w:rsidRPr="00ED0083" w:rsidRDefault="00E44FB6" w:rsidP="00BE53E6">
            <w:pPr>
              <w:rPr>
                <w:lang w:val="en-US" w:eastAsia="en-US"/>
              </w:rPr>
            </w:pPr>
            <w:r w:rsidRPr="00ED0083">
              <w:rPr>
                <w:lang w:val="en-US" w:eastAsia="en-US"/>
              </w:rPr>
              <w:t>Extension 01 field name 01</w:t>
            </w:r>
          </w:p>
        </w:tc>
        <w:tc>
          <w:tcPr>
            <w:tcW w:w="1949" w:type="dxa"/>
          </w:tcPr>
          <w:p w14:paraId="335F6D15" w14:textId="77777777" w:rsidR="00E44FB6" w:rsidRPr="00ED0083" w:rsidRDefault="00E44FB6" w:rsidP="00485ABD">
            <w:pPr>
              <w:rPr>
                <w:lang w:val="en-US" w:eastAsia="en-US"/>
              </w:rPr>
            </w:pPr>
            <w:r w:rsidRPr="00ED0083">
              <w:rPr>
                <w:lang w:val="en-US" w:eastAsia="en-US"/>
              </w:rPr>
              <w:t>String</w:t>
            </w:r>
          </w:p>
        </w:tc>
      </w:tr>
      <w:tr w:rsidR="00E44FB6" w:rsidRPr="00ED0083" w14:paraId="335F6D1A" w14:textId="77777777" w:rsidTr="00485ABD">
        <w:tc>
          <w:tcPr>
            <w:tcW w:w="3227" w:type="dxa"/>
          </w:tcPr>
          <w:p w14:paraId="335F6D17" w14:textId="77777777" w:rsidR="00E44FB6" w:rsidRPr="00ED0083" w:rsidRDefault="00E44FB6" w:rsidP="00485ABD">
            <w:pPr>
              <w:rPr>
                <w:lang w:val="en-US" w:eastAsia="en-US"/>
              </w:rPr>
            </w:pPr>
            <w:r w:rsidRPr="00ED0083">
              <w:rPr>
                <w:lang w:val="en-US" w:eastAsia="en-US"/>
              </w:rPr>
              <w:lastRenderedPageBreak/>
              <w:t>EppConCreate01Ext01Value01</w:t>
            </w:r>
          </w:p>
        </w:tc>
        <w:tc>
          <w:tcPr>
            <w:tcW w:w="4961" w:type="dxa"/>
          </w:tcPr>
          <w:p w14:paraId="335F6D18" w14:textId="77777777" w:rsidR="00E44FB6" w:rsidRPr="00ED0083" w:rsidRDefault="00E44FB6" w:rsidP="00BE53E6">
            <w:pPr>
              <w:rPr>
                <w:lang w:val="en-US" w:eastAsia="en-US"/>
              </w:rPr>
            </w:pPr>
            <w:r w:rsidRPr="00ED0083">
              <w:rPr>
                <w:lang w:val="en-US" w:eastAsia="en-US"/>
              </w:rPr>
              <w:t>Extension 01 field value 01</w:t>
            </w:r>
          </w:p>
        </w:tc>
        <w:tc>
          <w:tcPr>
            <w:tcW w:w="1949" w:type="dxa"/>
          </w:tcPr>
          <w:p w14:paraId="335F6D19" w14:textId="77777777" w:rsidR="00E44FB6" w:rsidRPr="00ED0083" w:rsidRDefault="00E44FB6" w:rsidP="00485ABD">
            <w:pPr>
              <w:rPr>
                <w:lang w:val="en-US" w:eastAsia="en-US"/>
              </w:rPr>
            </w:pPr>
            <w:r w:rsidRPr="00ED0083">
              <w:rPr>
                <w:lang w:val="en-US" w:eastAsia="en-US"/>
              </w:rPr>
              <w:t>String</w:t>
            </w:r>
          </w:p>
        </w:tc>
      </w:tr>
      <w:tr w:rsidR="00E44FB6" w:rsidRPr="00166711" w14:paraId="335F6D1E" w14:textId="77777777" w:rsidTr="00485ABD">
        <w:tc>
          <w:tcPr>
            <w:tcW w:w="3227" w:type="dxa"/>
          </w:tcPr>
          <w:p w14:paraId="335F6D1B" w14:textId="77777777" w:rsidR="00E44FB6" w:rsidRPr="00ED0083" w:rsidRDefault="00166711" w:rsidP="00485ABD">
            <w:pPr>
              <w:rPr>
                <w:lang w:val="en-US" w:eastAsia="en-US"/>
              </w:rPr>
            </w:pPr>
            <w:r>
              <w:rPr>
                <w:lang w:val="en-US" w:eastAsia="en-US"/>
              </w:rPr>
              <w:t>…</w:t>
            </w:r>
          </w:p>
        </w:tc>
        <w:tc>
          <w:tcPr>
            <w:tcW w:w="4961" w:type="dxa"/>
          </w:tcPr>
          <w:p w14:paraId="335F6D1C" w14:textId="77777777" w:rsidR="00E44FB6" w:rsidRPr="00ED0083" w:rsidRDefault="00E44FB6" w:rsidP="00485ABD">
            <w:pPr>
              <w:rPr>
                <w:lang w:val="en-US" w:eastAsia="en-US"/>
              </w:rPr>
            </w:pPr>
            <w:r w:rsidRPr="00ED0083">
              <w:rPr>
                <w:lang w:val="en-US" w:eastAsia="en-US"/>
              </w:rPr>
              <w:t>Repeat for max y fields</w:t>
            </w:r>
          </w:p>
        </w:tc>
        <w:tc>
          <w:tcPr>
            <w:tcW w:w="1949" w:type="dxa"/>
          </w:tcPr>
          <w:p w14:paraId="335F6D1D" w14:textId="77777777" w:rsidR="00E44FB6" w:rsidRPr="00ED0083" w:rsidRDefault="00E44FB6" w:rsidP="00485ABD">
            <w:pPr>
              <w:rPr>
                <w:lang w:val="en-US" w:eastAsia="en-US"/>
              </w:rPr>
            </w:pPr>
          </w:p>
        </w:tc>
      </w:tr>
      <w:tr w:rsidR="00E44FB6" w:rsidRPr="00166711" w14:paraId="335F6D22" w14:textId="77777777" w:rsidTr="00485ABD">
        <w:tc>
          <w:tcPr>
            <w:tcW w:w="3227" w:type="dxa"/>
          </w:tcPr>
          <w:p w14:paraId="335F6D1F" w14:textId="77777777" w:rsidR="00E44FB6" w:rsidRPr="00ED0083" w:rsidRDefault="00166711" w:rsidP="00485ABD">
            <w:pPr>
              <w:rPr>
                <w:lang w:val="en-US" w:eastAsia="en-US"/>
              </w:rPr>
            </w:pPr>
            <w:r>
              <w:rPr>
                <w:lang w:val="en-US" w:eastAsia="en-US"/>
              </w:rPr>
              <w:t>…</w:t>
            </w:r>
          </w:p>
        </w:tc>
        <w:tc>
          <w:tcPr>
            <w:tcW w:w="4961" w:type="dxa"/>
          </w:tcPr>
          <w:p w14:paraId="335F6D20" w14:textId="77777777" w:rsidR="00E44FB6" w:rsidRPr="002E2AFD" w:rsidRDefault="00E44FB6" w:rsidP="00485ABD">
            <w:pPr>
              <w:rPr>
                <w:lang w:val="en-US" w:eastAsia="en-US"/>
              </w:rPr>
            </w:pPr>
            <w:r w:rsidRPr="00ED0083">
              <w:rPr>
                <w:lang w:val="en-US" w:eastAsia="en-US"/>
              </w:rPr>
              <w:t>Repeat for max x extensions</w:t>
            </w:r>
          </w:p>
        </w:tc>
        <w:tc>
          <w:tcPr>
            <w:tcW w:w="1949" w:type="dxa"/>
          </w:tcPr>
          <w:p w14:paraId="335F6D21" w14:textId="77777777" w:rsidR="00E44FB6" w:rsidRPr="002E2AFD" w:rsidRDefault="00E44FB6" w:rsidP="00485ABD">
            <w:pPr>
              <w:rPr>
                <w:lang w:val="en-US" w:eastAsia="en-US"/>
              </w:rPr>
            </w:pPr>
          </w:p>
        </w:tc>
      </w:tr>
    </w:tbl>
    <w:p w14:paraId="335F6D23" w14:textId="77777777" w:rsidR="002070A4" w:rsidRPr="002E2AFD" w:rsidRDefault="002070A4" w:rsidP="00206F89">
      <w:pPr>
        <w:rPr>
          <w:lang w:val="en-US" w:eastAsia="en-US"/>
        </w:rPr>
      </w:pPr>
    </w:p>
    <w:p w14:paraId="335F6D24" w14:textId="77777777" w:rsidR="00206F89" w:rsidRPr="002E2AFD" w:rsidRDefault="00206F89" w:rsidP="00206F89">
      <w:pPr>
        <w:pStyle w:val="Rubrik2"/>
      </w:pPr>
      <w:bookmarkStart w:id="200" w:name="_Toc241221943"/>
      <w:bookmarkStart w:id="201" w:name="_Toc274556051"/>
      <w:r w:rsidRPr="002E2AFD">
        <w:t>Outcome(s)</w:t>
      </w:r>
      <w:bookmarkEnd w:id="200"/>
      <w:bookmarkEnd w:id="201"/>
    </w:p>
    <w:p w14:paraId="335F6D25" w14:textId="77777777" w:rsidR="002070A4" w:rsidRPr="0084790B" w:rsidRDefault="005D7C98" w:rsidP="002070A4">
      <w:pPr>
        <w:rPr>
          <w:lang w:val="en-US"/>
        </w:rPr>
      </w:pPr>
      <w:r w:rsidRPr="0084790B">
        <w:rPr>
          <w:lang w:val="en-US"/>
        </w:rPr>
        <w:t>The login command</w:t>
      </w:r>
      <w:r w:rsidR="002070A4" w:rsidRPr="0084790B">
        <w:rPr>
          <w:lang w:val="en-US"/>
        </w:rPr>
        <w:t xml:space="preserve"> MUST complete with result code 1000</w:t>
      </w:r>
      <w:r w:rsidR="00B23D01" w:rsidRPr="0084790B">
        <w:rPr>
          <w:lang w:val="en-US"/>
        </w:rPr>
        <w:t>.</w:t>
      </w:r>
    </w:p>
    <w:p w14:paraId="335F6D26" w14:textId="77777777" w:rsidR="002070A4" w:rsidRPr="0084790B" w:rsidRDefault="005D7C98" w:rsidP="002070A4">
      <w:pPr>
        <w:rPr>
          <w:lang w:val="en-US"/>
        </w:rPr>
      </w:pPr>
      <w:r w:rsidRPr="0084790B">
        <w:rPr>
          <w:lang w:val="en-US"/>
        </w:rPr>
        <w:t>The contact create command</w:t>
      </w:r>
      <w:r w:rsidR="002070A4" w:rsidRPr="0084790B">
        <w:rPr>
          <w:lang w:val="en-US"/>
        </w:rPr>
        <w:t xml:space="preserve"> MUST complete with result code 1000</w:t>
      </w:r>
      <w:r w:rsidR="00FB44EC" w:rsidRPr="0084790B">
        <w:rPr>
          <w:lang w:val="en-US"/>
        </w:rPr>
        <w:t xml:space="preserve"> or 1001</w:t>
      </w:r>
      <w:r w:rsidR="00B23D01" w:rsidRPr="0084790B">
        <w:rPr>
          <w:lang w:val="en-US"/>
        </w:rPr>
        <w:t>.</w:t>
      </w:r>
    </w:p>
    <w:p w14:paraId="335F6D27" w14:textId="77777777" w:rsidR="002070A4" w:rsidRPr="0084790B" w:rsidRDefault="005D7C98" w:rsidP="002070A4">
      <w:pPr>
        <w:rPr>
          <w:lang w:val="en-US"/>
        </w:rPr>
      </w:pPr>
      <w:r w:rsidRPr="0084790B">
        <w:rPr>
          <w:lang w:val="en-US"/>
        </w:rPr>
        <w:t>The logout command</w:t>
      </w:r>
      <w:r w:rsidR="002070A4" w:rsidRPr="0084790B">
        <w:rPr>
          <w:lang w:val="en-US"/>
        </w:rPr>
        <w:t xml:space="preserve"> MUST complete with result code 1500.</w:t>
      </w:r>
    </w:p>
    <w:p w14:paraId="335F6D28" w14:textId="77777777" w:rsidR="00206F89" w:rsidRPr="0084790B" w:rsidRDefault="00206F89" w:rsidP="00206F89">
      <w:pPr>
        <w:pStyle w:val="Rubrik2"/>
      </w:pPr>
      <w:bookmarkStart w:id="202" w:name="_Toc241221944"/>
      <w:bookmarkStart w:id="203" w:name="_Toc274556052"/>
      <w:r w:rsidRPr="0084790B">
        <w:t>Environmental needs</w:t>
      </w:r>
      <w:bookmarkEnd w:id="202"/>
      <w:bookmarkEnd w:id="203"/>
    </w:p>
    <w:p w14:paraId="335F6D29" w14:textId="77777777" w:rsidR="002070A4" w:rsidRPr="0084790B" w:rsidRDefault="002070A4" w:rsidP="002070A4">
      <w:pPr>
        <w:pStyle w:val="Liststycke"/>
        <w:numPr>
          <w:ilvl w:val="0"/>
          <w:numId w:val="20"/>
        </w:numPr>
        <w:rPr>
          <w:lang w:val="en-US" w:eastAsia="en-US"/>
        </w:rPr>
      </w:pPr>
      <w:r w:rsidRPr="0084790B">
        <w:rPr>
          <w:lang w:val="en-US" w:eastAsia="en-US"/>
        </w:rPr>
        <w:t>EPP test script</w:t>
      </w:r>
    </w:p>
    <w:p w14:paraId="335F6D2A" w14:textId="77777777" w:rsidR="002070A4" w:rsidRPr="0084790B" w:rsidRDefault="002070A4" w:rsidP="002070A4">
      <w:pPr>
        <w:pStyle w:val="Liststycke"/>
        <w:numPr>
          <w:ilvl w:val="0"/>
          <w:numId w:val="20"/>
        </w:numPr>
        <w:rPr>
          <w:lang w:val="en-US" w:eastAsia="en-US"/>
        </w:rPr>
      </w:pPr>
      <w:r w:rsidRPr="0084790B">
        <w:rPr>
          <w:lang w:val="en-US" w:eastAsia="en-US"/>
        </w:rPr>
        <w:t>IPv4</w:t>
      </w:r>
      <w:r w:rsidR="00B23D01" w:rsidRPr="0084790B">
        <w:rPr>
          <w:lang w:val="en-US" w:eastAsia="en-US"/>
        </w:rPr>
        <w:t xml:space="preserve"> c</w:t>
      </w:r>
      <w:r w:rsidRPr="0084790B">
        <w:rPr>
          <w:lang w:val="en-US" w:eastAsia="en-US"/>
        </w:rPr>
        <w:t>onnectivity</w:t>
      </w:r>
    </w:p>
    <w:p w14:paraId="335F6D2B" w14:textId="77777777" w:rsidR="002070A4" w:rsidRPr="0084790B" w:rsidRDefault="002070A4" w:rsidP="002070A4">
      <w:pPr>
        <w:pStyle w:val="Liststycke"/>
        <w:numPr>
          <w:ilvl w:val="0"/>
          <w:numId w:val="20"/>
        </w:numPr>
        <w:rPr>
          <w:lang w:val="en-US" w:eastAsia="en-US"/>
        </w:rPr>
      </w:pPr>
      <w:r w:rsidRPr="0084790B">
        <w:rPr>
          <w:i/>
          <w:lang w:val="en-US" w:eastAsia="en-US"/>
        </w:rPr>
        <w:t>EppConCreate01</w:t>
      </w:r>
      <w:r w:rsidR="001E0E11" w:rsidRPr="0084790B">
        <w:rPr>
          <w:i/>
          <w:lang w:val="en-US" w:eastAsia="en-US"/>
        </w:rPr>
        <w:t>Id</w:t>
      </w:r>
      <w:r w:rsidRPr="0084790B">
        <w:rPr>
          <w:lang w:val="en-US" w:eastAsia="en-US"/>
        </w:rPr>
        <w:t xml:space="preserve"> domain </w:t>
      </w:r>
      <w:r w:rsidR="001D6D57" w:rsidRPr="0084790B">
        <w:rPr>
          <w:lang w:val="en-US" w:eastAsia="en-US"/>
        </w:rPr>
        <w:t xml:space="preserve">MUST NOT </w:t>
      </w:r>
      <w:r w:rsidR="00B23D01" w:rsidRPr="0084790B">
        <w:rPr>
          <w:lang w:val="en-US" w:eastAsia="en-US"/>
        </w:rPr>
        <w:t>exist</w:t>
      </w:r>
      <w:r w:rsidRPr="0084790B">
        <w:rPr>
          <w:lang w:val="en-US" w:eastAsia="en-US"/>
        </w:rPr>
        <w:t xml:space="preserve"> in the applicant domain database.</w:t>
      </w:r>
    </w:p>
    <w:p w14:paraId="335F6D2C" w14:textId="77777777" w:rsidR="00206F89" w:rsidRPr="0084790B" w:rsidRDefault="00206F89" w:rsidP="00206F89">
      <w:pPr>
        <w:pStyle w:val="Rubrik2"/>
      </w:pPr>
      <w:bookmarkStart w:id="204" w:name="_Toc241221945"/>
      <w:bookmarkStart w:id="205" w:name="_Toc274556053"/>
      <w:r w:rsidRPr="0084790B">
        <w:t>Special procedural requirements</w:t>
      </w:r>
      <w:bookmarkEnd w:id="204"/>
      <w:bookmarkEnd w:id="205"/>
    </w:p>
    <w:p w14:paraId="335F6D2D" w14:textId="77777777" w:rsidR="002070A4" w:rsidRPr="0084790B" w:rsidRDefault="002070A4" w:rsidP="002070A4">
      <w:pPr>
        <w:rPr>
          <w:lang w:val="en-US" w:eastAsia="en-US"/>
        </w:rPr>
      </w:pPr>
      <w:r w:rsidRPr="0084790B">
        <w:rPr>
          <w:lang w:val="en-US" w:eastAsia="en-US"/>
        </w:rPr>
        <w:t>Abort the test if any EPP operation takes longer than 30 seconds.</w:t>
      </w:r>
    </w:p>
    <w:p w14:paraId="335F6D2E" w14:textId="77777777" w:rsidR="00206F89" w:rsidRPr="0084790B" w:rsidRDefault="00206F89" w:rsidP="00206F89">
      <w:pPr>
        <w:pStyle w:val="Rubrik2"/>
      </w:pPr>
      <w:bookmarkStart w:id="206" w:name="_Toc241221946"/>
      <w:bookmarkStart w:id="207" w:name="_Toc274556054"/>
      <w:r w:rsidRPr="0084790B">
        <w:t>Intercase dependencies</w:t>
      </w:r>
      <w:bookmarkEnd w:id="206"/>
      <w:bookmarkEnd w:id="207"/>
    </w:p>
    <w:p w14:paraId="335F6D2F" w14:textId="77777777" w:rsidR="002070A4" w:rsidRPr="0084790B" w:rsidRDefault="002070A4" w:rsidP="002070A4">
      <w:pPr>
        <w:rPr>
          <w:lang w:val="en-US"/>
        </w:rPr>
      </w:pPr>
      <w:r w:rsidRPr="0084790B">
        <w:rPr>
          <w:lang w:val="en-US"/>
        </w:rPr>
        <w:t>This test has no intercase dependencies.</w:t>
      </w:r>
    </w:p>
    <w:p w14:paraId="335F6D30" w14:textId="77777777" w:rsidR="00206F89" w:rsidRPr="0084790B" w:rsidRDefault="00206F89" w:rsidP="00206F89">
      <w:pPr>
        <w:pStyle w:val="Rubrik2"/>
      </w:pPr>
      <w:bookmarkStart w:id="208" w:name="_Toc241221947"/>
      <w:bookmarkStart w:id="209" w:name="_Toc274556055"/>
      <w:r w:rsidRPr="0084790B">
        <w:t>Ordered description of steps to be taken to execute the test case</w:t>
      </w:r>
      <w:bookmarkEnd w:id="208"/>
      <w:bookmarkEnd w:id="209"/>
    </w:p>
    <w:p w14:paraId="335F6D31" w14:textId="77777777" w:rsidR="00B23D01" w:rsidRPr="0084790B" w:rsidRDefault="00AB2C29" w:rsidP="002070A4">
      <w:pPr>
        <w:pStyle w:val="Liststycke"/>
        <w:numPr>
          <w:ilvl w:val="0"/>
          <w:numId w:val="33"/>
        </w:numPr>
        <w:rPr>
          <w:lang w:val="en-US" w:eastAsia="en-US"/>
        </w:rPr>
      </w:pPr>
      <w:r w:rsidRPr="0084790B">
        <w:rPr>
          <w:lang w:val="en-US" w:eastAsia="en-US"/>
        </w:rPr>
        <w:t>Perform</w:t>
      </w:r>
      <w:r w:rsidR="002070A4" w:rsidRPr="0084790B">
        <w:rPr>
          <w:lang w:val="en-US" w:eastAsia="en-US"/>
        </w:rPr>
        <w:t xml:space="preserve"> the same login as the login step in 2.8.</w:t>
      </w:r>
      <w:r w:rsidR="000C0846" w:rsidRPr="0084790B">
        <w:rPr>
          <w:lang w:val="en-US" w:eastAsia="en-US"/>
        </w:rPr>
        <w:br/>
      </w:r>
      <w:r w:rsidRPr="0084790B">
        <w:rPr>
          <w:lang w:val="en-US"/>
        </w:rPr>
        <w:t>The login command MUST complete with result code 1000.</w:t>
      </w:r>
    </w:p>
    <w:p w14:paraId="335F6D32" w14:textId="77777777" w:rsidR="00B23D01" w:rsidRDefault="002070A4" w:rsidP="002070A4">
      <w:pPr>
        <w:pStyle w:val="Liststycke"/>
        <w:numPr>
          <w:ilvl w:val="0"/>
          <w:numId w:val="33"/>
        </w:numPr>
        <w:rPr>
          <w:lang w:val="en-US" w:eastAsia="en-US"/>
        </w:rPr>
      </w:pPr>
      <w:r w:rsidRPr="0084790B">
        <w:rPr>
          <w:lang w:val="en-US" w:eastAsia="en-US"/>
        </w:rPr>
        <w:t xml:space="preserve">Create a </w:t>
      </w:r>
      <w:r w:rsidR="00E01D4A" w:rsidRPr="0084790B">
        <w:rPr>
          <w:lang w:val="en-US" w:eastAsia="en-US"/>
        </w:rPr>
        <w:t>contact</w:t>
      </w:r>
      <w:r w:rsidRPr="0084790B">
        <w:rPr>
          <w:lang w:val="en-US" w:eastAsia="en-US"/>
        </w:rPr>
        <w:t xml:space="preserve"> </w:t>
      </w:r>
      <w:r w:rsidR="00E01D4A" w:rsidRPr="0084790B">
        <w:rPr>
          <w:lang w:val="en-US" w:eastAsia="en-US"/>
        </w:rPr>
        <w:t>create</w:t>
      </w:r>
      <w:r w:rsidRPr="0084790B">
        <w:rPr>
          <w:lang w:val="en-US" w:eastAsia="en-US"/>
        </w:rPr>
        <w:t xml:space="preserve"> command with</w:t>
      </w:r>
      <w:r w:rsidRPr="00B23D01">
        <w:rPr>
          <w:lang w:val="en-US" w:eastAsia="en-US"/>
        </w:rPr>
        <w:t xml:space="preserve"> </w:t>
      </w:r>
      <w:r w:rsidRPr="00B23D01">
        <w:rPr>
          <w:i/>
          <w:lang w:val="en-US" w:eastAsia="en-US"/>
        </w:rPr>
        <w:t>Epp</w:t>
      </w:r>
      <w:r w:rsidR="00E01D4A" w:rsidRPr="00B23D01">
        <w:rPr>
          <w:i/>
          <w:lang w:val="en-US" w:eastAsia="en-US"/>
        </w:rPr>
        <w:t>ConCreate</w:t>
      </w:r>
      <w:r w:rsidRPr="00B23D01">
        <w:rPr>
          <w:i/>
          <w:lang w:val="en-US" w:eastAsia="en-US"/>
        </w:rPr>
        <w:t>01</w:t>
      </w:r>
      <w:r w:rsidR="001E0E11">
        <w:rPr>
          <w:i/>
          <w:lang w:val="en-US" w:eastAsia="en-US"/>
        </w:rPr>
        <w:t>Id</w:t>
      </w:r>
      <w:r w:rsidRPr="00B23D01">
        <w:rPr>
          <w:lang w:val="en-US" w:eastAsia="en-US"/>
        </w:rPr>
        <w:t>.</w:t>
      </w:r>
    </w:p>
    <w:p w14:paraId="335F6D33" w14:textId="77777777" w:rsidR="00B23D01" w:rsidRDefault="00E01D4A" w:rsidP="00E01D4A">
      <w:pPr>
        <w:pStyle w:val="Liststycke"/>
        <w:numPr>
          <w:ilvl w:val="1"/>
          <w:numId w:val="33"/>
        </w:numPr>
        <w:rPr>
          <w:lang w:val="en-US" w:eastAsia="en-US"/>
        </w:rPr>
      </w:pPr>
      <w:r w:rsidRPr="00B23D01">
        <w:rPr>
          <w:lang w:val="en-US" w:eastAsia="en-US"/>
        </w:rPr>
        <w:t xml:space="preserve">If </w:t>
      </w:r>
      <w:r w:rsidRPr="00B23D01">
        <w:rPr>
          <w:i/>
          <w:lang w:val="en-US" w:eastAsia="en-US"/>
        </w:rPr>
        <w:t>EppConCreate01PIntMand</w:t>
      </w:r>
      <w:r w:rsidRPr="00B23D01">
        <w:rPr>
          <w:lang w:val="en-US" w:eastAsia="en-US"/>
        </w:rPr>
        <w:t xml:space="preserve"> is </w:t>
      </w:r>
      <w:r w:rsidR="00AB2C29">
        <w:rPr>
          <w:lang w:val="en-US" w:eastAsia="en-US"/>
        </w:rPr>
        <w:t>y</w:t>
      </w:r>
      <w:r w:rsidRPr="00B23D01">
        <w:rPr>
          <w:lang w:val="en-US" w:eastAsia="en-US"/>
        </w:rPr>
        <w:t>es,</w:t>
      </w:r>
      <w:r w:rsidR="00B23D01">
        <w:rPr>
          <w:lang w:val="en-US" w:eastAsia="en-US"/>
        </w:rPr>
        <w:t xml:space="preserve"> </w:t>
      </w:r>
      <w:r w:rsidR="00AB2C29">
        <w:rPr>
          <w:lang w:val="en-US" w:eastAsia="en-US"/>
        </w:rPr>
        <w:t>c</w:t>
      </w:r>
      <w:r w:rsidRPr="00B23D01">
        <w:rPr>
          <w:lang w:val="en-US" w:eastAsia="en-US"/>
        </w:rPr>
        <w:t xml:space="preserve">reate a Postal Info type Int with </w:t>
      </w:r>
      <w:r w:rsidR="00B23D01" w:rsidRPr="00B23D01">
        <w:rPr>
          <w:lang w:val="en-US" w:eastAsia="en-US"/>
        </w:rPr>
        <w:t>appropriate</w:t>
      </w:r>
      <w:r w:rsidRPr="00B23D01">
        <w:rPr>
          <w:lang w:val="en-US" w:eastAsia="en-US"/>
        </w:rPr>
        <w:t xml:space="preserve"> </w:t>
      </w:r>
      <w:r w:rsidR="00B23D01" w:rsidRPr="00B23D01">
        <w:rPr>
          <w:lang w:val="en-US" w:eastAsia="en-US"/>
        </w:rPr>
        <w:t>fields</w:t>
      </w:r>
      <w:r w:rsidRPr="00B23D01">
        <w:rPr>
          <w:lang w:val="en-US" w:eastAsia="en-US"/>
        </w:rPr>
        <w:t xml:space="preserve"> from </w:t>
      </w:r>
      <w:r w:rsidRPr="00B23D01">
        <w:rPr>
          <w:i/>
          <w:lang w:val="en-US" w:eastAsia="en-US"/>
        </w:rPr>
        <w:t>EppConCreate01PIntName</w:t>
      </w:r>
      <w:r w:rsidRPr="00B23D01">
        <w:rPr>
          <w:lang w:val="en-US" w:eastAsia="en-US"/>
        </w:rPr>
        <w:t xml:space="preserve">, </w:t>
      </w:r>
      <w:r w:rsidRPr="00B23D01">
        <w:rPr>
          <w:i/>
          <w:lang w:val="en-US" w:eastAsia="en-US"/>
        </w:rPr>
        <w:t>EppConCreate01PIntOrg</w:t>
      </w:r>
      <w:r w:rsidRPr="00B23D01">
        <w:rPr>
          <w:lang w:val="en-US" w:eastAsia="en-US"/>
        </w:rPr>
        <w:t xml:space="preserve">, </w:t>
      </w:r>
      <w:r w:rsidRPr="00B23D01">
        <w:rPr>
          <w:i/>
          <w:lang w:val="en-US" w:eastAsia="en-US"/>
        </w:rPr>
        <w:t>EppConCreate01PIntStreet1</w:t>
      </w:r>
      <w:r w:rsidRPr="00B23D01">
        <w:rPr>
          <w:lang w:val="en-US" w:eastAsia="en-US"/>
        </w:rPr>
        <w:t xml:space="preserve">, </w:t>
      </w:r>
      <w:r w:rsidRPr="00B23D01">
        <w:rPr>
          <w:i/>
          <w:lang w:val="en-US" w:eastAsia="en-US"/>
        </w:rPr>
        <w:t>EppConCreate01PIntStreet2</w:t>
      </w:r>
      <w:r w:rsidRPr="00B23D01">
        <w:rPr>
          <w:lang w:val="en-US" w:eastAsia="en-US"/>
        </w:rPr>
        <w:t xml:space="preserve">, </w:t>
      </w:r>
      <w:r w:rsidRPr="00B23D01">
        <w:rPr>
          <w:i/>
          <w:lang w:val="en-US" w:eastAsia="en-US"/>
        </w:rPr>
        <w:t>EppConCreate01PIntStreet3</w:t>
      </w:r>
      <w:r w:rsidRPr="00B23D01">
        <w:rPr>
          <w:lang w:val="en-US" w:eastAsia="en-US"/>
        </w:rPr>
        <w:t xml:space="preserve">, </w:t>
      </w:r>
      <w:r w:rsidRPr="00B23D01">
        <w:rPr>
          <w:i/>
          <w:lang w:val="en-US" w:eastAsia="en-US"/>
        </w:rPr>
        <w:t>EppConCreate01PIntCity</w:t>
      </w:r>
      <w:r w:rsidRPr="00B23D01">
        <w:rPr>
          <w:lang w:val="en-US" w:eastAsia="en-US"/>
        </w:rPr>
        <w:t xml:space="preserve">, </w:t>
      </w:r>
      <w:r w:rsidRPr="00B23D01">
        <w:rPr>
          <w:i/>
          <w:lang w:val="en-US" w:eastAsia="en-US"/>
        </w:rPr>
        <w:t>EppConCreate01PIntSp</w:t>
      </w:r>
      <w:r w:rsidRPr="00B23D01">
        <w:rPr>
          <w:lang w:val="en-US" w:eastAsia="en-US"/>
        </w:rPr>
        <w:t xml:space="preserve">, </w:t>
      </w:r>
      <w:r w:rsidRPr="00B23D01">
        <w:rPr>
          <w:i/>
          <w:lang w:val="en-US" w:eastAsia="en-US"/>
        </w:rPr>
        <w:t>EppConCreate01PIntPc</w:t>
      </w:r>
      <w:r w:rsidR="00AB2C29">
        <w:rPr>
          <w:i/>
          <w:lang w:val="en-US" w:eastAsia="en-US"/>
        </w:rPr>
        <w:t xml:space="preserve"> </w:t>
      </w:r>
      <w:r w:rsidR="00AB2C29" w:rsidRPr="00AB2C29">
        <w:rPr>
          <w:lang w:val="en-US" w:eastAsia="en-US"/>
        </w:rPr>
        <w:t>and</w:t>
      </w:r>
      <w:r w:rsidRPr="00B23D01">
        <w:rPr>
          <w:lang w:val="en-US" w:eastAsia="en-US"/>
        </w:rPr>
        <w:t xml:space="preserve"> </w:t>
      </w:r>
      <w:r w:rsidRPr="00B23D01">
        <w:rPr>
          <w:i/>
          <w:lang w:val="en-US" w:eastAsia="en-US"/>
        </w:rPr>
        <w:t>EppConCreate01PIntCc</w:t>
      </w:r>
      <w:r w:rsidRPr="00B23D01">
        <w:rPr>
          <w:lang w:val="en-US" w:eastAsia="en-US"/>
        </w:rPr>
        <w:t>.</w:t>
      </w:r>
    </w:p>
    <w:p w14:paraId="335F6D34" w14:textId="77777777" w:rsidR="00B23D01" w:rsidRDefault="00E01D4A" w:rsidP="002070A4">
      <w:pPr>
        <w:pStyle w:val="Liststycke"/>
        <w:numPr>
          <w:ilvl w:val="1"/>
          <w:numId w:val="33"/>
        </w:numPr>
        <w:rPr>
          <w:lang w:val="en-US" w:eastAsia="en-US"/>
        </w:rPr>
      </w:pPr>
      <w:r w:rsidRPr="00B23D01">
        <w:rPr>
          <w:lang w:val="en-US" w:eastAsia="en-US"/>
        </w:rPr>
        <w:t xml:space="preserve">If </w:t>
      </w:r>
      <w:r w:rsidRPr="00B23D01">
        <w:rPr>
          <w:i/>
          <w:lang w:val="en-US" w:eastAsia="en-US"/>
        </w:rPr>
        <w:t>EppConCreate01PLocMand</w:t>
      </w:r>
      <w:r w:rsidRPr="00B23D01">
        <w:rPr>
          <w:lang w:val="en-US" w:eastAsia="en-US"/>
        </w:rPr>
        <w:t xml:space="preserve"> is </w:t>
      </w:r>
      <w:r w:rsidR="00AB2C29">
        <w:rPr>
          <w:lang w:val="en-US" w:eastAsia="en-US"/>
        </w:rPr>
        <w:t>y</w:t>
      </w:r>
      <w:r w:rsidRPr="00B23D01">
        <w:rPr>
          <w:lang w:val="en-US" w:eastAsia="en-US"/>
        </w:rPr>
        <w:t>es,</w:t>
      </w:r>
      <w:r w:rsidR="00B23D01">
        <w:rPr>
          <w:lang w:val="en-US" w:eastAsia="en-US"/>
        </w:rPr>
        <w:t xml:space="preserve"> </w:t>
      </w:r>
      <w:r w:rsidR="00AB2C29">
        <w:rPr>
          <w:lang w:val="en-US" w:eastAsia="en-US"/>
        </w:rPr>
        <w:t>c</w:t>
      </w:r>
      <w:r w:rsidRPr="00B23D01">
        <w:rPr>
          <w:lang w:val="en-US" w:eastAsia="en-US"/>
        </w:rPr>
        <w:t xml:space="preserve">reate a Postal Info type Loc with </w:t>
      </w:r>
      <w:r w:rsidR="00B23D01" w:rsidRPr="00B23D01">
        <w:rPr>
          <w:lang w:val="en-US" w:eastAsia="en-US"/>
        </w:rPr>
        <w:t>appropriate</w:t>
      </w:r>
      <w:r w:rsidRPr="00B23D01">
        <w:rPr>
          <w:lang w:val="en-US" w:eastAsia="en-US"/>
        </w:rPr>
        <w:t xml:space="preserve"> </w:t>
      </w:r>
      <w:r w:rsidR="00B23D01" w:rsidRPr="00B23D01">
        <w:rPr>
          <w:lang w:val="en-US" w:eastAsia="en-US"/>
        </w:rPr>
        <w:t>fields</w:t>
      </w:r>
      <w:r w:rsidRPr="00B23D01">
        <w:rPr>
          <w:lang w:val="en-US" w:eastAsia="en-US"/>
        </w:rPr>
        <w:t xml:space="preserve"> from </w:t>
      </w:r>
      <w:r w:rsidRPr="00B23D01">
        <w:rPr>
          <w:i/>
          <w:lang w:val="en-US" w:eastAsia="en-US"/>
        </w:rPr>
        <w:t>EppConCreate01PLocName</w:t>
      </w:r>
      <w:r w:rsidRPr="00B23D01">
        <w:rPr>
          <w:lang w:val="en-US" w:eastAsia="en-US"/>
        </w:rPr>
        <w:t xml:space="preserve">, </w:t>
      </w:r>
      <w:r w:rsidRPr="00B23D01">
        <w:rPr>
          <w:i/>
          <w:lang w:val="en-US" w:eastAsia="en-US"/>
        </w:rPr>
        <w:t>EppConCreate01PLocOrg</w:t>
      </w:r>
      <w:r w:rsidRPr="00B23D01">
        <w:rPr>
          <w:lang w:val="en-US" w:eastAsia="en-US"/>
        </w:rPr>
        <w:t xml:space="preserve">, </w:t>
      </w:r>
      <w:r w:rsidRPr="00B23D01">
        <w:rPr>
          <w:i/>
          <w:lang w:val="en-US" w:eastAsia="en-US"/>
        </w:rPr>
        <w:t>EppConCreate01PLocStreet1</w:t>
      </w:r>
      <w:r w:rsidRPr="00B23D01">
        <w:rPr>
          <w:lang w:val="en-US" w:eastAsia="en-US"/>
        </w:rPr>
        <w:t xml:space="preserve">, </w:t>
      </w:r>
      <w:r w:rsidRPr="00B23D01">
        <w:rPr>
          <w:i/>
          <w:lang w:val="en-US" w:eastAsia="en-US"/>
        </w:rPr>
        <w:t>EppConCreate01PLocStreet2</w:t>
      </w:r>
      <w:r w:rsidRPr="00B23D01">
        <w:rPr>
          <w:lang w:val="en-US" w:eastAsia="en-US"/>
        </w:rPr>
        <w:t xml:space="preserve">, </w:t>
      </w:r>
      <w:r w:rsidRPr="00B23D01">
        <w:rPr>
          <w:i/>
          <w:lang w:val="en-US" w:eastAsia="en-US"/>
        </w:rPr>
        <w:t>EppConCreate01PLocStreet3</w:t>
      </w:r>
      <w:r w:rsidRPr="00B23D01">
        <w:rPr>
          <w:lang w:val="en-US" w:eastAsia="en-US"/>
        </w:rPr>
        <w:t xml:space="preserve">, </w:t>
      </w:r>
      <w:r w:rsidRPr="00B23D01">
        <w:rPr>
          <w:i/>
          <w:lang w:val="en-US" w:eastAsia="en-US"/>
        </w:rPr>
        <w:t>EppConCreate01PLocCity</w:t>
      </w:r>
      <w:r w:rsidRPr="00B23D01">
        <w:rPr>
          <w:lang w:val="en-US" w:eastAsia="en-US"/>
        </w:rPr>
        <w:t xml:space="preserve">, </w:t>
      </w:r>
      <w:r w:rsidRPr="00B23D01">
        <w:rPr>
          <w:i/>
          <w:lang w:val="en-US" w:eastAsia="en-US"/>
        </w:rPr>
        <w:t>EppConCreate01PLocSp</w:t>
      </w:r>
      <w:r w:rsidRPr="00B23D01">
        <w:rPr>
          <w:lang w:val="en-US" w:eastAsia="en-US"/>
        </w:rPr>
        <w:t xml:space="preserve">, </w:t>
      </w:r>
      <w:r w:rsidRPr="00B23D01">
        <w:rPr>
          <w:i/>
          <w:lang w:val="en-US" w:eastAsia="en-US"/>
        </w:rPr>
        <w:t>EppConCreate01PLOcPc</w:t>
      </w:r>
      <w:r w:rsidR="00AB2C29">
        <w:rPr>
          <w:i/>
          <w:lang w:val="en-US" w:eastAsia="en-US"/>
        </w:rPr>
        <w:t xml:space="preserve"> </w:t>
      </w:r>
      <w:r w:rsidR="00AB2C29" w:rsidRPr="00AB2C29">
        <w:rPr>
          <w:lang w:val="en-US" w:eastAsia="en-US"/>
        </w:rPr>
        <w:t>and</w:t>
      </w:r>
      <w:r w:rsidRPr="00B23D01">
        <w:rPr>
          <w:lang w:val="en-US" w:eastAsia="en-US"/>
        </w:rPr>
        <w:t xml:space="preserve"> </w:t>
      </w:r>
      <w:r w:rsidRPr="00B23D01">
        <w:rPr>
          <w:i/>
          <w:lang w:val="en-US" w:eastAsia="en-US"/>
        </w:rPr>
        <w:t>EppConCreate01PLocCc</w:t>
      </w:r>
      <w:r w:rsidRPr="00B23D01">
        <w:rPr>
          <w:lang w:val="en-US" w:eastAsia="en-US"/>
        </w:rPr>
        <w:t>.</w:t>
      </w:r>
    </w:p>
    <w:p w14:paraId="335F6D35" w14:textId="77777777" w:rsidR="00B23D01" w:rsidRDefault="00E01D4A" w:rsidP="002070A4">
      <w:pPr>
        <w:pStyle w:val="Liststycke"/>
        <w:numPr>
          <w:ilvl w:val="1"/>
          <w:numId w:val="33"/>
        </w:numPr>
        <w:rPr>
          <w:lang w:val="en-US" w:eastAsia="en-US"/>
        </w:rPr>
      </w:pPr>
      <w:r w:rsidRPr="00B23D01">
        <w:rPr>
          <w:lang w:val="en-US" w:eastAsia="en-US"/>
        </w:rPr>
        <w:t xml:space="preserve">Add </w:t>
      </w:r>
      <w:r w:rsidRPr="00B23D01">
        <w:rPr>
          <w:i/>
          <w:lang w:val="en-US" w:eastAsia="en-US"/>
        </w:rPr>
        <w:t>EppConCreate01Voice</w:t>
      </w:r>
      <w:r w:rsidRPr="00B23D01">
        <w:rPr>
          <w:lang w:val="en-US" w:eastAsia="en-US"/>
        </w:rPr>
        <w:t xml:space="preserve">, </w:t>
      </w:r>
      <w:r w:rsidRPr="00B23D01">
        <w:rPr>
          <w:i/>
          <w:lang w:val="en-US" w:eastAsia="en-US"/>
        </w:rPr>
        <w:t>EppConCreate01Fax</w:t>
      </w:r>
      <w:r w:rsidRPr="00B23D01">
        <w:rPr>
          <w:lang w:val="en-US" w:eastAsia="en-US"/>
        </w:rPr>
        <w:t xml:space="preserve">, </w:t>
      </w:r>
      <w:r w:rsidRPr="00B23D01">
        <w:rPr>
          <w:i/>
          <w:lang w:val="en-US" w:eastAsia="en-US"/>
        </w:rPr>
        <w:t>EppConCreate01Email</w:t>
      </w:r>
      <w:r w:rsidRPr="00B23D01">
        <w:rPr>
          <w:lang w:val="en-US" w:eastAsia="en-US"/>
        </w:rPr>
        <w:t xml:space="preserve"> and </w:t>
      </w:r>
      <w:r w:rsidRPr="00B23D01">
        <w:rPr>
          <w:i/>
          <w:lang w:val="en-US" w:eastAsia="en-US"/>
        </w:rPr>
        <w:t>EppConCreate01Auth</w:t>
      </w:r>
      <w:r w:rsidRPr="00B23D01">
        <w:rPr>
          <w:lang w:val="en-US" w:eastAsia="en-US"/>
        </w:rPr>
        <w:t xml:space="preserve"> fields.</w:t>
      </w:r>
    </w:p>
    <w:p w14:paraId="335F6D36" w14:textId="77777777" w:rsidR="00B23D01" w:rsidRPr="0084790B" w:rsidRDefault="002070A4" w:rsidP="002070A4">
      <w:pPr>
        <w:pStyle w:val="Liststycke"/>
        <w:numPr>
          <w:ilvl w:val="1"/>
          <w:numId w:val="33"/>
        </w:numPr>
        <w:rPr>
          <w:lang w:val="en-US" w:eastAsia="en-US"/>
        </w:rPr>
      </w:pPr>
      <w:r w:rsidRPr="00B23D01">
        <w:rPr>
          <w:lang w:val="en-US" w:eastAsia="en-US"/>
        </w:rPr>
        <w:t xml:space="preserve">If </w:t>
      </w:r>
      <w:r w:rsidR="004E006D">
        <w:rPr>
          <w:lang w:val="en-US" w:eastAsia="en-US"/>
        </w:rPr>
        <w:t xml:space="preserve">contact create </w:t>
      </w:r>
      <w:r w:rsidR="00B23D01">
        <w:rPr>
          <w:lang w:val="en-US" w:eastAsia="en-US"/>
        </w:rPr>
        <w:t>requires extra extensio</w:t>
      </w:r>
      <w:r w:rsidRPr="00B23D01">
        <w:rPr>
          <w:lang w:val="en-US" w:eastAsia="en-US"/>
        </w:rPr>
        <w:t>n a</w:t>
      </w:r>
      <w:r w:rsidR="00B23D01">
        <w:rPr>
          <w:lang w:val="en-US" w:eastAsia="en-US"/>
        </w:rPr>
        <w:t>nd values, create an extensio</w:t>
      </w:r>
      <w:r w:rsidRPr="00B23D01">
        <w:rPr>
          <w:lang w:val="en-US" w:eastAsia="en-US"/>
        </w:rPr>
        <w:t xml:space="preserve">n part from </w:t>
      </w:r>
      <w:r w:rsidR="004E006D" w:rsidRPr="0084790B">
        <w:rPr>
          <w:i/>
          <w:lang w:val="en-US" w:eastAsia="en-US"/>
        </w:rPr>
        <w:t>EppConCreate01Ext01Uri</w:t>
      </w:r>
      <w:r w:rsidR="004E006D" w:rsidRPr="0084790B">
        <w:rPr>
          <w:lang w:val="en-US" w:eastAsia="en-US"/>
        </w:rPr>
        <w:t xml:space="preserve"> </w:t>
      </w:r>
      <w:r w:rsidRPr="0084790B">
        <w:rPr>
          <w:lang w:val="en-US" w:eastAsia="en-US"/>
        </w:rPr>
        <w:t xml:space="preserve">and </w:t>
      </w:r>
      <w:r w:rsidR="004E006D" w:rsidRPr="0084790B">
        <w:rPr>
          <w:i/>
          <w:lang w:val="en-US" w:eastAsia="en-US"/>
        </w:rPr>
        <w:t>EppConCreate01Ext01Sl</w:t>
      </w:r>
      <w:r w:rsidR="004E006D" w:rsidRPr="0084790B">
        <w:rPr>
          <w:lang w:val="en-US" w:eastAsia="en-US"/>
        </w:rPr>
        <w:t xml:space="preserve"> </w:t>
      </w:r>
      <w:r w:rsidRPr="0084790B">
        <w:rPr>
          <w:lang w:val="en-US" w:eastAsia="en-US"/>
        </w:rPr>
        <w:t xml:space="preserve">and fill in field name from </w:t>
      </w:r>
      <w:r w:rsidR="004E006D" w:rsidRPr="0084790B">
        <w:rPr>
          <w:i/>
          <w:lang w:val="en-US" w:eastAsia="en-US"/>
        </w:rPr>
        <w:t>EppConCreate01Ext01Field01</w:t>
      </w:r>
      <w:r w:rsidR="004E006D" w:rsidRPr="0084790B">
        <w:rPr>
          <w:lang w:val="en-US" w:eastAsia="en-US"/>
        </w:rPr>
        <w:t xml:space="preserve"> </w:t>
      </w:r>
      <w:r w:rsidRPr="0084790B">
        <w:rPr>
          <w:lang w:val="en-US" w:eastAsia="en-US"/>
        </w:rPr>
        <w:t xml:space="preserve">and values from </w:t>
      </w:r>
      <w:r w:rsidR="004E006D" w:rsidRPr="0084790B">
        <w:rPr>
          <w:i/>
          <w:lang w:val="en-US" w:eastAsia="en-US"/>
        </w:rPr>
        <w:t>EppConCreate01Ext01Value01</w:t>
      </w:r>
      <w:r w:rsidRPr="0084790B">
        <w:rPr>
          <w:lang w:val="en-US" w:eastAsia="en-US"/>
        </w:rPr>
        <w:t>.</w:t>
      </w:r>
    </w:p>
    <w:p w14:paraId="335F6D37" w14:textId="77777777" w:rsidR="00B23D01" w:rsidRPr="0084790B" w:rsidRDefault="002070A4" w:rsidP="00AB2C29">
      <w:pPr>
        <w:pStyle w:val="Liststycke"/>
        <w:rPr>
          <w:lang w:val="en-US" w:eastAsia="en-US"/>
        </w:rPr>
      </w:pPr>
      <w:r w:rsidRPr="0084790B">
        <w:rPr>
          <w:lang w:val="en-US"/>
        </w:rPr>
        <w:t xml:space="preserve">The </w:t>
      </w:r>
      <w:r w:rsidR="00AB2C29" w:rsidRPr="0084790B">
        <w:rPr>
          <w:lang w:val="en-US"/>
        </w:rPr>
        <w:t xml:space="preserve">contact </w:t>
      </w:r>
      <w:r w:rsidR="00E01D4A" w:rsidRPr="0084790B">
        <w:rPr>
          <w:lang w:val="en-US"/>
        </w:rPr>
        <w:t xml:space="preserve">create </w:t>
      </w:r>
      <w:r w:rsidRPr="0084790B">
        <w:rPr>
          <w:lang w:val="en-US"/>
        </w:rPr>
        <w:t>command MUST complete with result code 1000</w:t>
      </w:r>
      <w:r w:rsidR="00FB44EC" w:rsidRPr="0084790B">
        <w:rPr>
          <w:lang w:val="en-US"/>
        </w:rPr>
        <w:t xml:space="preserve"> or 1001</w:t>
      </w:r>
      <w:r w:rsidRPr="0084790B">
        <w:rPr>
          <w:lang w:val="en-US"/>
        </w:rPr>
        <w:t>.</w:t>
      </w:r>
    </w:p>
    <w:p w14:paraId="335F6D38" w14:textId="77777777" w:rsidR="002070A4" w:rsidRPr="00D851F1" w:rsidRDefault="002070A4" w:rsidP="002070A4">
      <w:pPr>
        <w:pStyle w:val="Liststycke"/>
        <w:numPr>
          <w:ilvl w:val="0"/>
          <w:numId w:val="33"/>
        </w:numPr>
        <w:rPr>
          <w:lang w:val="en-US" w:eastAsia="en-US"/>
        </w:rPr>
      </w:pPr>
      <w:r w:rsidRPr="0084790B">
        <w:rPr>
          <w:lang w:val="en-US" w:eastAsia="en-US"/>
        </w:rPr>
        <w:t xml:space="preserve">Create </w:t>
      </w:r>
      <w:r w:rsidR="00AB2C29" w:rsidRPr="0084790B">
        <w:rPr>
          <w:lang w:val="en-US" w:eastAsia="en-US"/>
        </w:rPr>
        <w:t xml:space="preserve">a </w:t>
      </w:r>
      <w:r w:rsidRPr="0084790B">
        <w:rPr>
          <w:lang w:val="en-US" w:eastAsia="en-US"/>
        </w:rPr>
        <w:t>logout command</w:t>
      </w:r>
      <w:r w:rsidR="00B23D01" w:rsidRPr="0084790B">
        <w:rPr>
          <w:lang w:val="en-US" w:eastAsia="en-US"/>
        </w:rPr>
        <w:t>.</w:t>
      </w:r>
      <w:r w:rsidR="00B23D01" w:rsidRPr="0084790B">
        <w:rPr>
          <w:lang w:val="en-US" w:eastAsia="en-US"/>
        </w:rPr>
        <w:br/>
      </w:r>
      <w:r w:rsidR="00AB2C29" w:rsidRPr="0084790B">
        <w:rPr>
          <w:lang w:val="en-US"/>
        </w:rPr>
        <w:t>The logout command MUST complete with result code 1500.</w:t>
      </w:r>
    </w:p>
    <w:p w14:paraId="335F6D39" w14:textId="77777777" w:rsidR="00206F89" w:rsidRPr="0084790B" w:rsidRDefault="00206F89" w:rsidP="00206F89">
      <w:pPr>
        <w:pStyle w:val="Rubrik1"/>
      </w:pPr>
      <w:bookmarkStart w:id="210" w:name="_Toc241221948"/>
      <w:bookmarkStart w:id="211" w:name="_Toc274556056"/>
      <w:r w:rsidRPr="0084790B">
        <w:lastRenderedPageBreak/>
        <w:t>EPP Contact Delete 01</w:t>
      </w:r>
      <w:bookmarkEnd w:id="210"/>
      <w:bookmarkEnd w:id="211"/>
    </w:p>
    <w:p w14:paraId="335F6D3A" w14:textId="77777777" w:rsidR="00206F89" w:rsidRPr="0084790B" w:rsidRDefault="00206F89" w:rsidP="00206F89">
      <w:pPr>
        <w:pStyle w:val="Rubrik2"/>
      </w:pPr>
      <w:bookmarkStart w:id="212" w:name="_Toc241221949"/>
      <w:bookmarkStart w:id="213" w:name="_Toc274556057"/>
      <w:r w:rsidRPr="0084790B">
        <w:t>Test case identifier</w:t>
      </w:r>
      <w:bookmarkEnd w:id="212"/>
      <w:bookmarkEnd w:id="213"/>
    </w:p>
    <w:p w14:paraId="335F6D3B" w14:textId="77777777" w:rsidR="00BA5207" w:rsidRPr="0084790B" w:rsidRDefault="00BA5207" w:rsidP="00BA5207">
      <w:pPr>
        <w:rPr>
          <w:lang w:val="en-US" w:eastAsia="en-US"/>
        </w:rPr>
      </w:pPr>
      <w:r w:rsidRPr="0084790B">
        <w:rPr>
          <w:lang w:val="en-US" w:eastAsia="en-US"/>
        </w:rPr>
        <w:t>EPPConDelete01</w:t>
      </w:r>
    </w:p>
    <w:p w14:paraId="335F6D3C" w14:textId="77777777" w:rsidR="00206F89" w:rsidRPr="0084790B" w:rsidRDefault="00206F89" w:rsidP="00206F89">
      <w:pPr>
        <w:pStyle w:val="Rubrik2"/>
      </w:pPr>
      <w:bookmarkStart w:id="214" w:name="_Toc241221950"/>
      <w:bookmarkStart w:id="215" w:name="_Toc274556058"/>
      <w:r w:rsidRPr="0084790B">
        <w:t>Objective</w:t>
      </w:r>
      <w:bookmarkEnd w:id="214"/>
      <w:bookmarkEnd w:id="215"/>
    </w:p>
    <w:p w14:paraId="335F6D3D" w14:textId="77777777" w:rsidR="00BA5207" w:rsidRPr="0084790B" w:rsidRDefault="00BA5207" w:rsidP="00BA5207">
      <w:pPr>
        <w:rPr>
          <w:lang w:val="en-US"/>
        </w:rPr>
      </w:pPr>
      <w:r w:rsidRPr="0084790B">
        <w:rPr>
          <w:lang w:val="en-US"/>
        </w:rPr>
        <w:t xml:space="preserve">This test </w:t>
      </w:r>
      <w:r w:rsidR="00270D64" w:rsidRPr="0084790B">
        <w:rPr>
          <w:lang w:val="en-US"/>
        </w:rPr>
        <w:t xml:space="preserve">verifies </w:t>
      </w:r>
      <w:r w:rsidRPr="0084790B">
        <w:rPr>
          <w:lang w:val="en-US"/>
        </w:rPr>
        <w:t>compliance of the EPP server with RFC’s for log</w:t>
      </w:r>
      <w:r w:rsidR="001A4FF2" w:rsidRPr="0084790B">
        <w:rPr>
          <w:lang w:val="en-US"/>
        </w:rPr>
        <w:t>g</w:t>
      </w:r>
      <w:r w:rsidRPr="0084790B">
        <w:rPr>
          <w:lang w:val="en-US"/>
        </w:rPr>
        <w:t>in</w:t>
      </w:r>
      <w:r w:rsidR="001A4FF2" w:rsidRPr="0084790B">
        <w:rPr>
          <w:lang w:val="en-US"/>
        </w:rPr>
        <w:t>g</w:t>
      </w:r>
      <w:r w:rsidRPr="0084790B">
        <w:rPr>
          <w:lang w:val="en-US"/>
        </w:rPr>
        <w:t xml:space="preserve"> in, deleting a contact object and log</w:t>
      </w:r>
      <w:r w:rsidR="001A4FF2" w:rsidRPr="0084790B">
        <w:rPr>
          <w:lang w:val="en-US"/>
        </w:rPr>
        <w:t xml:space="preserve">ging </w:t>
      </w:r>
      <w:r w:rsidRPr="0084790B">
        <w:rPr>
          <w:lang w:val="en-US"/>
        </w:rPr>
        <w:t>out.</w:t>
      </w:r>
    </w:p>
    <w:p w14:paraId="335F6D3E" w14:textId="77777777" w:rsidR="00206F89" w:rsidRPr="0084790B" w:rsidRDefault="00206F89" w:rsidP="00206F89">
      <w:pPr>
        <w:pStyle w:val="Rubrik2"/>
      </w:pPr>
      <w:bookmarkStart w:id="216" w:name="_Toc241221951"/>
      <w:bookmarkStart w:id="217" w:name="_Toc274556059"/>
      <w:r w:rsidRPr="0084790B">
        <w:t>Inputs</w:t>
      </w:r>
      <w:bookmarkEnd w:id="216"/>
      <w:bookmarkEnd w:id="217"/>
    </w:p>
    <w:p w14:paraId="335F6D3F" w14:textId="77777777" w:rsidR="00206F89" w:rsidRPr="002E2AFD" w:rsidRDefault="00206F89" w:rsidP="00206F89">
      <w:pPr>
        <w:rPr>
          <w:lang w:val="en-US" w:eastAsia="en-US"/>
        </w:rPr>
      </w:pPr>
      <w:r w:rsidRPr="0084790B">
        <w:rPr>
          <w:lang w:val="en-US" w:eastAsia="en-US"/>
        </w:rPr>
        <w:t xml:space="preserve">The following information </w:t>
      </w:r>
      <w:r w:rsidR="003B0EB3" w:rsidRPr="0084790B">
        <w:rPr>
          <w:lang w:val="en-US" w:eastAsia="en-US"/>
        </w:rPr>
        <w:t xml:space="preserve">is </w:t>
      </w:r>
      <w:r w:rsidRPr="0084790B">
        <w:rPr>
          <w:lang w:val="en-US" w:eastAsia="en-US"/>
        </w:rPr>
        <w:t>needed as input for this test case:</w:t>
      </w:r>
    </w:p>
    <w:p w14:paraId="335F6D40" w14:textId="77777777" w:rsidR="00206F89" w:rsidRPr="002E2AFD" w:rsidRDefault="00206F89" w:rsidP="00206F89">
      <w:pPr>
        <w:rPr>
          <w:lang w:val="en-US" w:eastAsia="en-US"/>
        </w:rPr>
      </w:pPr>
    </w:p>
    <w:p w14:paraId="335F6D41" w14:textId="77777777" w:rsidR="00055FAC" w:rsidRPr="002E2AFD" w:rsidRDefault="008D4AD9" w:rsidP="00055FAC">
      <w:pPr>
        <w:rPr>
          <w:lang w:val="en-US" w:eastAsia="en-US"/>
        </w:rPr>
      </w:pPr>
      <w:r>
        <w:rPr>
          <w:lang w:val="en-US" w:eastAsia="en-US"/>
        </w:rPr>
        <w:t>The full information from the input table in 2.3 is also used for login.</w:t>
      </w:r>
    </w:p>
    <w:p w14:paraId="335F6D42" w14:textId="77777777" w:rsidR="00055FAC" w:rsidRPr="002E2AFD" w:rsidRDefault="00055FAC" w:rsidP="00055FAC">
      <w:pPr>
        <w:rPr>
          <w:lang w:val="en-US" w:eastAsia="en-US"/>
        </w:rPr>
      </w:pPr>
    </w:p>
    <w:tbl>
      <w:tblPr>
        <w:tblStyle w:val="Tabellrutnt"/>
        <w:tblW w:w="0" w:type="auto"/>
        <w:tblLook w:val="04A0" w:firstRow="1" w:lastRow="0" w:firstColumn="1" w:lastColumn="0" w:noHBand="0" w:noVBand="1"/>
      </w:tblPr>
      <w:tblGrid>
        <w:gridCol w:w="3227"/>
        <w:gridCol w:w="4961"/>
        <w:gridCol w:w="1949"/>
      </w:tblGrid>
      <w:tr w:rsidR="00055FAC" w:rsidRPr="002E2AFD" w14:paraId="335F6D46" w14:textId="77777777" w:rsidTr="00E41C4A">
        <w:trPr>
          <w:tblHeader/>
        </w:trPr>
        <w:tc>
          <w:tcPr>
            <w:tcW w:w="3227" w:type="dxa"/>
            <w:shd w:val="clear" w:color="auto" w:fill="D9D9D9" w:themeFill="background1" w:themeFillShade="D9"/>
          </w:tcPr>
          <w:p w14:paraId="335F6D43" w14:textId="77777777" w:rsidR="00055FAC" w:rsidRPr="002E2AFD" w:rsidRDefault="00055FAC" w:rsidP="00E41C4A">
            <w:pPr>
              <w:rPr>
                <w:lang w:val="en-US" w:eastAsia="en-US"/>
              </w:rPr>
            </w:pPr>
            <w:r w:rsidRPr="002E2AFD">
              <w:rPr>
                <w:lang w:val="en-US" w:eastAsia="en-US"/>
              </w:rPr>
              <w:t>Id</w:t>
            </w:r>
          </w:p>
        </w:tc>
        <w:tc>
          <w:tcPr>
            <w:tcW w:w="4961" w:type="dxa"/>
            <w:shd w:val="clear" w:color="auto" w:fill="D9D9D9" w:themeFill="background1" w:themeFillShade="D9"/>
          </w:tcPr>
          <w:p w14:paraId="335F6D44" w14:textId="77777777" w:rsidR="00055FAC" w:rsidRPr="002E2AFD" w:rsidRDefault="00055FAC" w:rsidP="00E41C4A">
            <w:pPr>
              <w:rPr>
                <w:lang w:val="en-US" w:eastAsia="en-US"/>
              </w:rPr>
            </w:pPr>
            <w:r w:rsidRPr="002E2AFD">
              <w:rPr>
                <w:lang w:val="en-US" w:eastAsia="en-US"/>
              </w:rPr>
              <w:t>Description</w:t>
            </w:r>
          </w:p>
        </w:tc>
        <w:tc>
          <w:tcPr>
            <w:tcW w:w="1949" w:type="dxa"/>
            <w:shd w:val="clear" w:color="auto" w:fill="D9D9D9" w:themeFill="background1" w:themeFillShade="D9"/>
          </w:tcPr>
          <w:p w14:paraId="335F6D45" w14:textId="77777777" w:rsidR="00055FAC" w:rsidRPr="002E2AFD" w:rsidRDefault="00055FAC" w:rsidP="00E41C4A">
            <w:pPr>
              <w:rPr>
                <w:lang w:val="en-US" w:eastAsia="en-US"/>
              </w:rPr>
            </w:pPr>
            <w:r w:rsidRPr="002E2AFD">
              <w:rPr>
                <w:lang w:val="en-US" w:eastAsia="en-US"/>
              </w:rPr>
              <w:t>Type</w:t>
            </w:r>
          </w:p>
        </w:tc>
      </w:tr>
      <w:tr w:rsidR="00055FAC" w:rsidRPr="00ED0083" w14:paraId="335F6D4A" w14:textId="77777777" w:rsidTr="00E41C4A">
        <w:tc>
          <w:tcPr>
            <w:tcW w:w="3227" w:type="dxa"/>
          </w:tcPr>
          <w:p w14:paraId="335F6D47" w14:textId="77777777" w:rsidR="00055FAC" w:rsidRPr="00ED0083" w:rsidRDefault="00055FAC" w:rsidP="001E0E11">
            <w:pPr>
              <w:rPr>
                <w:lang w:val="en-US" w:eastAsia="en-US"/>
              </w:rPr>
            </w:pPr>
            <w:r w:rsidRPr="00ED0083">
              <w:rPr>
                <w:lang w:val="en-US" w:eastAsia="en-US"/>
              </w:rPr>
              <w:t>EppConDelete01</w:t>
            </w:r>
            <w:r w:rsidR="001E0E11" w:rsidRPr="00ED0083">
              <w:rPr>
                <w:lang w:val="en-US" w:eastAsia="en-US"/>
              </w:rPr>
              <w:t>Id</w:t>
            </w:r>
          </w:p>
        </w:tc>
        <w:tc>
          <w:tcPr>
            <w:tcW w:w="4961" w:type="dxa"/>
          </w:tcPr>
          <w:p w14:paraId="335F6D48" w14:textId="77777777" w:rsidR="00055FAC" w:rsidRPr="00ED0083" w:rsidRDefault="00055FAC" w:rsidP="001E0E11">
            <w:pPr>
              <w:rPr>
                <w:lang w:val="en-US" w:eastAsia="en-US"/>
              </w:rPr>
            </w:pPr>
            <w:r w:rsidRPr="00ED0083">
              <w:rPr>
                <w:lang w:val="en-US" w:eastAsia="en-US"/>
              </w:rPr>
              <w:t>Contact</w:t>
            </w:r>
            <w:r w:rsidR="001E0E11" w:rsidRPr="00ED0083">
              <w:rPr>
                <w:lang w:val="en-US" w:eastAsia="en-US"/>
              </w:rPr>
              <w:t xml:space="preserve">ID </w:t>
            </w:r>
            <w:r w:rsidRPr="00ED0083">
              <w:rPr>
                <w:lang w:val="en-US" w:eastAsia="en-US"/>
              </w:rPr>
              <w:t xml:space="preserve"> to </w:t>
            </w:r>
            <w:r w:rsidR="005460EB" w:rsidRPr="00ED0083">
              <w:rPr>
                <w:lang w:val="en-US" w:eastAsia="en-US"/>
              </w:rPr>
              <w:t>delete</w:t>
            </w:r>
          </w:p>
        </w:tc>
        <w:tc>
          <w:tcPr>
            <w:tcW w:w="1949" w:type="dxa"/>
          </w:tcPr>
          <w:p w14:paraId="335F6D49" w14:textId="77777777" w:rsidR="00055FAC" w:rsidRPr="00ED0083" w:rsidRDefault="00055FAC" w:rsidP="00E41C4A">
            <w:pPr>
              <w:rPr>
                <w:lang w:val="en-US" w:eastAsia="en-US"/>
              </w:rPr>
            </w:pPr>
            <w:r w:rsidRPr="00ED0083">
              <w:rPr>
                <w:lang w:val="en-US" w:eastAsia="en-US"/>
              </w:rPr>
              <w:t>String</w:t>
            </w:r>
          </w:p>
        </w:tc>
      </w:tr>
      <w:tr w:rsidR="00E44FB6" w:rsidRPr="00ED0083" w14:paraId="335F6D4E" w14:textId="77777777" w:rsidTr="00E41C4A">
        <w:tc>
          <w:tcPr>
            <w:tcW w:w="3227" w:type="dxa"/>
          </w:tcPr>
          <w:p w14:paraId="335F6D4B" w14:textId="77777777" w:rsidR="00E44FB6" w:rsidRPr="00ED0083" w:rsidRDefault="00E44FB6" w:rsidP="00055FAC">
            <w:pPr>
              <w:rPr>
                <w:lang w:val="en-US" w:eastAsia="en-US"/>
              </w:rPr>
            </w:pPr>
            <w:r w:rsidRPr="00ED0083">
              <w:rPr>
                <w:lang w:val="en-US" w:eastAsia="en-US"/>
              </w:rPr>
              <w:t>EppConDelete01Ext01Uri</w:t>
            </w:r>
          </w:p>
        </w:tc>
        <w:tc>
          <w:tcPr>
            <w:tcW w:w="4961" w:type="dxa"/>
          </w:tcPr>
          <w:p w14:paraId="335F6D4C" w14:textId="77777777" w:rsidR="00E44FB6" w:rsidRPr="00ED0083" w:rsidRDefault="00E44FB6" w:rsidP="00BE53E6">
            <w:pPr>
              <w:rPr>
                <w:lang w:val="en-US" w:eastAsia="en-US"/>
              </w:rPr>
            </w:pPr>
            <w:r w:rsidRPr="00ED0083">
              <w:rPr>
                <w:lang w:val="en-US" w:eastAsia="en-US"/>
              </w:rPr>
              <w:t>Extension 01 object URI</w:t>
            </w:r>
          </w:p>
        </w:tc>
        <w:tc>
          <w:tcPr>
            <w:tcW w:w="1949" w:type="dxa"/>
          </w:tcPr>
          <w:p w14:paraId="335F6D4D" w14:textId="77777777" w:rsidR="00E44FB6" w:rsidRPr="00ED0083" w:rsidRDefault="00E44FB6" w:rsidP="00E41C4A">
            <w:pPr>
              <w:rPr>
                <w:lang w:val="en-US" w:eastAsia="en-US"/>
              </w:rPr>
            </w:pPr>
            <w:r w:rsidRPr="00ED0083">
              <w:rPr>
                <w:lang w:val="en-US" w:eastAsia="en-US"/>
              </w:rPr>
              <w:t>String</w:t>
            </w:r>
          </w:p>
        </w:tc>
      </w:tr>
      <w:tr w:rsidR="00E44FB6" w:rsidRPr="00ED0083" w14:paraId="335F6D52" w14:textId="77777777" w:rsidTr="00E41C4A">
        <w:tc>
          <w:tcPr>
            <w:tcW w:w="3227" w:type="dxa"/>
          </w:tcPr>
          <w:p w14:paraId="335F6D4F" w14:textId="77777777" w:rsidR="00E44FB6" w:rsidRPr="00ED0083" w:rsidRDefault="00E44FB6" w:rsidP="00055FAC">
            <w:pPr>
              <w:rPr>
                <w:lang w:val="en-US" w:eastAsia="en-US"/>
              </w:rPr>
            </w:pPr>
            <w:r w:rsidRPr="00ED0083">
              <w:rPr>
                <w:lang w:val="en-US" w:eastAsia="en-US"/>
              </w:rPr>
              <w:t>EppConDelete01Ext01Sl</w:t>
            </w:r>
          </w:p>
        </w:tc>
        <w:tc>
          <w:tcPr>
            <w:tcW w:w="4961" w:type="dxa"/>
          </w:tcPr>
          <w:p w14:paraId="335F6D50" w14:textId="77777777" w:rsidR="00E44FB6" w:rsidRPr="00ED0083" w:rsidRDefault="00E44FB6" w:rsidP="00BE53E6">
            <w:pPr>
              <w:rPr>
                <w:lang w:val="en-US" w:eastAsia="en-US"/>
              </w:rPr>
            </w:pPr>
            <w:r w:rsidRPr="00ED0083">
              <w:rPr>
                <w:lang w:val="en-US" w:eastAsia="en-US"/>
              </w:rPr>
              <w:t>Extension 01 schema location</w:t>
            </w:r>
          </w:p>
        </w:tc>
        <w:tc>
          <w:tcPr>
            <w:tcW w:w="1949" w:type="dxa"/>
          </w:tcPr>
          <w:p w14:paraId="335F6D51" w14:textId="77777777" w:rsidR="00E44FB6" w:rsidRPr="00ED0083" w:rsidRDefault="00E44FB6" w:rsidP="00E41C4A">
            <w:pPr>
              <w:rPr>
                <w:lang w:val="en-US" w:eastAsia="en-US"/>
              </w:rPr>
            </w:pPr>
            <w:r w:rsidRPr="00ED0083">
              <w:rPr>
                <w:lang w:val="en-US" w:eastAsia="en-US"/>
              </w:rPr>
              <w:t>String</w:t>
            </w:r>
          </w:p>
        </w:tc>
      </w:tr>
      <w:tr w:rsidR="00E44FB6" w:rsidRPr="00ED0083" w14:paraId="335F6D56" w14:textId="77777777" w:rsidTr="00522EF0">
        <w:tc>
          <w:tcPr>
            <w:tcW w:w="3227" w:type="dxa"/>
          </w:tcPr>
          <w:p w14:paraId="335F6D53" w14:textId="77777777" w:rsidR="00E44FB6" w:rsidRPr="00ED0083" w:rsidRDefault="00E44FB6" w:rsidP="004B6BC5">
            <w:pPr>
              <w:rPr>
                <w:lang w:val="en-US" w:eastAsia="en-US"/>
              </w:rPr>
            </w:pPr>
            <w:r w:rsidRPr="00ED0083">
              <w:rPr>
                <w:lang w:val="en-US" w:eastAsia="en-US"/>
              </w:rPr>
              <w:t>EppConDelete01Ext01ExtName</w:t>
            </w:r>
          </w:p>
        </w:tc>
        <w:tc>
          <w:tcPr>
            <w:tcW w:w="4961" w:type="dxa"/>
          </w:tcPr>
          <w:p w14:paraId="335F6D54" w14:textId="77777777" w:rsidR="00E44FB6" w:rsidRPr="00ED0083" w:rsidRDefault="00E44FB6" w:rsidP="00BE53E6">
            <w:pPr>
              <w:rPr>
                <w:lang w:val="en-US" w:eastAsia="en-US"/>
              </w:rPr>
            </w:pPr>
            <w:r w:rsidRPr="00ED0083">
              <w:rPr>
                <w:lang w:val="en-US" w:eastAsia="en-US"/>
              </w:rPr>
              <w:t>Extension 01 name</w:t>
            </w:r>
          </w:p>
        </w:tc>
        <w:tc>
          <w:tcPr>
            <w:tcW w:w="1949" w:type="dxa"/>
          </w:tcPr>
          <w:p w14:paraId="335F6D55" w14:textId="77777777" w:rsidR="00E44FB6" w:rsidRPr="00ED0083" w:rsidRDefault="00E44FB6" w:rsidP="00522EF0">
            <w:pPr>
              <w:rPr>
                <w:lang w:val="en-US" w:eastAsia="en-US"/>
              </w:rPr>
            </w:pPr>
            <w:r w:rsidRPr="00ED0083">
              <w:rPr>
                <w:lang w:val="en-US" w:eastAsia="en-US"/>
              </w:rPr>
              <w:t>String</w:t>
            </w:r>
          </w:p>
        </w:tc>
      </w:tr>
      <w:tr w:rsidR="00E44FB6" w:rsidRPr="00ED0083" w14:paraId="335F6D5A" w14:textId="77777777" w:rsidTr="00E41C4A">
        <w:tc>
          <w:tcPr>
            <w:tcW w:w="3227" w:type="dxa"/>
          </w:tcPr>
          <w:p w14:paraId="335F6D57" w14:textId="77777777" w:rsidR="00E44FB6" w:rsidRPr="00ED0083" w:rsidRDefault="00E44FB6" w:rsidP="00055FAC">
            <w:pPr>
              <w:rPr>
                <w:lang w:val="en-US" w:eastAsia="en-US"/>
              </w:rPr>
            </w:pPr>
            <w:r w:rsidRPr="00ED0083">
              <w:rPr>
                <w:lang w:val="en-US" w:eastAsia="en-US"/>
              </w:rPr>
              <w:t>EppConDelete01Ext01ExtValue</w:t>
            </w:r>
          </w:p>
        </w:tc>
        <w:tc>
          <w:tcPr>
            <w:tcW w:w="4961" w:type="dxa"/>
          </w:tcPr>
          <w:p w14:paraId="335F6D58" w14:textId="77777777" w:rsidR="00E44FB6" w:rsidRPr="00ED0083" w:rsidRDefault="00E44FB6" w:rsidP="00BE53E6">
            <w:pPr>
              <w:rPr>
                <w:lang w:val="en-US" w:eastAsia="en-US"/>
              </w:rPr>
            </w:pPr>
            <w:r w:rsidRPr="00ED0083">
              <w:rPr>
                <w:lang w:val="en-US" w:eastAsia="en-US"/>
              </w:rPr>
              <w:t>Extension 01 value for direct text node</w:t>
            </w:r>
          </w:p>
        </w:tc>
        <w:tc>
          <w:tcPr>
            <w:tcW w:w="1949" w:type="dxa"/>
          </w:tcPr>
          <w:p w14:paraId="335F6D59" w14:textId="77777777" w:rsidR="00E44FB6" w:rsidRPr="00ED0083" w:rsidRDefault="00E44FB6" w:rsidP="00E41C4A">
            <w:pPr>
              <w:rPr>
                <w:lang w:val="en-US" w:eastAsia="en-US"/>
              </w:rPr>
            </w:pPr>
            <w:r w:rsidRPr="00ED0083">
              <w:rPr>
                <w:lang w:val="en-US" w:eastAsia="en-US"/>
              </w:rPr>
              <w:t>String</w:t>
            </w:r>
          </w:p>
        </w:tc>
      </w:tr>
      <w:tr w:rsidR="00E44FB6" w:rsidRPr="00ED0083" w14:paraId="335F6D5E" w14:textId="77777777" w:rsidTr="00E41C4A">
        <w:tc>
          <w:tcPr>
            <w:tcW w:w="3227" w:type="dxa"/>
          </w:tcPr>
          <w:p w14:paraId="335F6D5B" w14:textId="77777777" w:rsidR="00E44FB6" w:rsidRPr="00ED0083" w:rsidRDefault="00E44FB6" w:rsidP="00055FAC">
            <w:pPr>
              <w:rPr>
                <w:lang w:val="en-US" w:eastAsia="en-US"/>
              </w:rPr>
            </w:pPr>
            <w:r w:rsidRPr="00ED0083">
              <w:rPr>
                <w:lang w:val="en-US" w:eastAsia="en-US"/>
              </w:rPr>
              <w:t>EppConDelete01Ext01Field01</w:t>
            </w:r>
          </w:p>
        </w:tc>
        <w:tc>
          <w:tcPr>
            <w:tcW w:w="4961" w:type="dxa"/>
          </w:tcPr>
          <w:p w14:paraId="335F6D5C" w14:textId="77777777" w:rsidR="00E44FB6" w:rsidRPr="00ED0083" w:rsidRDefault="00E44FB6" w:rsidP="00BE53E6">
            <w:pPr>
              <w:rPr>
                <w:lang w:val="en-US" w:eastAsia="en-US"/>
              </w:rPr>
            </w:pPr>
            <w:r w:rsidRPr="00ED0083">
              <w:rPr>
                <w:lang w:val="en-US" w:eastAsia="en-US"/>
              </w:rPr>
              <w:t>Extension 01 field name 01</w:t>
            </w:r>
          </w:p>
        </w:tc>
        <w:tc>
          <w:tcPr>
            <w:tcW w:w="1949" w:type="dxa"/>
          </w:tcPr>
          <w:p w14:paraId="335F6D5D" w14:textId="77777777" w:rsidR="00E44FB6" w:rsidRPr="00ED0083" w:rsidRDefault="00E44FB6" w:rsidP="00E41C4A">
            <w:pPr>
              <w:rPr>
                <w:lang w:val="en-US" w:eastAsia="en-US"/>
              </w:rPr>
            </w:pPr>
            <w:r w:rsidRPr="00ED0083">
              <w:rPr>
                <w:lang w:val="en-US" w:eastAsia="en-US"/>
              </w:rPr>
              <w:t>String</w:t>
            </w:r>
          </w:p>
        </w:tc>
      </w:tr>
      <w:tr w:rsidR="00E44FB6" w:rsidRPr="002E2AFD" w14:paraId="335F6D62" w14:textId="77777777" w:rsidTr="00E41C4A">
        <w:tc>
          <w:tcPr>
            <w:tcW w:w="3227" w:type="dxa"/>
          </w:tcPr>
          <w:p w14:paraId="335F6D5F" w14:textId="77777777" w:rsidR="00E44FB6" w:rsidRPr="00ED0083" w:rsidRDefault="00E44FB6" w:rsidP="00055FAC">
            <w:pPr>
              <w:rPr>
                <w:lang w:val="en-US" w:eastAsia="en-US"/>
              </w:rPr>
            </w:pPr>
            <w:r w:rsidRPr="00ED0083">
              <w:rPr>
                <w:lang w:val="en-US" w:eastAsia="en-US"/>
              </w:rPr>
              <w:t>EppConDelete01Ext01Value01</w:t>
            </w:r>
          </w:p>
        </w:tc>
        <w:tc>
          <w:tcPr>
            <w:tcW w:w="4961" w:type="dxa"/>
          </w:tcPr>
          <w:p w14:paraId="335F6D60" w14:textId="77777777" w:rsidR="00E44FB6" w:rsidRPr="00ED0083" w:rsidRDefault="00E44FB6" w:rsidP="00BE53E6">
            <w:pPr>
              <w:rPr>
                <w:lang w:val="en-US" w:eastAsia="en-US"/>
              </w:rPr>
            </w:pPr>
            <w:r w:rsidRPr="00ED0083">
              <w:rPr>
                <w:lang w:val="en-US" w:eastAsia="en-US"/>
              </w:rPr>
              <w:t>Extension 01 field value 01</w:t>
            </w:r>
          </w:p>
        </w:tc>
        <w:tc>
          <w:tcPr>
            <w:tcW w:w="1949" w:type="dxa"/>
          </w:tcPr>
          <w:p w14:paraId="335F6D61" w14:textId="77777777" w:rsidR="00E44FB6" w:rsidRPr="002E2AFD" w:rsidRDefault="00E44FB6" w:rsidP="00E41C4A">
            <w:pPr>
              <w:rPr>
                <w:lang w:val="en-US" w:eastAsia="en-US"/>
              </w:rPr>
            </w:pPr>
            <w:r w:rsidRPr="00ED0083">
              <w:rPr>
                <w:lang w:val="en-US" w:eastAsia="en-US"/>
              </w:rPr>
              <w:t>String</w:t>
            </w:r>
          </w:p>
        </w:tc>
      </w:tr>
      <w:tr w:rsidR="00E44FB6" w:rsidRPr="00166711" w14:paraId="335F6D66" w14:textId="77777777" w:rsidTr="00E41C4A">
        <w:tc>
          <w:tcPr>
            <w:tcW w:w="3227" w:type="dxa"/>
          </w:tcPr>
          <w:p w14:paraId="335F6D63" w14:textId="77777777" w:rsidR="00E44FB6" w:rsidRPr="002E2AFD" w:rsidRDefault="00166711" w:rsidP="00E41C4A">
            <w:pPr>
              <w:rPr>
                <w:lang w:val="en-US" w:eastAsia="en-US"/>
              </w:rPr>
            </w:pPr>
            <w:r>
              <w:rPr>
                <w:lang w:val="en-US" w:eastAsia="en-US"/>
              </w:rPr>
              <w:t>…</w:t>
            </w:r>
          </w:p>
        </w:tc>
        <w:tc>
          <w:tcPr>
            <w:tcW w:w="4961" w:type="dxa"/>
          </w:tcPr>
          <w:p w14:paraId="335F6D64" w14:textId="77777777" w:rsidR="00E44FB6" w:rsidRPr="002E2AFD" w:rsidRDefault="00E44FB6" w:rsidP="00E41C4A">
            <w:pPr>
              <w:rPr>
                <w:lang w:val="en-US" w:eastAsia="en-US"/>
              </w:rPr>
            </w:pPr>
            <w:r w:rsidRPr="002E2AFD">
              <w:rPr>
                <w:lang w:val="en-US" w:eastAsia="en-US"/>
              </w:rPr>
              <w:t>Repeat for max y fields</w:t>
            </w:r>
          </w:p>
        </w:tc>
        <w:tc>
          <w:tcPr>
            <w:tcW w:w="1949" w:type="dxa"/>
          </w:tcPr>
          <w:p w14:paraId="335F6D65" w14:textId="77777777" w:rsidR="00E44FB6" w:rsidRPr="002E2AFD" w:rsidRDefault="00E44FB6" w:rsidP="00E41C4A">
            <w:pPr>
              <w:rPr>
                <w:lang w:val="en-US" w:eastAsia="en-US"/>
              </w:rPr>
            </w:pPr>
          </w:p>
        </w:tc>
      </w:tr>
      <w:tr w:rsidR="00E44FB6" w:rsidRPr="00166711" w14:paraId="335F6D6A" w14:textId="77777777" w:rsidTr="00E41C4A">
        <w:tc>
          <w:tcPr>
            <w:tcW w:w="3227" w:type="dxa"/>
          </w:tcPr>
          <w:p w14:paraId="335F6D67" w14:textId="77777777" w:rsidR="00E44FB6" w:rsidRPr="002E2AFD" w:rsidRDefault="00166711" w:rsidP="00E41C4A">
            <w:pPr>
              <w:rPr>
                <w:lang w:val="en-US" w:eastAsia="en-US"/>
              </w:rPr>
            </w:pPr>
            <w:r>
              <w:rPr>
                <w:lang w:val="en-US" w:eastAsia="en-US"/>
              </w:rPr>
              <w:t>…</w:t>
            </w:r>
          </w:p>
        </w:tc>
        <w:tc>
          <w:tcPr>
            <w:tcW w:w="4961" w:type="dxa"/>
          </w:tcPr>
          <w:p w14:paraId="335F6D68" w14:textId="77777777" w:rsidR="00E44FB6" w:rsidRPr="002E2AFD" w:rsidRDefault="00E44FB6" w:rsidP="00E41C4A">
            <w:pPr>
              <w:rPr>
                <w:lang w:val="en-US" w:eastAsia="en-US"/>
              </w:rPr>
            </w:pPr>
            <w:r w:rsidRPr="002E2AFD">
              <w:rPr>
                <w:lang w:val="en-US" w:eastAsia="en-US"/>
              </w:rPr>
              <w:t>Repeat for max x extensions</w:t>
            </w:r>
          </w:p>
        </w:tc>
        <w:tc>
          <w:tcPr>
            <w:tcW w:w="1949" w:type="dxa"/>
          </w:tcPr>
          <w:p w14:paraId="335F6D69" w14:textId="77777777" w:rsidR="00E44FB6" w:rsidRPr="002E2AFD" w:rsidRDefault="00E44FB6" w:rsidP="00E41C4A">
            <w:pPr>
              <w:rPr>
                <w:lang w:val="en-US" w:eastAsia="en-US"/>
              </w:rPr>
            </w:pPr>
          </w:p>
        </w:tc>
      </w:tr>
    </w:tbl>
    <w:p w14:paraId="335F6D6B" w14:textId="77777777" w:rsidR="00206F89" w:rsidRPr="002E2AFD" w:rsidRDefault="00206F89" w:rsidP="00206F89">
      <w:pPr>
        <w:pStyle w:val="Rubrik2"/>
      </w:pPr>
      <w:bookmarkStart w:id="218" w:name="_Toc241221952"/>
      <w:bookmarkStart w:id="219" w:name="_Toc274556060"/>
      <w:r w:rsidRPr="002E2AFD">
        <w:t>Outcome(s)</w:t>
      </w:r>
      <w:bookmarkEnd w:id="218"/>
      <w:bookmarkEnd w:id="219"/>
    </w:p>
    <w:p w14:paraId="335F6D6C" w14:textId="77777777" w:rsidR="00055FAC" w:rsidRPr="0084790B" w:rsidRDefault="005D7C98" w:rsidP="00055FAC">
      <w:pPr>
        <w:rPr>
          <w:lang w:val="en-US"/>
        </w:rPr>
      </w:pPr>
      <w:r w:rsidRPr="0084790B">
        <w:rPr>
          <w:lang w:val="en-US"/>
        </w:rPr>
        <w:t>The login command</w:t>
      </w:r>
      <w:r w:rsidR="00055FAC" w:rsidRPr="0084790B">
        <w:rPr>
          <w:lang w:val="en-US"/>
        </w:rPr>
        <w:t xml:space="preserve"> MUST complete with result code 1000</w:t>
      </w:r>
      <w:r w:rsidR="00B23D01" w:rsidRPr="0084790B">
        <w:rPr>
          <w:lang w:val="en-US"/>
        </w:rPr>
        <w:t>.</w:t>
      </w:r>
    </w:p>
    <w:p w14:paraId="335F6D6D" w14:textId="77777777" w:rsidR="00055FAC" w:rsidRPr="0084790B" w:rsidRDefault="005D7C98" w:rsidP="00055FAC">
      <w:pPr>
        <w:rPr>
          <w:lang w:val="en-US"/>
        </w:rPr>
      </w:pPr>
      <w:r w:rsidRPr="0084790B">
        <w:rPr>
          <w:lang w:val="en-US"/>
        </w:rPr>
        <w:t>The contact delete command</w:t>
      </w:r>
      <w:r w:rsidR="00055FAC" w:rsidRPr="0084790B">
        <w:rPr>
          <w:lang w:val="en-US"/>
        </w:rPr>
        <w:t xml:space="preserve"> MUST complete with result code 1000</w:t>
      </w:r>
      <w:r w:rsidR="00FB44EC" w:rsidRPr="0084790B">
        <w:rPr>
          <w:lang w:val="en-US"/>
        </w:rPr>
        <w:t xml:space="preserve"> or 1001</w:t>
      </w:r>
      <w:r w:rsidR="00B23D01" w:rsidRPr="0084790B">
        <w:rPr>
          <w:lang w:val="en-US"/>
        </w:rPr>
        <w:t>.</w:t>
      </w:r>
    </w:p>
    <w:p w14:paraId="335F6D6E" w14:textId="77777777" w:rsidR="00055FAC" w:rsidRPr="0084790B" w:rsidRDefault="005D7C98" w:rsidP="00055FAC">
      <w:pPr>
        <w:rPr>
          <w:lang w:val="en-US"/>
        </w:rPr>
      </w:pPr>
      <w:r w:rsidRPr="0084790B">
        <w:rPr>
          <w:lang w:val="en-US"/>
        </w:rPr>
        <w:t>The logout command</w:t>
      </w:r>
      <w:r w:rsidR="00055FAC" w:rsidRPr="0084790B">
        <w:rPr>
          <w:lang w:val="en-US"/>
        </w:rPr>
        <w:t xml:space="preserve"> MUST complete with result code 1500.</w:t>
      </w:r>
    </w:p>
    <w:p w14:paraId="335F6D6F" w14:textId="77777777" w:rsidR="00206F89" w:rsidRPr="0084790B" w:rsidRDefault="00206F89" w:rsidP="00206F89">
      <w:pPr>
        <w:pStyle w:val="Rubrik2"/>
      </w:pPr>
      <w:bookmarkStart w:id="220" w:name="_Toc241221953"/>
      <w:bookmarkStart w:id="221" w:name="_Toc274556061"/>
      <w:r w:rsidRPr="0084790B">
        <w:t>Environmental needs</w:t>
      </w:r>
      <w:bookmarkEnd w:id="220"/>
      <w:bookmarkEnd w:id="221"/>
    </w:p>
    <w:p w14:paraId="335F6D70" w14:textId="77777777" w:rsidR="00A94AAC" w:rsidRPr="0084790B" w:rsidRDefault="00A94AAC" w:rsidP="00A94AAC">
      <w:pPr>
        <w:pStyle w:val="Liststycke"/>
        <w:numPr>
          <w:ilvl w:val="0"/>
          <w:numId w:val="20"/>
        </w:numPr>
        <w:rPr>
          <w:lang w:val="en-US" w:eastAsia="en-US"/>
        </w:rPr>
      </w:pPr>
      <w:r w:rsidRPr="0084790B">
        <w:rPr>
          <w:lang w:val="en-US" w:eastAsia="en-US"/>
        </w:rPr>
        <w:t>EPP test script</w:t>
      </w:r>
    </w:p>
    <w:p w14:paraId="335F6D71" w14:textId="77777777" w:rsidR="00A94AAC" w:rsidRPr="0084790B" w:rsidRDefault="00A94AAC" w:rsidP="00A94AAC">
      <w:pPr>
        <w:pStyle w:val="Liststycke"/>
        <w:numPr>
          <w:ilvl w:val="0"/>
          <w:numId w:val="20"/>
        </w:numPr>
        <w:rPr>
          <w:lang w:val="en-US" w:eastAsia="en-US"/>
        </w:rPr>
      </w:pPr>
      <w:r w:rsidRPr="0084790B">
        <w:rPr>
          <w:lang w:val="en-US" w:eastAsia="en-US"/>
        </w:rPr>
        <w:t>IPv4</w:t>
      </w:r>
      <w:r w:rsidR="00B23D01" w:rsidRPr="0084790B">
        <w:rPr>
          <w:lang w:val="en-US" w:eastAsia="en-US"/>
        </w:rPr>
        <w:t xml:space="preserve"> c</w:t>
      </w:r>
      <w:r w:rsidRPr="0084790B">
        <w:rPr>
          <w:lang w:val="en-US" w:eastAsia="en-US"/>
        </w:rPr>
        <w:t>onnectivity</w:t>
      </w:r>
    </w:p>
    <w:p w14:paraId="335F6D72" w14:textId="77777777" w:rsidR="00A94AAC" w:rsidRPr="0084790B" w:rsidRDefault="00A94AAC" w:rsidP="00A94AAC">
      <w:pPr>
        <w:pStyle w:val="Liststycke"/>
        <w:numPr>
          <w:ilvl w:val="0"/>
          <w:numId w:val="20"/>
        </w:numPr>
        <w:rPr>
          <w:lang w:val="en-US" w:eastAsia="en-US"/>
        </w:rPr>
      </w:pPr>
      <w:r w:rsidRPr="0084790B">
        <w:rPr>
          <w:i/>
          <w:lang w:val="en-US" w:eastAsia="en-US"/>
        </w:rPr>
        <w:t>EppConDelete01</w:t>
      </w:r>
      <w:r w:rsidR="001E0E11" w:rsidRPr="0084790B">
        <w:rPr>
          <w:i/>
          <w:lang w:val="en-US" w:eastAsia="en-US"/>
        </w:rPr>
        <w:t>Id</w:t>
      </w:r>
      <w:r w:rsidRPr="0084790B">
        <w:rPr>
          <w:lang w:val="en-US" w:eastAsia="en-US"/>
        </w:rPr>
        <w:t xml:space="preserve"> domain </w:t>
      </w:r>
      <w:r w:rsidR="001D6D57" w:rsidRPr="0084790B">
        <w:rPr>
          <w:lang w:val="en-US" w:eastAsia="en-US"/>
        </w:rPr>
        <w:t xml:space="preserve">MUST </w:t>
      </w:r>
      <w:r w:rsidR="00B23D01" w:rsidRPr="0084790B">
        <w:rPr>
          <w:lang w:val="en-US" w:eastAsia="en-US"/>
        </w:rPr>
        <w:t>exist</w:t>
      </w:r>
      <w:r w:rsidRPr="0084790B">
        <w:rPr>
          <w:lang w:val="en-US" w:eastAsia="en-US"/>
        </w:rPr>
        <w:t xml:space="preserve"> in the applicant domain database, and be available for delete.</w:t>
      </w:r>
    </w:p>
    <w:p w14:paraId="335F6D73" w14:textId="77777777" w:rsidR="00206F89" w:rsidRPr="002E2AFD" w:rsidRDefault="00206F89" w:rsidP="00206F89">
      <w:pPr>
        <w:pStyle w:val="Rubrik2"/>
      </w:pPr>
      <w:bookmarkStart w:id="222" w:name="_Toc241221954"/>
      <w:bookmarkStart w:id="223" w:name="_Toc274556062"/>
      <w:r w:rsidRPr="0084790B">
        <w:t>Special procedural</w:t>
      </w:r>
      <w:r w:rsidRPr="002E2AFD">
        <w:t xml:space="preserve"> requirements</w:t>
      </w:r>
      <w:bookmarkEnd w:id="222"/>
      <w:bookmarkEnd w:id="223"/>
    </w:p>
    <w:p w14:paraId="335F6D74" w14:textId="77777777" w:rsidR="00A94AAC" w:rsidRPr="002E2AFD" w:rsidRDefault="00A94AAC" w:rsidP="00A94AAC">
      <w:pPr>
        <w:rPr>
          <w:lang w:val="en-US" w:eastAsia="en-US"/>
        </w:rPr>
      </w:pPr>
      <w:r w:rsidRPr="002E2AFD">
        <w:rPr>
          <w:lang w:val="en-US" w:eastAsia="en-US"/>
        </w:rPr>
        <w:t>Abort the test if any EPP operation takes longer than 30 seconds.</w:t>
      </w:r>
    </w:p>
    <w:p w14:paraId="335F6D75" w14:textId="77777777" w:rsidR="00206F89" w:rsidRPr="002E2AFD" w:rsidRDefault="00206F89" w:rsidP="00206F89">
      <w:pPr>
        <w:pStyle w:val="Rubrik2"/>
      </w:pPr>
      <w:bookmarkStart w:id="224" w:name="_Toc241221955"/>
      <w:bookmarkStart w:id="225" w:name="_Toc274556063"/>
      <w:r w:rsidRPr="002E2AFD">
        <w:t>Intercase dependencies</w:t>
      </w:r>
      <w:bookmarkEnd w:id="224"/>
      <w:bookmarkEnd w:id="225"/>
    </w:p>
    <w:p w14:paraId="335F6D76" w14:textId="77777777" w:rsidR="00B23D01" w:rsidRPr="00DC63DE" w:rsidRDefault="00A94AAC" w:rsidP="00DC63DE">
      <w:pPr>
        <w:rPr>
          <w:lang w:val="en-US"/>
        </w:rPr>
      </w:pPr>
      <w:r w:rsidRPr="002E2AFD">
        <w:rPr>
          <w:lang w:val="en-US"/>
        </w:rPr>
        <w:t>This test has no intercase dependencies.</w:t>
      </w:r>
    </w:p>
    <w:p w14:paraId="335F6D77" w14:textId="77777777" w:rsidR="00206F89" w:rsidRPr="0084790B" w:rsidRDefault="00206F89" w:rsidP="00206F89">
      <w:pPr>
        <w:pStyle w:val="Rubrik2"/>
      </w:pPr>
      <w:bookmarkStart w:id="226" w:name="_Toc241221956"/>
      <w:bookmarkStart w:id="227" w:name="_Toc274556064"/>
      <w:r w:rsidRPr="0084790B">
        <w:lastRenderedPageBreak/>
        <w:t>Ordered description of steps to be taken to execute the test case</w:t>
      </w:r>
      <w:bookmarkEnd w:id="226"/>
      <w:bookmarkEnd w:id="227"/>
    </w:p>
    <w:p w14:paraId="335F6D78" w14:textId="77777777" w:rsidR="00B23D01" w:rsidRPr="0084790B" w:rsidRDefault="00470012" w:rsidP="00230822">
      <w:pPr>
        <w:pStyle w:val="Liststycke"/>
        <w:numPr>
          <w:ilvl w:val="0"/>
          <w:numId w:val="34"/>
        </w:numPr>
        <w:rPr>
          <w:lang w:val="en-US" w:eastAsia="en-US"/>
        </w:rPr>
      </w:pPr>
      <w:r w:rsidRPr="0084790B">
        <w:rPr>
          <w:lang w:val="en-US" w:eastAsia="en-US"/>
        </w:rPr>
        <w:t>Perform</w:t>
      </w:r>
      <w:r w:rsidR="00230822" w:rsidRPr="0084790B">
        <w:rPr>
          <w:lang w:val="en-US" w:eastAsia="en-US"/>
        </w:rPr>
        <w:t xml:space="preserve"> the same login as the login step in 2.8.</w:t>
      </w:r>
      <w:r w:rsidR="000C0846" w:rsidRPr="0084790B">
        <w:rPr>
          <w:lang w:val="en-US" w:eastAsia="en-US"/>
        </w:rPr>
        <w:br/>
      </w:r>
      <w:r w:rsidRPr="0084790B">
        <w:rPr>
          <w:lang w:val="en-US"/>
        </w:rPr>
        <w:t>The login command MUST complete with result code 1000.</w:t>
      </w:r>
    </w:p>
    <w:p w14:paraId="335F6D79" w14:textId="77777777" w:rsidR="00B23D01" w:rsidRPr="0084790B" w:rsidRDefault="00230822" w:rsidP="00230822">
      <w:pPr>
        <w:pStyle w:val="Liststycke"/>
        <w:numPr>
          <w:ilvl w:val="0"/>
          <w:numId w:val="34"/>
        </w:numPr>
        <w:rPr>
          <w:lang w:val="en-US" w:eastAsia="en-US"/>
        </w:rPr>
      </w:pPr>
      <w:r w:rsidRPr="0084790B">
        <w:rPr>
          <w:lang w:val="en-US" w:eastAsia="en-US"/>
        </w:rPr>
        <w:t xml:space="preserve">Create a contact delete command with </w:t>
      </w:r>
      <w:r w:rsidRPr="0084790B">
        <w:rPr>
          <w:i/>
          <w:lang w:val="en-US" w:eastAsia="en-US"/>
        </w:rPr>
        <w:t>EppConDelete01</w:t>
      </w:r>
      <w:r w:rsidR="001E0E11" w:rsidRPr="0084790B">
        <w:rPr>
          <w:i/>
          <w:lang w:val="en-US" w:eastAsia="en-US"/>
        </w:rPr>
        <w:t>Id</w:t>
      </w:r>
      <w:r w:rsidRPr="0084790B">
        <w:rPr>
          <w:lang w:val="en-US" w:eastAsia="en-US"/>
        </w:rPr>
        <w:t>.</w:t>
      </w:r>
    </w:p>
    <w:p w14:paraId="335F6D7A" w14:textId="77777777" w:rsidR="00B23D01" w:rsidRPr="0084790B" w:rsidRDefault="00230822" w:rsidP="00230822">
      <w:pPr>
        <w:pStyle w:val="Liststycke"/>
        <w:numPr>
          <w:ilvl w:val="1"/>
          <w:numId w:val="34"/>
        </w:numPr>
        <w:rPr>
          <w:lang w:val="en-US" w:eastAsia="en-US"/>
        </w:rPr>
      </w:pPr>
      <w:r w:rsidRPr="0084790B">
        <w:rPr>
          <w:lang w:val="en-US" w:eastAsia="en-US"/>
        </w:rPr>
        <w:t xml:space="preserve">If </w:t>
      </w:r>
      <w:r w:rsidR="004E006D" w:rsidRPr="0084790B">
        <w:rPr>
          <w:lang w:val="en-US" w:eastAsia="en-US"/>
        </w:rPr>
        <w:t>contact delete</w:t>
      </w:r>
      <w:r w:rsidR="00B23D01" w:rsidRPr="0084790B">
        <w:rPr>
          <w:lang w:val="en-US" w:eastAsia="en-US"/>
        </w:rPr>
        <w:t xml:space="preserve"> requires extra extensio</w:t>
      </w:r>
      <w:r w:rsidRPr="0084790B">
        <w:rPr>
          <w:lang w:val="en-US" w:eastAsia="en-US"/>
        </w:rPr>
        <w:t>n</w:t>
      </w:r>
      <w:r w:rsidR="00B23D01" w:rsidRPr="0084790B">
        <w:rPr>
          <w:lang w:val="en-US" w:eastAsia="en-US"/>
        </w:rPr>
        <w:t xml:space="preserve"> and values, create an extensio</w:t>
      </w:r>
      <w:r w:rsidRPr="0084790B">
        <w:rPr>
          <w:lang w:val="en-US" w:eastAsia="en-US"/>
        </w:rPr>
        <w:t xml:space="preserve">n part from </w:t>
      </w:r>
      <w:r w:rsidRPr="0084790B">
        <w:rPr>
          <w:i/>
          <w:lang w:val="en-US" w:eastAsia="en-US"/>
        </w:rPr>
        <w:t>EppConDelete01Ext01Uri</w:t>
      </w:r>
      <w:r w:rsidRPr="0084790B">
        <w:rPr>
          <w:lang w:val="en-US" w:eastAsia="en-US"/>
        </w:rPr>
        <w:t xml:space="preserve"> and </w:t>
      </w:r>
      <w:r w:rsidRPr="0084790B">
        <w:rPr>
          <w:i/>
          <w:lang w:val="en-US" w:eastAsia="en-US"/>
        </w:rPr>
        <w:t>EppConDelete01Ext01Sl</w:t>
      </w:r>
      <w:r w:rsidRPr="0084790B">
        <w:rPr>
          <w:lang w:val="en-US" w:eastAsia="en-US"/>
        </w:rPr>
        <w:t xml:space="preserve"> and fill in field name from </w:t>
      </w:r>
      <w:r w:rsidRPr="0084790B">
        <w:rPr>
          <w:i/>
          <w:lang w:val="en-US" w:eastAsia="en-US"/>
        </w:rPr>
        <w:t>EppConDelete01Ext01Field01</w:t>
      </w:r>
      <w:r w:rsidRPr="0084790B">
        <w:rPr>
          <w:lang w:val="en-US" w:eastAsia="en-US"/>
        </w:rPr>
        <w:t xml:space="preserve"> and values from </w:t>
      </w:r>
      <w:r w:rsidRPr="0084790B">
        <w:rPr>
          <w:i/>
          <w:lang w:val="en-US" w:eastAsia="en-US"/>
        </w:rPr>
        <w:t>EppConDelete01Ext01Value01</w:t>
      </w:r>
      <w:r w:rsidRPr="0084790B">
        <w:rPr>
          <w:lang w:val="en-US" w:eastAsia="en-US"/>
        </w:rPr>
        <w:t>.</w:t>
      </w:r>
    </w:p>
    <w:p w14:paraId="335F6D7B" w14:textId="77777777" w:rsidR="00B23D01" w:rsidRPr="0084790B" w:rsidRDefault="00230822" w:rsidP="008D7A82">
      <w:pPr>
        <w:pStyle w:val="Liststycke"/>
        <w:rPr>
          <w:lang w:val="en-US" w:eastAsia="en-US"/>
        </w:rPr>
      </w:pPr>
      <w:r w:rsidRPr="0084790B">
        <w:rPr>
          <w:lang w:val="en-US"/>
        </w:rPr>
        <w:t xml:space="preserve">The </w:t>
      </w:r>
      <w:r w:rsidR="001A4FF2" w:rsidRPr="0084790B">
        <w:rPr>
          <w:lang w:val="en-US"/>
        </w:rPr>
        <w:t xml:space="preserve">contact </w:t>
      </w:r>
      <w:r w:rsidR="008D7A82" w:rsidRPr="0084790B">
        <w:rPr>
          <w:lang w:val="en-US"/>
        </w:rPr>
        <w:t xml:space="preserve">delete </w:t>
      </w:r>
      <w:r w:rsidRPr="0084790B">
        <w:rPr>
          <w:lang w:val="en-US"/>
        </w:rPr>
        <w:t>command MUST complete with result code 1000</w:t>
      </w:r>
      <w:r w:rsidR="00FB44EC" w:rsidRPr="0084790B">
        <w:rPr>
          <w:lang w:val="en-US"/>
        </w:rPr>
        <w:t xml:space="preserve"> or 1001</w:t>
      </w:r>
      <w:r w:rsidRPr="0084790B">
        <w:rPr>
          <w:lang w:val="en-US"/>
        </w:rPr>
        <w:t>.</w:t>
      </w:r>
    </w:p>
    <w:p w14:paraId="335F6D7C" w14:textId="77777777" w:rsidR="00230822" w:rsidRPr="00DC63DE" w:rsidRDefault="00782B59" w:rsidP="00230822">
      <w:pPr>
        <w:pStyle w:val="Liststycke"/>
        <w:numPr>
          <w:ilvl w:val="0"/>
          <w:numId w:val="34"/>
        </w:numPr>
        <w:rPr>
          <w:lang w:val="en-US" w:eastAsia="en-US"/>
        </w:rPr>
      </w:pPr>
      <w:r w:rsidRPr="0084790B">
        <w:rPr>
          <w:lang w:val="en-US" w:eastAsia="en-US"/>
        </w:rPr>
        <w:t>Create a logout command.</w:t>
      </w:r>
      <w:r w:rsidRPr="0084790B">
        <w:rPr>
          <w:lang w:val="en-US" w:eastAsia="en-US"/>
        </w:rPr>
        <w:br/>
      </w:r>
      <w:r w:rsidRPr="0084790B">
        <w:rPr>
          <w:lang w:val="en-US"/>
        </w:rPr>
        <w:t>The logout command MUST complete with result code 1500.</w:t>
      </w:r>
    </w:p>
    <w:p w14:paraId="335F6D7D" w14:textId="77777777" w:rsidR="00206F89" w:rsidRPr="0084790B" w:rsidRDefault="00206F89" w:rsidP="00206F89">
      <w:pPr>
        <w:pStyle w:val="Rubrik1"/>
      </w:pPr>
      <w:bookmarkStart w:id="228" w:name="_Toc241221957"/>
      <w:bookmarkStart w:id="229" w:name="_Toc274556065"/>
      <w:r w:rsidRPr="0084790B">
        <w:lastRenderedPageBreak/>
        <w:t>EPP Host Delete 01</w:t>
      </w:r>
      <w:bookmarkEnd w:id="228"/>
      <w:bookmarkEnd w:id="229"/>
    </w:p>
    <w:p w14:paraId="335F6D7E" w14:textId="77777777" w:rsidR="00206F89" w:rsidRPr="0084790B" w:rsidRDefault="00206F89" w:rsidP="00206F89">
      <w:pPr>
        <w:pStyle w:val="Rubrik2"/>
      </w:pPr>
      <w:bookmarkStart w:id="230" w:name="_Toc241221958"/>
      <w:bookmarkStart w:id="231" w:name="_Toc274556066"/>
      <w:r w:rsidRPr="0084790B">
        <w:t>Test case identifier</w:t>
      </w:r>
      <w:bookmarkEnd w:id="230"/>
      <w:bookmarkEnd w:id="231"/>
    </w:p>
    <w:p w14:paraId="335F6D7F" w14:textId="77777777" w:rsidR="005460EB" w:rsidRPr="0084790B" w:rsidRDefault="005460EB" w:rsidP="005460EB">
      <w:pPr>
        <w:rPr>
          <w:lang w:val="en-US" w:eastAsia="en-US"/>
        </w:rPr>
      </w:pPr>
      <w:r w:rsidRPr="0084790B">
        <w:rPr>
          <w:lang w:val="en-US" w:eastAsia="en-US"/>
        </w:rPr>
        <w:t>EPPHostDelete01</w:t>
      </w:r>
    </w:p>
    <w:p w14:paraId="335F6D80" w14:textId="77777777" w:rsidR="00206F89" w:rsidRPr="0084790B" w:rsidRDefault="00206F89" w:rsidP="00206F89">
      <w:pPr>
        <w:pStyle w:val="Rubrik2"/>
      </w:pPr>
      <w:bookmarkStart w:id="232" w:name="_Toc241221959"/>
      <w:bookmarkStart w:id="233" w:name="_Toc274556067"/>
      <w:r w:rsidRPr="0084790B">
        <w:t>Objective</w:t>
      </w:r>
      <w:bookmarkEnd w:id="232"/>
      <w:bookmarkEnd w:id="233"/>
    </w:p>
    <w:p w14:paraId="335F6D81" w14:textId="77777777" w:rsidR="00C01BC1" w:rsidRDefault="005460EB" w:rsidP="005460EB">
      <w:pPr>
        <w:rPr>
          <w:lang w:val="en-US"/>
        </w:rPr>
      </w:pPr>
      <w:r w:rsidRPr="0084790B">
        <w:rPr>
          <w:lang w:val="en-US"/>
        </w:rPr>
        <w:t xml:space="preserve">This test </w:t>
      </w:r>
      <w:r w:rsidR="00270D64" w:rsidRPr="0084790B">
        <w:rPr>
          <w:lang w:val="en-US"/>
        </w:rPr>
        <w:t xml:space="preserve">verifies </w:t>
      </w:r>
      <w:r w:rsidRPr="0084790B">
        <w:rPr>
          <w:lang w:val="en-US"/>
        </w:rPr>
        <w:t>compliance of the EPP server with RFC’s for log</w:t>
      </w:r>
      <w:r w:rsidR="001A4FF2" w:rsidRPr="0084790B">
        <w:rPr>
          <w:lang w:val="en-US"/>
        </w:rPr>
        <w:t>g</w:t>
      </w:r>
      <w:r w:rsidRPr="0084790B">
        <w:rPr>
          <w:lang w:val="en-US"/>
        </w:rPr>
        <w:t>in</w:t>
      </w:r>
      <w:r w:rsidR="001A4FF2" w:rsidRPr="0084790B">
        <w:rPr>
          <w:lang w:val="en-US"/>
        </w:rPr>
        <w:t>g</w:t>
      </w:r>
      <w:r w:rsidRPr="0084790B">
        <w:rPr>
          <w:lang w:val="en-US"/>
        </w:rPr>
        <w:t xml:space="preserve"> in, deleting a </w:t>
      </w:r>
      <w:r w:rsidR="00713C65" w:rsidRPr="0084790B">
        <w:rPr>
          <w:lang w:val="en-US"/>
        </w:rPr>
        <w:t>Host Object</w:t>
      </w:r>
      <w:r w:rsidRPr="0084790B">
        <w:rPr>
          <w:lang w:val="en-US"/>
        </w:rPr>
        <w:t xml:space="preserve"> and log</w:t>
      </w:r>
      <w:r w:rsidR="001A4FF2" w:rsidRPr="0084790B">
        <w:rPr>
          <w:lang w:val="en-US"/>
        </w:rPr>
        <w:t xml:space="preserve">ging </w:t>
      </w:r>
      <w:r w:rsidRPr="0084790B">
        <w:rPr>
          <w:lang w:val="en-US"/>
        </w:rPr>
        <w:t>out.</w:t>
      </w:r>
    </w:p>
    <w:p w14:paraId="335F6D82" w14:textId="77777777" w:rsidR="00C01BC1" w:rsidRDefault="00C01BC1" w:rsidP="005460EB">
      <w:pPr>
        <w:rPr>
          <w:lang w:val="en-US"/>
        </w:rPr>
      </w:pPr>
    </w:p>
    <w:p w14:paraId="335F6D83" w14:textId="77777777" w:rsidR="00C01BC1" w:rsidRDefault="00C01BC1" w:rsidP="005460EB">
      <w:pPr>
        <w:rPr>
          <w:lang w:val="en-US"/>
        </w:rPr>
      </w:pPr>
      <w:r>
        <w:rPr>
          <w:lang w:val="en-US"/>
        </w:rPr>
        <w:t xml:space="preserve">If the applicant </w:t>
      </w:r>
      <w:r w:rsidR="00E56CC5">
        <w:rPr>
          <w:lang w:val="en-US"/>
        </w:rPr>
        <w:t>does not support</w:t>
      </w:r>
      <w:r>
        <w:rPr>
          <w:lang w:val="en-US"/>
        </w:rPr>
        <w:t xml:space="preserve"> Host Objects, this test will not be performed.</w:t>
      </w:r>
    </w:p>
    <w:p w14:paraId="335F6D84" w14:textId="77777777" w:rsidR="00206F89" w:rsidRPr="0084790B" w:rsidRDefault="00206F89" w:rsidP="00206F89">
      <w:pPr>
        <w:pStyle w:val="Rubrik2"/>
      </w:pPr>
      <w:bookmarkStart w:id="234" w:name="_Toc241221960"/>
      <w:bookmarkStart w:id="235" w:name="_Toc274556068"/>
      <w:r w:rsidRPr="002E2AFD">
        <w:t>Inputs</w:t>
      </w:r>
      <w:bookmarkEnd w:id="234"/>
      <w:bookmarkEnd w:id="235"/>
    </w:p>
    <w:p w14:paraId="335F6D85" w14:textId="77777777" w:rsidR="00206F89" w:rsidRPr="0084790B" w:rsidRDefault="00206F89" w:rsidP="00206F89">
      <w:pPr>
        <w:rPr>
          <w:lang w:val="en-US" w:eastAsia="en-US"/>
        </w:rPr>
      </w:pPr>
      <w:r w:rsidRPr="0084790B">
        <w:rPr>
          <w:lang w:val="en-US" w:eastAsia="en-US"/>
        </w:rPr>
        <w:t xml:space="preserve">The following information </w:t>
      </w:r>
      <w:r w:rsidR="003B0EB3" w:rsidRPr="0084790B">
        <w:rPr>
          <w:lang w:val="en-US" w:eastAsia="en-US"/>
        </w:rPr>
        <w:t xml:space="preserve">is </w:t>
      </w:r>
      <w:r w:rsidRPr="0084790B">
        <w:rPr>
          <w:lang w:val="en-US" w:eastAsia="en-US"/>
        </w:rPr>
        <w:t>needed as input for this test case:</w:t>
      </w:r>
    </w:p>
    <w:p w14:paraId="335F6D86" w14:textId="77777777" w:rsidR="00206F89" w:rsidRPr="0084790B" w:rsidRDefault="00206F89" w:rsidP="00206F89">
      <w:pPr>
        <w:rPr>
          <w:lang w:val="en-US" w:eastAsia="en-US"/>
        </w:rPr>
      </w:pPr>
    </w:p>
    <w:p w14:paraId="335F6D87" w14:textId="77777777" w:rsidR="005460EB" w:rsidRPr="002E2AFD" w:rsidRDefault="008D4AD9" w:rsidP="005460EB">
      <w:pPr>
        <w:rPr>
          <w:lang w:val="en-US" w:eastAsia="en-US"/>
        </w:rPr>
      </w:pPr>
      <w:r>
        <w:rPr>
          <w:lang w:val="en-US" w:eastAsia="en-US"/>
        </w:rPr>
        <w:t>The full information from the input table in 2.3 is also used for login.</w:t>
      </w:r>
    </w:p>
    <w:p w14:paraId="335F6D88" w14:textId="77777777" w:rsidR="005460EB" w:rsidRPr="002E2AFD" w:rsidRDefault="005460EB" w:rsidP="005460EB">
      <w:pPr>
        <w:rPr>
          <w:lang w:val="en-US" w:eastAsia="en-US"/>
        </w:rPr>
      </w:pPr>
    </w:p>
    <w:tbl>
      <w:tblPr>
        <w:tblStyle w:val="Tabellrutnt"/>
        <w:tblW w:w="0" w:type="auto"/>
        <w:tblLook w:val="04A0" w:firstRow="1" w:lastRow="0" w:firstColumn="1" w:lastColumn="0" w:noHBand="0" w:noVBand="1"/>
      </w:tblPr>
      <w:tblGrid>
        <w:gridCol w:w="3276"/>
        <w:gridCol w:w="4924"/>
        <w:gridCol w:w="1937"/>
      </w:tblGrid>
      <w:tr w:rsidR="005460EB" w:rsidRPr="002E2AFD" w14:paraId="335F6D8C" w14:textId="77777777" w:rsidTr="00E41C4A">
        <w:trPr>
          <w:tblHeader/>
        </w:trPr>
        <w:tc>
          <w:tcPr>
            <w:tcW w:w="3227" w:type="dxa"/>
            <w:shd w:val="clear" w:color="auto" w:fill="D9D9D9" w:themeFill="background1" w:themeFillShade="D9"/>
          </w:tcPr>
          <w:p w14:paraId="335F6D89" w14:textId="77777777" w:rsidR="005460EB" w:rsidRPr="002E2AFD" w:rsidRDefault="005460EB" w:rsidP="00E41C4A">
            <w:pPr>
              <w:rPr>
                <w:lang w:val="en-US" w:eastAsia="en-US"/>
              </w:rPr>
            </w:pPr>
            <w:r w:rsidRPr="002E2AFD">
              <w:rPr>
                <w:lang w:val="en-US" w:eastAsia="en-US"/>
              </w:rPr>
              <w:t>Id</w:t>
            </w:r>
          </w:p>
        </w:tc>
        <w:tc>
          <w:tcPr>
            <w:tcW w:w="4961" w:type="dxa"/>
            <w:shd w:val="clear" w:color="auto" w:fill="D9D9D9" w:themeFill="background1" w:themeFillShade="D9"/>
          </w:tcPr>
          <w:p w14:paraId="335F6D8A" w14:textId="77777777" w:rsidR="005460EB" w:rsidRPr="002E2AFD" w:rsidRDefault="005460EB" w:rsidP="00E41C4A">
            <w:pPr>
              <w:rPr>
                <w:lang w:val="en-US" w:eastAsia="en-US"/>
              </w:rPr>
            </w:pPr>
            <w:r w:rsidRPr="002E2AFD">
              <w:rPr>
                <w:lang w:val="en-US" w:eastAsia="en-US"/>
              </w:rPr>
              <w:t>Description</w:t>
            </w:r>
          </w:p>
        </w:tc>
        <w:tc>
          <w:tcPr>
            <w:tcW w:w="1949" w:type="dxa"/>
            <w:shd w:val="clear" w:color="auto" w:fill="D9D9D9" w:themeFill="background1" w:themeFillShade="D9"/>
          </w:tcPr>
          <w:p w14:paraId="335F6D8B" w14:textId="77777777" w:rsidR="005460EB" w:rsidRPr="002E2AFD" w:rsidRDefault="005460EB" w:rsidP="00E41C4A">
            <w:pPr>
              <w:rPr>
                <w:lang w:val="en-US" w:eastAsia="en-US"/>
              </w:rPr>
            </w:pPr>
            <w:r w:rsidRPr="002E2AFD">
              <w:rPr>
                <w:lang w:val="en-US" w:eastAsia="en-US"/>
              </w:rPr>
              <w:t>Type</w:t>
            </w:r>
          </w:p>
        </w:tc>
      </w:tr>
      <w:tr w:rsidR="005460EB" w:rsidRPr="002E2AFD" w14:paraId="335F6D90" w14:textId="77777777" w:rsidTr="00E41C4A">
        <w:tc>
          <w:tcPr>
            <w:tcW w:w="3227" w:type="dxa"/>
          </w:tcPr>
          <w:p w14:paraId="335F6D8D" w14:textId="77777777" w:rsidR="005460EB" w:rsidRPr="002E2AFD" w:rsidRDefault="005460EB" w:rsidP="005460EB">
            <w:pPr>
              <w:rPr>
                <w:lang w:val="en-US" w:eastAsia="en-US"/>
              </w:rPr>
            </w:pPr>
            <w:r w:rsidRPr="002E2AFD">
              <w:rPr>
                <w:lang w:val="en-US" w:eastAsia="en-US"/>
              </w:rPr>
              <w:t>EppHostDelete01Name</w:t>
            </w:r>
          </w:p>
        </w:tc>
        <w:tc>
          <w:tcPr>
            <w:tcW w:w="4961" w:type="dxa"/>
          </w:tcPr>
          <w:p w14:paraId="335F6D8E" w14:textId="77777777" w:rsidR="005460EB" w:rsidRPr="002E2AFD" w:rsidRDefault="005460EB" w:rsidP="005460EB">
            <w:pPr>
              <w:rPr>
                <w:lang w:val="en-US" w:eastAsia="en-US"/>
              </w:rPr>
            </w:pPr>
            <w:r w:rsidRPr="002E2AFD">
              <w:rPr>
                <w:lang w:val="en-US" w:eastAsia="en-US"/>
              </w:rPr>
              <w:t>Host name to delete</w:t>
            </w:r>
          </w:p>
        </w:tc>
        <w:tc>
          <w:tcPr>
            <w:tcW w:w="1949" w:type="dxa"/>
          </w:tcPr>
          <w:p w14:paraId="335F6D8F" w14:textId="77777777" w:rsidR="005460EB" w:rsidRPr="002E2AFD" w:rsidRDefault="005460EB" w:rsidP="00E41C4A">
            <w:pPr>
              <w:rPr>
                <w:lang w:val="en-US" w:eastAsia="en-US"/>
              </w:rPr>
            </w:pPr>
            <w:r w:rsidRPr="002E2AFD">
              <w:rPr>
                <w:lang w:val="en-US" w:eastAsia="en-US"/>
              </w:rPr>
              <w:t>String</w:t>
            </w:r>
          </w:p>
        </w:tc>
      </w:tr>
      <w:tr w:rsidR="00E44FB6" w:rsidRPr="00ED0083" w14:paraId="335F6D94" w14:textId="77777777" w:rsidTr="00E41C4A">
        <w:tc>
          <w:tcPr>
            <w:tcW w:w="3227" w:type="dxa"/>
          </w:tcPr>
          <w:p w14:paraId="335F6D91" w14:textId="77777777" w:rsidR="00E44FB6" w:rsidRPr="00ED0083" w:rsidRDefault="00E44FB6" w:rsidP="005460EB">
            <w:pPr>
              <w:rPr>
                <w:lang w:val="en-US" w:eastAsia="en-US"/>
              </w:rPr>
            </w:pPr>
            <w:r w:rsidRPr="00ED0083">
              <w:rPr>
                <w:lang w:val="en-US" w:eastAsia="en-US"/>
              </w:rPr>
              <w:t>EppHostDelete01Ext01Uri</w:t>
            </w:r>
          </w:p>
        </w:tc>
        <w:tc>
          <w:tcPr>
            <w:tcW w:w="4961" w:type="dxa"/>
          </w:tcPr>
          <w:p w14:paraId="335F6D92" w14:textId="77777777" w:rsidR="00E44FB6" w:rsidRPr="00ED0083" w:rsidRDefault="00E44FB6" w:rsidP="00BE53E6">
            <w:pPr>
              <w:rPr>
                <w:lang w:val="en-US" w:eastAsia="en-US"/>
              </w:rPr>
            </w:pPr>
            <w:r w:rsidRPr="00ED0083">
              <w:rPr>
                <w:lang w:val="en-US" w:eastAsia="en-US"/>
              </w:rPr>
              <w:t>Extension 01 object URI</w:t>
            </w:r>
          </w:p>
        </w:tc>
        <w:tc>
          <w:tcPr>
            <w:tcW w:w="1949" w:type="dxa"/>
          </w:tcPr>
          <w:p w14:paraId="335F6D93" w14:textId="77777777" w:rsidR="00E44FB6" w:rsidRPr="00ED0083" w:rsidRDefault="00E44FB6" w:rsidP="00E41C4A">
            <w:pPr>
              <w:rPr>
                <w:lang w:val="en-US" w:eastAsia="en-US"/>
              </w:rPr>
            </w:pPr>
            <w:r w:rsidRPr="00ED0083">
              <w:rPr>
                <w:lang w:val="en-US" w:eastAsia="en-US"/>
              </w:rPr>
              <w:t>String</w:t>
            </w:r>
          </w:p>
        </w:tc>
      </w:tr>
      <w:tr w:rsidR="00E44FB6" w:rsidRPr="00ED0083" w14:paraId="335F6D98" w14:textId="77777777" w:rsidTr="00E41C4A">
        <w:tc>
          <w:tcPr>
            <w:tcW w:w="3227" w:type="dxa"/>
          </w:tcPr>
          <w:p w14:paraId="335F6D95" w14:textId="77777777" w:rsidR="00E44FB6" w:rsidRPr="00ED0083" w:rsidRDefault="00E44FB6" w:rsidP="005460EB">
            <w:pPr>
              <w:rPr>
                <w:lang w:val="en-US" w:eastAsia="en-US"/>
              </w:rPr>
            </w:pPr>
            <w:r w:rsidRPr="00ED0083">
              <w:rPr>
                <w:lang w:val="en-US" w:eastAsia="en-US"/>
              </w:rPr>
              <w:t>EppHostDelete01Ext01Sl</w:t>
            </w:r>
          </w:p>
        </w:tc>
        <w:tc>
          <w:tcPr>
            <w:tcW w:w="4961" w:type="dxa"/>
          </w:tcPr>
          <w:p w14:paraId="335F6D96" w14:textId="77777777" w:rsidR="00E44FB6" w:rsidRPr="00ED0083" w:rsidRDefault="00E44FB6" w:rsidP="00BE53E6">
            <w:pPr>
              <w:rPr>
                <w:lang w:val="en-US" w:eastAsia="en-US"/>
              </w:rPr>
            </w:pPr>
            <w:r w:rsidRPr="00ED0083">
              <w:rPr>
                <w:lang w:val="en-US" w:eastAsia="en-US"/>
              </w:rPr>
              <w:t>Extension 01 schema location</w:t>
            </w:r>
          </w:p>
        </w:tc>
        <w:tc>
          <w:tcPr>
            <w:tcW w:w="1949" w:type="dxa"/>
          </w:tcPr>
          <w:p w14:paraId="335F6D97" w14:textId="77777777" w:rsidR="00E44FB6" w:rsidRPr="00ED0083" w:rsidRDefault="00E44FB6" w:rsidP="00E41C4A">
            <w:pPr>
              <w:rPr>
                <w:lang w:val="en-US" w:eastAsia="en-US"/>
              </w:rPr>
            </w:pPr>
            <w:r w:rsidRPr="00ED0083">
              <w:rPr>
                <w:lang w:val="en-US" w:eastAsia="en-US"/>
              </w:rPr>
              <w:t>String</w:t>
            </w:r>
          </w:p>
        </w:tc>
      </w:tr>
      <w:tr w:rsidR="00E44FB6" w:rsidRPr="00ED0083" w14:paraId="335F6D9C" w14:textId="77777777" w:rsidTr="00522EF0">
        <w:tc>
          <w:tcPr>
            <w:tcW w:w="3227" w:type="dxa"/>
          </w:tcPr>
          <w:p w14:paraId="335F6D99" w14:textId="77777777" w:rsidR="00E44FB6" w:rsidRPr="00ED0083" w:rsidRDefault="00E44FB6" w:rsidP="004B6BC5">
            <w:pPr>
              <w:rPr>
                <w:lang w:val="en-US" w:eastAsia="en-US"/>
              </w:rPr>
            </w:pPr>
            <w:r w:rsidRPr="00ED0083">
              <w:rPr>
                <w:lang w:val="en-US" w:eastAsia="en-US"/>
              </w:rPr>
              <w:t>EppHostDelete01Ext01ExtName</w:t>
            </w:r>
          </w:p>
        </w:tc>
        <w:tc>
          <w:tcPr>
            <w:tcW w:w="4961" w:type="dxa"/>
          </w:tcPr>
          <w:p w14:paraId="335F6D9A" w14:textId="77777777" w:rsidR="00E44FB6" w:rsidRPr="00ED0083" w:rsidRDefault="00E44FB6" w:rsidP="00BE53E6">
            <w:pPr>
              <w:rPr>
                <w:lang w:val="en-US" w:eastAsia="en-US"/>
              </w:rPr>
            </w:pPr>
            <w:r w:rsidRPr="00ED0083">
              <w:rPr>
                <w:lang w:val="en-US" w:eastAsia="en-US"/>
              </w:rPr>
              <w:t>Extension 01 name</w:t>
            </w:r>
          </w:p>
        </w:tc>
        <w:tc>
          <w:tcPr>
            <w:tcW w:w="1949" w:type="dxa"/>
          </w:tcPr>
          <w:p w14:paraId="335F6D9B" w14:textId="77777777" w:rsidR="00E44FB6" w:rsidRPr="00ED0083" w:rsidRDefault="00E44FB6" w:rsidP="00522EF0">
            <w:pPr>
              <w:rPr>
                <w:lang w:val="en-US" w:eastAsia="en-US"/>
              </w:rPr>
            </w:pPr>
            <w:r w:rsidRPr="00ED0083">
              <w:rPr>
                <w:lang w:val="en-US" w:eastAsia="en-US"/>
              </w:rPr>
              <w:t>String</w:t>
            </w:r>
          </w:p>
        </w:tc>
      </w:tr>
      <w:tr w:rsidR="00E44FB6" w:rsidRPr="00ED0083" w14:paraId="335F6DA0" w14:textId="77777777" w:rsidTr="00E41C4A">
        <w:tc>
          <w:tcPr>
            <w:tcW w:w="3227" w:type="dxa"/>
          </w:tcPr>
          <w:p w14:paraId="335F6D9D" w14:textId="77777777" w:rsidR="00E44FB6" w:rsidRPr="00ED0083" w:rsidRDefault="00E44FB6" w:rsidP="005460EB">
            <w:pPr>
              <w:rPr>
                <w:lang w:val="en-US" w:eastAsia="en-US"/>
              </w:rPr>
            </w:pPr>
            <w:r w:rsidRPr="00ED0083">
              <w:rPr>
                <w:lang w:val="en-US" w:eastAsia="en-US"/>
              </w:rPr>
              <w:t>EppHostDelete01Ext01ExtValue</w:t>
            </w:r>
          </w:p>
        </w:tc>
        <w:tc>
          <w:tcPr>
            <w:tcW w:w="4961" w:type="dxa"/>
          </w:tcPr>
          <w:p w14:paraId="335F6D9E" w14:textId="77777777" w:rsidR="00E44FB6" w:rsidRPr="00ED0083" w:rsidRDefault="00E44FB6" w:rsidP="00BE53E6">
            <w:pPr>
              <w:rPr>
                <w:lang w:val="en-US" w:eastAsia="en-US"/>
              </w:rPr>
            </w:pPr>
            <w:r w:rsidRPr="00ED0083">
              <w:rPr>
                <w:lang w:val="en-US" w:eastAsia="en-US"/>
              </w:rPr>
              <w:t>Extension 01 value for direct text node</w:t>
            </w:r>
          </w:p>
        </w:tc>
        <w:tc>
          <w:tcPr>
            <w:tcW w:w="1949" w:type="dxa"/>
          </w:tcPr>
          <w:p w14:paraId="335F6D9F" w14:textId="77777777" w:rsidR="00E44FB6" w:rsidRPr="00ED0083" w:rsidRDefault="00E44FB6" w:rsidP="00E41C4A">
            <w:pPr>
              <w:rPr>
                <w:lang w:val="en-US" w:eastAsia="en-US"/>
              </w:rPr>
            </w:pPr>
            <w:r w:rsidRPr="00ED0083">
              <w:rPr>
                <w:lang w:val="en-US" w:eastAsia="en-US"/>
              </w:rPr>
              <w:t>String</w:t>
            </w:r>
          </w:p>
        </w:tc>
      </w:tr>
      <w:tr w:rsidR="00E44FB6" w:rsidRPr="00ED0083" w14:paraId="335F6DA4" w14:textId="77777777" w:rsidTr="00E41C4A">
        <w:tc>
          <w:tcPr>
            <w:tcW w:w="3227" w:type="dxa"/>
          </w:tcPr>
          <w:p w14:paraId="335F6DA1" w14:textId="77777777" w:rsidR="00E44FB6" w:rsidRPr="00ED0083" w:rsidRDefault="00E44FB6" w:rsidP="005460EB">
            <w:pPr>
              <w:rPr>
                <w:lang w:val="en-US" w:eastAsia="en-US"/>
              </w:rPr>
            </w:pPr>
            <w:r w:rsidRPr="00ED0083">
              <w:rPr>
                <w:lang w:val="en-US" w:eastAsia="en-US"/>
              </w:rPr>
              <w:t>EppHostDelete01Ext01Field01</w:t>
            </w:r>
          </w:p>
        </w:tc>
        <w:tc>
          <w:tcPr>
            <w:tcW w:w="4961" w:type="dxa"/>
          </w:tcPr>
          <w:p w14:paraId="335F6DA2" w14:textId="77777777" w:rsidR="00E44FB6" w:rsidRPr="00ED0083" w:rsidRDefault="00E44FB6" w:rsidP="00BE53E6">
            <w:pPr>
              <w:rPr>
                <w:lang w:val="en-US" w:eastAsia="en-US"/>
              </w:rPr>
            </w:pPr>
            <w:r w:rsidRPr="00ED0083">
              <w:rPr>
                <w:lang w:val="en-US" w:eastAsia="en-US"/>
              </w:rPr>
              <w:t>Extension 01 field name 01</w:t>
            </w:r>
          </w:p>
        </w:tc>
        <w:tc>
          <w:tcPr>
            <w:tcW w:w="1949" w:type="dxa"/>
          </w:tcPr>
          <w:p w14:paraId="335F6DA3" w14:textId="77777777" w:rsidR="00E44FB6" w:rsidRPr="00ED0083" w:rsidRDefault="00E44FB6" w:rsidP="00E41C4A">
            <w:pPr>
              <w:rPr>
                <w:lang w:val="en-US" w:eastAsia="en-US"/>
              </w:rPr>
            </w:pPr>
            <w:r w:rsidRPr="00ED0083">
              <w:rPr>
                <w:lang w:val="en-US" w:eastAsia="en-US"/>
              </w:rPr>
              <w:t>String</w:t>
            </w:r>
          </w:p>
        </w:tc>
      </w:tr>
      <w:tr w:rsidR="00E44FB6" w:rsidRPr="002E2AFD" w14:paraId="335F6DA8" w14:textId="77777777" w:rsidTr="00E41C4A">
        <w:tc>
          <w:tcPr>
            <w:tcW w:w="3227" w:type="dxa"/>
          </w:tcPr>
          <w:p w14:paraId="335F6DA5" w14:textId="77777777" w:rsidR="00E44FB6" w:rsidRPr="00ED0083" w:rsidRDefault="00E44FB6" w:rsidP="005460EB">
            <w:pPr>
              <w:rPr>
                <w:lang w:val="en-US" w:eastAsia="en-US"/>
              </w:rPr>
            </w:pPr>
            <w:r w:rsidRPr="00ED0083">
              <w:rPr>
                <w:lang w:val="en-US" w:eastAsia="en-US"/>
              </w:rPr>
              <w:t>EppHostDelete01Ext01Value01</w:t>
            </w:r>
          </w:p>
        </w:tc>
        <w:tc>
          <w:tcPr>
            <w:tcW w:w="4961" w:type="dxa"/>
          </w:tcPr>
          <w:p w14:paraId="335F6DA6" w14:textId="77777777" w:rsidR="00E44FB6" w:rsidRPr="00ED0083" w:rsidRDefault="00E44FB6" w:rsidP="00BE53E6">
            <w:pPr>
              <w:rPr>
                <w:lang w:val="en-US" w:eastAsia="en-US"/>
              </w:rPr>
            </w:pPr>
            <w:r w:rsidRPr="00ED0083">
              <w:rPr>
                <w:lang w:val="en-US" w:eastAsia="en-US"/>
              </w:rPr>
              <w:t>Extension 01 field value 01</w:t>
            </w:r>
          </w:p>
        </w:tc>
        <w:tc>
          <w:tcPr>
            <w:tcW w:w="1949" w:type="dxa"/>
          </w:tcPr>
          <w:p w14:paraId="335F6DA7" w14:textId="77777777" w:rsidR="00E44FB6" w:rsidRPr="002E2AFD" w:rsidRDefault="00E44FB6" w:rsidP="00E41C4A">
            <w:pPr>
              <w:rPr>
                <w:lang w:val="en-US" w:eastAsia="en-US"/>
              </w:rPr>
            </w:pPr>
            <w:r w:rsidRPr="00ED0083">
              <w:rPr>
                <w:lang w:val="en-US" w:eastAsia="en-US"/>
              </w:rPr>
              <w:t>String</w:t>
            </w:r>
          </w:p>
        </w:tc>
      </w:tr>
      <w:tr w:rsidR="00E44FB6" w:rsidRPr="00166711" w14:paraId="335F6DAC" w14:textId="77777777" w:rsidTr="00E41C4A">
        <w:tc>
          <w:tcPr>
            <w:tcW w:w="3227" w:type="dxa"/>
          </w:tcPr>
          <w:p w14:paraId="335F6DA9" w14:textId="77777777" w:rsidR="00E44FB6" w:rsidRPr="002E2AFD" w:rsidRDefault="00166711" w:rsidP="00E41C4A">
            <w:pPr>
              <w:rPr>
                <w:lang w:val="en-US" w:eastAsia="en-US"/>
              </w:rPr>
            </w:pPr>
            <w:r>
              <w:rPr>
                <w:lang w:val="en-US" w:eastAsia="en-US"/>
              </w:rPr>
              <w:t>…</w:t>
            </w:r>
          </w:p>
        </w:tc>
        <w:tc>
          <w:tcPr>
            <w:tcW w:w="4961" w:type="dxa"/>
          </w:tcPr>
          <w:p w14:paraId="335F6DAA" w14:textId="77777777" w:rsidR="00E44FB6" w:rsidRPr="002E2AFD" w:rsidRDefault="00E44FB6" w:rsidP="00E41C4A">
            <w:pPr>
              <w:rPr>
                <w:lang w:val="en-US" w:eastAsia="en-US"/>
              </w:rPr>
            </w:pPr>
            <w:r w:rsidRPr="002E2AFD">
              <w:rPr>
                <w:lang w:val="en-US" w:eastAsia="en-US"/>
              </w:rPr>
              <w:t>Repeat for max y fields</w:t>
            </w:r>
          </w:p>
        </w:tc>
        <w:tc>
          <w:tcPr>
            <w:tcW w:w="1949" w:type="dxa"/>
          </w:tcPr>
          <w:p w14:paraId="335F6DAB" w14:textId="77777777" w:rsidR="00E44FB6" w:rsidRPr="002E2AFD" w:rsidRDefault="00E44FB6" w:rsidP="00E41C4A">
            <w:pPr>
              <w:rPr>
                <w:lang w:val="en-US" w:eastAsia="en-US"/>
              </w:rPr>
            </w:pPr>
          </w:p>
        </w:tc>
      </w:tr>
      <w:tr w:rsidR="00E44FB6" w:rsidRPr="00166711" w14:paraId="335F6DB0" w14:textId="77777777" w:rsidTr="00E41C4A">
        <w:tc>
          <w:tcPr>
            <w:tcW w:w="3227" w:type="dxa"/>
          </w:tcPr>
          <w:p w14:paraId="335F6DAD" w14:textId="77777777" w:rsidR="00E44FB6" w:rsidRPr="002E2AFD" w:rsidRDefault="00166711" w:rsidP="00E41C4A">
            <w:pPr>
              <w:rPr>
                <w:lang w:val="en-US" w:eastAsia="en-US"/>
              </w:rPr>
            </w:pPr>
            <w:r>
              <w:rPr>
                <w:lang w:val="en-US" w:eastAsia="en-US"/>
              </w:rPr>
              <w:t>…</w:t>
            </w:r>
          </w:p>
        </w:tc>
        <w:tc>
          <w:tcPr>
            <w:tcW w:w="4961" w:type="dxa"/>
          </w:tcPr>
          <w:p w14:paraId="335F6DAE" w14:textId="77777777" w:rsidR="00E44FB6" w:rsidRPr="002E2AFD" w:rsidRDefault="00E44FB6" w:rsidP="00E41C4A">
            <w:pPr>
              <w:rPr>
                <w:lang w:val="en-US" w:eastAsia="en-US"/>
              </w:rPr>
            </w:pPr>
            <w:r w:rsidRPr="002E2AFD">
              <w:rPr>
                <w:lang w:val="en-US" w:eastAsia="en-US"/>
              </w:rPr>
              <w:t>Repeat for max x extensions</w:t>
            </w:r>
          </w:p>
        </w:tc>
        <w:tc>
          <w:tcPr>
            <w:tcW w:w="1949" w:type="dxa"/>
          </w:tcPr>
          <w:p w14:paraId="335F6DAF" w14:textId="77777777" w:rsidR="00E44FB6" w:rsidRPr="002E2AFD" w:rsidRDefault="00E44FB6" w:rsidP="00E41C4A">
            <w:pPr>
              <w:rPr>
                <w:lang w:val="en-US" w:eastAsia="en-US"/>
              </w:rPr>
            </w:pPr>
          </w:p>
        </w:tc>
      </w:tr>
    </w:tbl>
    <w:p w14:paraId="335F6DB1" w14:textId="77777777" w:rsidR="00206F89" w:rsidRPr="0084790B" w:rsidRDefault="00206F89" w:rsidP="00206F89">
      <w:pPr>
        <w:pStyle w:val="Rubrik2"/>
      </w:pPr>
      <w:bookmarkStart w:id="236" w:name="_Toc241221961"/>
      <w:bookmarkStart w:id="237" w:name="_Toc274556069"/>
      <w:r w:rsidRPr="002E2AFD">
        <w:t>Outcome(s)</w:t>
      </w:r>
      <w:bookmarkEnd w:id="236"/>
      <w:bookmarkEnd w:id="237"/>
    </w:p>
    <w:p w14:paraId="335F6DB2" w14:textId="77777777" w:rsidR="005460EB" w:rsidRPr="0084790B" w:rsidRDefault="005D7C98" w:rsidP="005460EB">
      <w:pPr>
        <w:rPr>
          <w:lang w:val="en-US"/>
        </w:rPr>
      </w:pPr>
      <w:r w:rsidRPr="0084790B">
        <w:rPr>
          <w:lang w:val="en-US"/>
        </w:rPr>
        <w:t>The login command</w:t>
      </w:r>
      <w:r w:rsidR="005460EB" w:rsidRPr="0084790B">
        <w:rPr>
          <w:lang w:val="en-US"/>
        </w:rPr>
        <w:t xml:space="preserve"> MUST complete with result code 1000</w:t>
      </w:r>
      <w:r w:rsidR="00B23D01" w:rsidRPr="0084790B">
        <w:rPr>
          <w:lang w:val="en-US"/>
        </w:rPr>
        <w:t>.</w:t>
      </w:r>
    </w:p>
    <w:p w14:paraId="335F6DB3" w14:textId="77777777" w:rsidR="005460EB" w:rsidRPr="0084790B" w:rsidRDefault="005D7C98" w:rsidP="005460EB">
      <w:pPr>
        <w:rPr>
          <w:lang w:val="en-US"/>
        </w:rPr>
      </w:pPr>
      <w:r w:rsidRPr="0084790B">
        <w:rPr>
          <w:lang w:val="en-US"/>
        </w:rPr>
        <w:t>The host delete command</w:t>
      </w:r>
      <w:r w:rsidR="005460EB" w:rsidRPr="0084790B">
        <w:rPr>
          <w:lang w:val="en-US"/>
        </w:rPr>
        <w:t xml:space="preserve"> MUST complete with result code 1000</w:t>
      </w:r>
      <w:r w:rsidR="00FB44EC" w:rsidRPr="0084790B">
        <w:rPr>
          <w:lang w:val="en-US"/>
        </w:rPr>
        <w:t xml:space="preserve"> or 1001</w:t>
      </w:r>
      <w:r w:rsidR="00B23D01" w:rsidRPr="0084790B">
        <w:rPr>
          <w:lang w:val="en-US"/>
        </w:rPr>
        <w:t>.</w:t>
      </w:r>
    </w:p>
    <w:p w14:paraId="335F6DB4" w14:textId="77777777" w:rsidR="005460EB" w:rsidRPr="002E2AFD" w:rsidRDefault="005D7C98" w:rsidP="005460EB">
      <w:pPr>
        <w:rPr>
          <w:lang w:val="en-US"/>
        </w:rPr>
      </w:pPr>
      <w:r w:rsidRPr="0084790B">
        <w:rPr>
          <w:lang w:val="en-US"/>
        </w:rPr>
        <w:t>The logout command</w:t>
      </w:r>
      <w:r w:rsidR="005460EB" w:rsidRPr="0084790B">
        <w:rPr>
          <w:lang w:val="en-US"/>
        </w:rPr>
        <w:t xml:space="preserve"> MUST complete with </w:t>
      </w:r>
      <w:r w:rsidR="005460EB" w:rsidRPr="002E2AFD">
        <w:rPr>
          <w:lang w:val="en-US"/>
        </w:rPr>
        <w:t>result code 1500.</w:t>
      </w:r>
    </w:p>
    <w:p w14:paraId="335F6DB5" w14:textId="77777777" w:rsidR="00206F89" w:rsidRPr="002E2AFD" w:rsidRDefault="00206F89" w:rsidP="00206F89">
      <w:pPr>
        <w:pStyle w:val="Rubrik2"/>
      </w:pPr>
      <w:bookmarkStart w:id="238" w:name="_Toc241221962"/>
      <w:bookmarkStart w:id="239" w:name="_Toc274556070"/>
      <w:r w:rsidRPr="002E2AFD">
        <w:t>Environmental needs</w:t>
      </w:r>
      <w:bookmarkEnd w:id="238"/>
      <w:bookmarkEnd w:id="239"/>
    </w:p>
    <w:p w14:paraId="335F6DB6" w14:textId="77777777" w:rsidR="005460EB" w:rsidRPr="002E2AFD" w:rsidRDefault="005460EB" w:rsidP="005460EB">
      <w:pPr>
        <w:pStyle w:val="Liststycke"/>
        <w:numPr>
          <w:ilvl w:val="0"/>
          <w:numId w:val="20"/>
        </w:numPr>
        <w:rPr>
          <w:lang w:val="en-US" w:eastAsia="en-US"/>
        </w:rPr>
      </w:pPr>
      <w:r w:rsidRPr="002E2AFD">
        <w:rPr>
          <w:lang w:val="en-US" w:eastAsia="en-US"/>
        </w:rPr>
        <w:t>EPP test script</w:t>
      </w:r>
    </w:p>
    <w:p w14:paraId="335F6DB7" w14:textId="77777777" w:rsidR="005460EB" w:rsidRPr="002E2AFD" w:rsidRDefault="005460EB" w:rsidP="005460EB">
      <w:pPr>
        <w:pStyle w:val="Liststycke"/>
        <w:numPr>
          <w:ilvl w:val="0"/>
          <w:numId w:val="20"/>
        </w:numPr>
        <w:rPr>
          <w:lang w:val="en-US" w:eastAsia="en-US"/>
        </w:rPr>
      </w:pPr>
      <w:r w:rsidRPr="002E2AFD">
        <w:rPr>
          <w:lang w:val="en-US" w:eastAsia="en-US"/>
        </w:rPr>
        <w:t>IPv4</w:t>
      </w:r>
      <w:r w:rsidR="00B23D01">
        <w:rPr>
          <w:lang w:val="en-US" w:eastAsia="en-US"/>
        </w:rPr>
        <w:t xml:space="preserve"> c</w:t>
      </w:r>
      <w:r w:rsidRPr="002E2AFD">
        <w:rPr>
          <w:lang w:val="en-US" w:eastAsia="en-US"/>
        </w:rPr>
        <w:t>onnectivity</w:t>
      </w:r>
    </w:p>
    <w:p w14:paraId="335F6DB8" w14:textId="77777777" w:rsidR="005460EB" w:rsidRPr="002E2AFD" w:rsidRDefault="005460EB" w:rsidP="005460EB">
      <w:pPr>
        <w:pStyle w:val="Liststycke"/>
        <w:numPr>
          <w:ilvl w:val="0"/>
          <w:numId w:val="20"/>
        </w:numPr>
        <w:rPr>
          <w:lang w:val="en-US" w:eastAsia="en-US"/>
        </w:rPr>
      </w:pPr>
      <w:r w:rsidRPr="002E2AFD">
        <w:rPr>
          <w:i/>
          <w:lang w:val="en-US" w:eastAsia="en-US"/>
        </w:rPr>
        <w:t>EppHostDelete01Name</w:t>
      </w:r>
      <w:r w:rsidRPr="002E2AFD">
        <w:rPr>
          <w:lang w:val="en-US" w:eastAsia="en-US"/>
        </w:rPr>
        <w:t xml:space="preserve"> host </w:t>
      </w:r>
      <w:r w:rsidR="001D6D57">
        <w:rPr>
          <w:lang w:val="en-US" w:eastAsia="en-US"/>
        </w:rPr>
        <w:t xml:space="preserve">MUST </w:t>
      </w:r>
      <w:r w:rsidR="00B23D01">
        <w:rPr>
          <w:lang w:val="en-US" w:eastAsia="en-US"/>
        </w:rPr>
        <w:t>exist</w:t>
      </w:r>
      <w:r w:rsidRPr="002E2AFD">
        <w:rPr>
          <w:lang w:val="en-US" w:eastAsia="en-US"/>
        </w:rPr>
        <w:t xml:space="preserve"> in the applicant domain database, and be available for delete.</w:t>
      </w:r>
    </w:p>
    <w:p w14:paraId="335F6DB9" w14:textId="77777777" w:rsidR="00206F89" w:rsidRPr="002E2AFD" w:rsidRDefault="00206F89" w:rsidP="00206F89">
      <w:pPr>
        <w:pStyle w:val="Rubrik2"/>
      </w:pPr>
      <w:bookmarkStart w:id="240" w:name="_Toc241221963"/>
      <w:bookmarkStart w:id="241" w:name="_Toc274556071"/>
      <w:r w:rsidRPr="002E2AFD">
        <w:t>Special procedural requirements</w:t>
      </w:r>
      <w:bookmarkEnd w:id="240"/>
      <w:bookmarkEnd w:id="241"/>
    </w:p>
    <w:p w14:paraId="335F6DBA" w14:textId="77777777" w:rsidR="00A94AAC" w:rsidRPr="002E2AFD" w:rsidRDefault="00A94AAC" w:rsidP="00A94AAC">
      <w:pPr>
        <w:rPr>
          <w:lang w:val="en-US" w:eastAsia="en-US"/>
        </w:rPr>
      </w:pPr>
      <w:r w:rsidRPr="002E2AFD">
        <w:rPr>
          <w:lang w:val="en-US" w:eastAsia="en-US"/>
        </w:rPr>
        <w:t>Abort the test if any EPP operation takes longer than 30 seconds.</w:t>
      </w:r>
    </w:p>
    <w:p w14:paraId="335F6DBB" w14:textId="77777777" w:rsidR="00206F89" w:rsidRPr="002E2AFD" w:rsidRDefault="00206F89" w:rsidP="00206F89">
      <w:pPr>
        <w:pStyle w:val="Rubrik2"/>
      </w:pPr>
      <w:bookmarkStart w:id="242" w:name="_Toc241221964"/>
      <w:bookmarkStart w:id="243" w:name="_Toc274556072"/>
      <w:r w:rsidRPr="002E2AFD">
        <w:t>Intercase dependencies</w:t>
      </w:r>
      <w:bookmarkEnd w:id="242"/>
      <w:bookmarkEnd w:id="243"/>
    </w:p>
    <w:p w14:paraId="335F6DBC" w14:textId="77777777" w:rsidR="00820AAF" w:rsidRDefault="00A94AAC" w:rsidP="00820AAF">
      <w:pPr>
        <w:rPr>
          <w:lang w:val="en-US"/>
        </w:rPr>
      </w:pPr>
      <w:r w:rsidRPr="002E2AFD">
        <w:rPr>
          <w:lang w:val="en-US"/>
        </w:rPr>
        <w:t>This test has no intercase dependencies.</w:t>
      </w:r>
    </w:p>
    <w:p w14:paraId="335F6DBD" w14:textId="77777777" w:rsidR="005651F1" w:rsidRPr="0084790B" w:rsidRDefault="005651F1" w:rsidP="005651F1">
      <w:pPr>
        <w:pStyle w:val="Rubrik2"/>
      </w:pPr>
      <w:bookmarkStart w:id="244" w:name="_Toc241221965"/>
      <w:bookmarkStart w:id="245" w:name="_Toc274556073"/>
      <w:r w:rsidRPr="002E2AFD">
        <w:lastRenderedPageBreak/>
        <w:t xml:space="preserve">Ordered description </w:t>
      </w:r>
      <w:r w:rsidRPr="0084790B">
        <w:t>of steps to be taken to execute the test case</w:t>
      </w:r>
      <w:bookmarkEnd w:id="244"/>
      <w:bookmarkEnd w:id="245"/>
    </w:p>
    <w:p w14:paraId="335F6DBE" w14:textId="77777777" w:rsidR="005651F1" w:rsidRPr="0084790B" w:rsidRDefault="00782B59" w:rsidP="002422AF">
      <w:pPr>
        <w:pStyle w:val="Liststycke"/>
        <w:numPr>
          <w:ilvl w:val="0"/>
          <w:numId w:val="41"/>
        </w:numPr>
        <w:rPr>
          <w:lang w:val="en-US" w:eastAsia="en-US"/>
        </w:rPr>
      </w:pPr>
      <w:r w:rsidRPr="0084790B">
        <w:rPr>
          <w:lang w:val="en-US" w:eastAsia="en-US"/>
        </w:rPr>
        <w:t>Perform</w:t>
      </w:r>
      <w:r w:rsidR="005651F1" w:rsidRPr="0084790B">
        <w:rPr>
          <w:lang w:val="en-US" w:eastAsia="en-US"/>
        </w:rPr>
        <w:t xml:space="preserve"> the same login as the login step in 2.8.</w:t>
      </w:r>
      <w:r w:rsidR="000C0846" w:rsidRPr="0084790B">
        <w:rPr>
          <w:lang w:val="en-US" w:eastAsia="en-US"/>
        </w:rPr>
        <w:br/>
      </w:r>
      <w:r w:rsidRPr="0084790B">
        <w:rPr>
          <w:lang w:val="en-US"/>
        </w:rPr>
        <w:t>The login command MUST complete with result code 1000.</w:t>
      </w:r>
    </w:p>
    <w:p w14:paraId="335F6DBF" w14:textId="53DC7969" w:rsidR="005651F1" w:rsidRPr="0084790B" w:rsidRDefault="005651F1" w:rsidP="002422AF">
      <w:pPr>
        <w:pStyle w:val="Liststycke"/>
        <w:numPr>
          <w:ilvl w:val="0"/>
          <w:numId w:val="41"/>
        </w:numPr>
        <w:rPr>
          <w:lang w:val="en-US" w:eastAsia="en-US"/>
        </w:rPr>
      </w:pPr>
      <w:r w:rsidRPr="0084790B">
        <w:rPr>
          <w:lang w:val="en-US" w:eastAsia="en-US"/>
        </w:rPr>
        <w:t xml:space="preserve">Create a contact delete command with </w:t>
      </w:r>
      <w:ins w:id="246" w:author="Författare">
        <w:r w:rsidR="00AC4A71">
          <w:rPr>
            <w:i/>
            <w:lang w:val="en-US" w:eastAsia="en-US"/>
          </w:rPr>
          <w:t>EppHo</w:t>
        </w:r>
        <w:r w:rsidRPr="0084790B">
          <w:rPr>
            <w:i/>
            <w:lang w:val="en-US" w:eastAsia="en-US"/>
          </w:rPr>
          <w:t>stDelete01Id</w:t>
        </w:r>
      </w:ins>
      <w:del w:id="247" w:author="Författare">
        <w:r w:rsidRPr="0084790B">
          <w:rPr>
            <w:i/>
            <w:lang w:val="en-US" w:eastAsia="en-US"/>
          </w:rPr>
          <w:delText>EppHOstDelete01Id</w:delText>
        </w:r>
      </w:del>
      <w:r w:rsidRPr="0084790B">
        <w:rPr>
          <w:lang w:val="en-US" w:eastAsia="en-US"/>
        </w:rPr>
        <w:t>.</w:t>
      </w:r>
    </w:p>
    <w:p w14:paraId="335F6DC0" w14:textId="1C2E24F8" w:rsidR="005651F1" w:rsidRPr="0084790B" w:rsidRDefault="005651F1" w:rsidP="002422AF">
      <w:pPr>
        <w:pStyle w:val="Liststycke"/>
        <w:numPr>
          <w:ilvl w:val="1"/>
          <w:numId w:val="41"/>
        </w:numPr>
        <w:rPr>
          <w:lang w:val="en-US" w:eastAsia="en-US"/>
        </w:rPr>
      </w:pPr>
      <w:r w:rsidRPr="0084790B">
        <w:rPr>
          <w:lang w:val="en-US" w:eastAsia="en-US"/>
        </w:rPr>
        <w:t xml:space="preserve">If contact delete requires extra extension and values, create an extension part from </w:t>
      </w:r>
      <w:ins w:id="248" w:author="Författare">
        <w:r w:rsidR="00AC4A71">
          <w:rPr>
            <w:i/>
            <w:lang w:val="en-US" w:eastAsia="en-US"/>
          </w:rPr>
          <w:t>EppHo</w:t>
        </w:r>
        <w:r w:rsidRPr="0084790B">
          <w:rPr>
            <w:i/>
            <w:lang w:val="en-US" w:eastAsia="en-US"/>
          </w:rPr>
          <w:t>stDelete01Ext01Uri</w:t>
        </w:r>
      </w:ins>
      <w:del w:id="249" w:author="Författare">
        <w:r w:rsidRPr="0084790B">
          <w:rPr>
            <w:i/>
            <w:lang w:val="en-US" w:eastAsia="en-US"/>
          </w:rPr>
          <w:delText>EppHOstDelete01Ext01Uri</w:delText>
        </w:r>
      </w:del>
      <w:r w:rsidRPr="0084790B">
        <w:rPr>
          <w:lang w:val="en-US" w:eastAsia="en-US"/>
        </w:rPr>
        <w:t xml:space="preserve"> and </w:t>
      </w:r>
      <w:r w:rsidRPr="0084790B">
        <w:rPr>
          <w:i/>
          <w:lang w:val="en-US" w:eastAsia="en-US"/>
        </w:rPr>
        <w:t>EppHostDelete01Ext01Sl</w:t>
      </w:r>
      <w:r w:rsidRPr="0084790B">
        <w:rPr>
          <w:lang w:val="en-US" w:eastAsia="en-US"/>
        </w:rPr>
        <w:t xml:space="preserve"> and fill in field name from </w:t>
      </w:r>
      <w:ins w:id="250" w:author="Författare">
        <w:r w:rsidR="00AC4A71">
          <w:rPr>
            <w:i/>
            <w:lang w:val="en-US" w:eastAsia="en-US"/>
          </w:rPr>
          <w:t>EppHo</w:t>
        </w:r>
        <w:r w:rsidRPr="0084790B">
          <w:rPr>
            <w:i/>
            <w:lang w:val="en-US" w:eastAsia="en-US"/>
          </w:rPr>
          <w:t>stDelete01Ext01Field01</w:t>
        </w:r>
      </w:ins>
      <w:del w:id="251" w:author="Författare">
        <w:r w:rsidRPr="0084790B">
          <w:rPr>
            <w:i/>
            <w:lang w:val="en-US" w:eastAsia="en-US"/>
          </w:rPr>
          <w:delText>EppHOstDelete01Ext01Field01</w:delText>
        </w:r>
      </w:del>
      <w:r w:rsidRPr="0084790B">
        <w:rPr>
          <w:lang w:val="en-US" w:eastAsia="en-US"/>
        </w:rPr>
        <w:t xml:space="preserve"> and values from </w:t>
      </w:r>
      <w:ins w:id="252" w:author="Författare">
        <w:r w:rsidR="00AC4A71">
          <w:rPr>
            <w:i/>
            <w:lang w:val="en-US" w:eastAsia="en-US"/>
          </w:rPr>
          <w:t>EppHo</w:t>
        </w:r>
        <w:r w:rsidRPr="0084790B">
          <w:rPr>
            <w:i/>
            <w:lang w:val="en-US" w:eastAsia="en-US"/>
          </w:rPr>
          <w:t>stDelete01Ext01Value01</w:t>
        </w:r>
      </w:ins>
      <w:del w:id="253" w:author="Författare">
        <w:r w:rsidRPr="0084790B">
          <w:rPr>
            <w:i/>
            <w:lang w:val="en-US" w:eastAsia="en-US"/>
          </w:rPr>
          <w:delText>EppHOstDelete01Ext01Value01</w:delText>
        </w:r>
      </w:del>
      <w:r w:rsidRPr="0084790B">
        <w:rPr>
          <w:lang w:val="en-US" w:eastAsia="en-US"/>
        </w:rPr>
        <w:t>.</w:t>
      </w:r>
    </w:p>
    <w:p w14:paraId="335F6DC1" w14:textId="77777777" w:rsidR="005651F1" w:rsidRPr="0084790B" w:rsidRDefault="005651F1" w:rsidP="00594279">
      <w:pPr>
        <w:pStyle w:val="Liststycke"/>
        <w:rPr>
          <w:lang w:val="en-US" w:eastAsia="en-US"/>
        </w:rPr>
      </w:pPr>
      <w:r w:rsidRPr="0084790B">
        <w:rPr>
          <w:lang w:val="en-US"/>
        </w:rPr>
        <w:t xml:space="preserve">The contact </w:t>
      </w:r>
      <w:r w:rsidR="00594279" w:rsidRPr="0084790B">
        <w:rPr>
          <w:lang w:val="en-US"/>
        </w:rPr>
        <w:t xml:space="preserve">delete </w:t>
      </w:r>
      <w:r w:rsidRPr="0084790B">
        <w:rPr>
          <w:lang w:val="en-US"/>
        </w:rPr>
        <w:t>command MUST complete with result code 1000 or 1001.</w:t>
      </w:r>
    </w:p>
    <w:p w14:paraId="335F6DC2" w14:textId="77777777" w:rsidR="00782B59" w:rsidRPr="0084790B" w:rsidRDefault="00782B59" w:rsidP="002422AF">
      <w:pPr>
        <w:pStyle w:val="Liststycke"/>
        <w:numPr>
          <w:ilvl w:val="0"/>
          <w:numId w:val="41"/>
        </w:numPr>
        <w:rPr>
          <w:lang w:val="en-US" w:eastAsia="en-US"/>
        </w:rPr>
      </w:pPr>
      <w:r w:rsidRPr="0084790B">
        <w:rPr>
          <w:lang w:val="en-US" w:eastAsia="en-US"/>
        </w:rPr>
        <w:t>Create a logout command.</w:t>
      </w:r>
      <w:r w:rsidRPr="0084790B">
        <w:rPr>
          <w:lang w:val="en-US" w:eastAsia="en-US"/>
        </w:rPr>
        <w:br/>
      </w:r>
      <w:r w:rsidRPr="0084790B">
        <w:rPr>
          <w:lang w:val="en-US"/>
        </w:rPr>
        <w:t>The logout command MUST complete with result code 1500.</w:t>
      </w:r>
    </w:p>
    <w:p w14:paraId="335F6DC3" w14:textId="77777777" w:rsidR="004C2402" w:rsidRPr="0084790B" w:rsidRDefault="004C2402" w:rsidP="00820AAF">
      <w:pPr>
        <w:pStyle w:val="Rubrik1"/>
      </w:pPr>
      <w:bookmarkStart w:id="254" w:name="_Toc241221966"/>
      <w:bookmarkStart w:id="255" w:name="_Toc274556074"/>
      <w:r w:rsidRPr="0084790B">
        <w:lastRenderedPageBreak/>
        <w:t>EPP Host Update 01</w:t>
      </w:r>
      <w:bookmarkEnd w:id="254"/>
      <w:bookmarkEnd w:id="255"/>
    </w:p>
    <w:p w14:paraId="335F6DC4" w14:textId="77777777" w:rsidR="004C2402" w:rsidRPr="0084790B" w:rsidRDefault="004C2402" w:rsidP="004C2402">
      <w:pPr>
        <w:pStyle w:val="Rubrik2"/>
      </w:pPr>
      <w:bookmarkStart w:id="256" w:name="_Toc241221967"/>
      <w:bookmarkStart w:id="257" w:name="_Toc274556075"/>
      <w:r w:rsidRPr="0084790B">
        <w:t>Test case identifier</w:t>
      </w:r>
      <w:bookmarkEnd w:id="256"/>
      <w:bookmarkEnd w:id="257"/>
    </w:p>
    <w:p w14:paraId="335F6DC5" w14:textId="77777777" w:rsidR="004C2402" w:rsidRPr="0084790B" w:rsidRDefault="004C2402" w:rsidP="004C2402">
      <w:pPr>
        <w:rPr>
          <w:lang w:val="en-US" w:eastAsia="en-US"/>
        </w:rPr>
      </w:pPr>
      <w:r w:rsidRPr="0084790B">
        <w:rPr>
          <w:lang w:val="en-US" w:eastAsia="en-US"/>
        </w:rPr>
        <w:t>EPPHostUpdate01</w:t>
      </w:r>
    </w:p>
    <w:p w14:paraId="335F6DC6" w14:textId="77777777" w:rsidR="004C2402" w:rsidRPr="0084790B" w:rsidRDefault="004C2402" w:rsidP="004C2402">
      <w:pPr>
        <w:pStyle w:val="Rubrik2"/>
      </w:pPr>
      <w:bookmarkStart w:id="258" w:name="_Toc241221968"/>
      <w:bookmarkStart w:id="259" w:name="_Toc274556076"/>
      <w:r w:rsidRPr="0084790B">
        <w:t>Objective</w:t>
      </w:r>
      <w:bookmarkEnd w:id="258"/>
      <w:bookmarkEnd w:id="259"/>
    </w:p>
    <w:p w14:paraId="335F6DC7" w14:textId="77777777" w:rsidR="00C01BC1" w:rsidRDefault="004C2402" w:rsidP="00C01BC1">
      <w:pPr>
        <w:rPr>
          <w:lang w:val="en-US"/>
        </w:rPr>
      </w:pPr>
      <w:r w:rsidRPr="0084790B">
        <w:rPr>
          <w:lang w:val="en-US"/>
        </w:rPr>
        <w:t xml:space="preserve">This test </w:t>
      </w:r>
      <w:r w:rsidR="00270D64" w:rsidRPr="0084790B">
        <w:rPr>
          <w:lang w:val="en-US"/>
        </w:rPr>
        <w:t xml:space="preserve">verifies </w:t>
      </w:r>
      <w:r w:rsidRPr="0084790B">
        <w:rPr>
          <w:lang w:val="en-US"/>
        </w:rPr>
        <w:t xml:space="preserve">compliance of the EPP server with RFC’s for logging in, </w:t>
      </w:r>
      <w:r w:rsidR="00820AAF" w:rsidRPr="0084790B">
        <w:rPr>
          <w:lang w:val="en-US"/>
        </w:rPr>
        <w:t>updating</w:t>
      </w:r>
      <w:r w:rsidRPr="0084790B">
        <w:rPr>
          <w:lang w:val="en-US"/>
        </w:rPr>
        <w:t xml:space="preserve"> a </w:t>
      </w:r>
      <w:r w:rsidR="00713C65" w:rsidRPr="0084790B">
        <w:rPr>
          <w:lang w:val="en-US"/>
        </w:rPr>
        <w:t>Host Object</w:t>
      </w:r>
      <w:r w:rsidRPr="0084790B">
        <w:rPr>
          <w:lang w:val="en-US"/>
        </w:rPr>
        <w:t xml:space="preserve"> and logging out.</w:t>
      </w:r>
      <w:r w:rsidR="00C01BC1" w:rsidRPr="00C01BC1">
        <w:rPr>
          <w:lang w:val="en-US"/>
        </w:rPr>
        <w:t xml:space="preserve"> </w:t>
      </w:r>
    </w:p>
    <w:p w14:paraId="335F6DC8" w14:textId="77777777" w:rsidR="00C01BC1" w:rsidRDefault="00C01BC1" w:rsidP="00C01BC1">
      <w:pPr>
        <w:rPr>
          <w:lang w:val="en-US"/>
        </w:rPr>
      </w:pPr>
    </w:p>
    <w:p w14:paraId="335F6DC9" w14:textId="77777777" w:rsidR="004C2402" w:rsidRPr="002E2AFD" w:rsidRDefault="00C01BC1" w:rsidP="004C2402">
      <w:pPr>
        <w:rPr>
          <w:lang w:val="en-US"/>
        </w:rPr>
      </w:pPr>
      <w:r>
        <w:rPr>
          <w:lang w:val="en-US"/>
        </w:rPr>
        <w:t xml:space="preserve">If the applicant </w:t>
      </w:r>
      <w:r w:rsidR="002005F7">
        <w:rPr>
          <w:lang w:val="en-US"/>
        </w:rPr>
        <w:t xml:space="preserve">does not support </w:t>
      </w:r>
      <w:r>
        <w:rPr>
          <w:lang w:val="en-US"/>
        </w:rPr>
        <w:t>Host Objects, this test will not be performed.</w:t>
      </w:r>
    </w:p>
    <w:p w14:paraId="335F6DCA" w14:textId="77777777" w:rsidR="004C2402" w:rsidRPr="0084790B" w:rsidRDefault="004C2402" w:rsidP="004C2402">
      <w:pPr>
        <w:pStyle w:val="Rubrik2"/>
      </w:pPr>
      <w:bookmarkStart w:id="260" w:name="_Toc241221969"/>
      <w:bookmarkStart w:id="261" w:name="_Toc274556077"/>
      <w:r w:rsidRPr="002E2AFD">
        <w:t>Inputs</w:t>
      </w:r>
      <w:bookmarkEnd w:id="260"/>
      <w:bookmarkEnd w:id="261"/>
    </w:p>
    <w:p w14:paraId="335F6DCB" w14:textId="77777777" w:rsidR="004C2402" w:rsidRPr="0084790B" w:rsidRDefault="004C2402" w:rsidP="004C2402">
      <w:pPr>
        <w:rPr>
          <w:lang w:val="en-US" w:eastAsia="en-US"/>
        </w:rPr>
      </w:pPr>
      <w:r w:rsidRPr="0084790B">
        <w:rPr>
          <w:lang w:val="en-US" w:eastAsia="en-US"/>
        </w:rPr>
        <w:t xml:space="preserve">The following information </w:t>
      </w:r>
      <w:r w:rsidR="003B0EB3" w:rsidRPr="0084790B">
        <w:rPr>
          <w:lang w:val="en-US" w:eastAsia="en-US"/>
        </w:rPr>
        <w:t xml:space="preserve">is </w:t>
      </w:r>
      <w:r w:rsidRPr="0084790B">
        <w:rPr>
          <w:lang w:val="en-US" w:eastAsia="en-US"/>
        </w:rPr>
        <w:t>needed as input for this test case:</w:t>
      </w:r>
    </w:p>
    <w:p w14:paraId="335F6DCC" w14:textId="77777777" w:rsidR="004C2402" w:rsidRPr="0084790B" w:rsidRDefault="004C2402" w:rsidP="004C2402">
      <w:pPr>
        <w:rPr>
          <w:lang w:val="en-US" w:eastAsia="en-US"/>
        </w:rPr>
      </w:pPr>
    </w:p>
    <w:p w14:paraId="335F6DCD" w14:textId="77777777" w:rsidR="004C2402" w:rsidRPr="002E2AFD" w:rsidRDefault="008D4AD9" w:rsidP="004C2402">
      <w:pPr>
        <w:rPr>
          <w:lang w:val="en-US" w:eastAsia="en-US"/>
        </w:rPr>
      </w:pPr>
      <w:r>
        <w:rPr>
          <w:lang w:val="en-US" w:eastAsia="en-US"/>
        </w:rPr>
        <w:t>The full information from the input table in 2.3 is also used for login.</w:t>
      </w:r>
    </w:p>
    <w:p w14:paraId="335F6DCE" w14:textId="77777777" w:rsidR="004C2402" w:rsidRPr="002E2AFD" w:rsidRDefault="004C2402" w:rsidP="004C2402">
      <w:pPr>
        <w:rPr>
          <w:lang w:val="en-US" w:eastAsia="en-US"/>
        </w:rPr>
      </w:pPr>
    </w:p>
    <w:tbl>
      <w:tblPr>
        <w:tblStyle w:val="Tabellrutnt"/>
        <w:tblW w:w="0" w:type="auto"/>
        <w:tblLook w:val="04A0" w:firstRow="1" w:lastRow="0" w:firstColumn="1" w:lastColumn="0" w:noHBand="0" w:noVBand="1"/>
      </w:tblPr>
      <w:tblGrid>
        <w:gridCol w:w="3350"/>
        <w:gridCol w:w="4868"/>
        <w:gridCol w:w="1919"/>
      </w:tblGrid>
      <w:tr w:rsidR="004C2402" w:rsidRPr="002E2AFD" w14:paraId="335F6DD2" w14:textId="77777777" w:rsidTr="001E0E11">
        <w:trPr>
          <w:tblHeader/>
        </w:trPr>
        <w:tc>
          <w:tcPr>
            <w:tcW w:w="3227" w:type="dxa"/>
            <w:shd w:val="clear" w:color="auto" w:fill="D9D9D9" w:themeFill="background1" w:themeFillShade="D9"/>
          </w:tcPr>
          <w:p w14:paraId="335F6DCF" w14:textId="77777777" w:rsidR="004C2402" w:rsidRPr="002E2AFD" w:rsidRDefault="004C2402" w:rsidP="001E0E11">
            <w:pPr>
              <w:rPr>
                <w:lang w:val="en-US" w:eastAsia="en-US"/>
              </w:rPr>
            </w:pPr>
            <w:r w:rsidRPr="002E2AFD">
              <w:rPr>
                <w:lang w:val="en-US" w:eastAsia="en-US"/>
              </w:rPr>
              <w:t>Id</w:t>
            </w:r>
          </w:p>
        </w:tc>
        <w:tc>
          <w:tcPr>
            <w:tcW w:w="4961" w:type="dxa"/>
            <w:shd w:val="clear" w:color="auto" w:fill="D9D9D9" w:themeFill="background1" w:themeFillShade="D9"/>
          </w:tcPr>
          <w:p w14:paraId="335F6DD0" w14:textId="77777777" w:rsidR="004C2402" w:rsidRPr="002E2AFD" w:rsidRDefault="004C2402" w:rsidP="001E0E11">
            <w:pPr>
              <w:rPr>
                <w:lang w:val="en-US" w:eastAsia="en-US"/>
              </w:rPr>
            </w:pPr>
            <w:r w:rsidRPr="002E2AFD">
              <w:rPr>
                <w:lang w:val="en-US" w:eastAsia="en-US"/>
              </w:rPr>
              <w:t>Description</w:t>
            </w:r>
          </w:p>
        </w:tc>
        <w:tc>
          <w:tcPr>
            <w:tcW w:w="1949" w:type="dxa"/>
            <w:shd w:val="clear" w:color="auto" w:fill="D9D9D9" w:themeFill="background1" w:themeFillShade="D9"/>
          </w:tcPr>
          <w:p w14:paraId="335F6DD1" w14:textId="77777777" w:rsidR="004C2402" w:rsidRPr="002E2AFD" w:rsidRDefault="004C2402" w:rsidP="001E0E11">
            <w:pPr>
              <w:rPr>
                <w:lang w:val="en-US" w:eastAsia="en-US"/>
              </w:rPr>
            </w:pPr>
            <w:r w:rsidRPr="002E2AFD">
              <w:rPr>
                <w:lang w:val="en-US" w:eastAsia="en-US"/>
              </w:rPr>
              <w:t>Type</w:t>
            </w:r>
          </w:p>
        </w:tc>
      </w:tr>
      <w:tr w:rsidR="004C2402" w:rsidRPr="002E2AFD" w14:paraId="335F6DD6" w14:textId="77777777" w:rsidTr="001E0E11">
        <w:tc>
          <w:tcPr>
            <w:tcW w:w="3227" w:type="dxa"/>
          </w:tcPr>
          <w:p w14:paraId="335F6DD3" w14:textId="77777777" w:rsidR="004C2402" w:rsidRPr="002E2AFD" w:rsidRDefault="004C2402" w:rsidP="004C2402">
            <w:pPr>
              <w:rPr>
                <w:lang w:val="en-US" w:eastAsia="en-US"/>
              </w:rPr>
            </w:pPr>
            <w:r w:rsidRPr="002E2AFD">
              <w:rPr>
                <w:lang w:val="en-US" w:eastAsia="en-US"/>
              </w:rPr>
              <w:t>EppHost</w:t>
            </w:r>
            <w:r>
              <w:rPr>
                <w:lang w:val="en-US" w:eastAsia="en-US"/>
              </w:rPr>
              <w:t>Update</w:t>
            </w:r>
            <w:r w:rsidRPr="002E2AFD">
              <w:rPr>
                <w:lang w:val="en-US" w:eastAsia="en-US"/>
              </w:rPr>
              <w:t>01Name</w:t>
            </w:r>
          </w:p>
        </w:tc>
        <w:tc>
          <w:tcPr>
            <w:tcW w:w="4961" w:type="dxa"/>
          </w:tcPr>
          <w:p w14:paraId="335F6DD4" w14:textId="77777777" w:rsidR="004C2402" w:rsidRPr="002E2AFD" w:rsidRDefault="004C2402" w:rsidP="004C2402">
            <w:pPr>
              <w:rPr>
                <w:lang w:val="en-US" w:eastAsia="en-US"/>
              </w:rPr>
            </w:pPr>
            <w:r w:rsidRPr="002E2AFD">
              <w:rPr>
                <w:lang w:val="en-US" w:eastAsia="en-US"/>
              </w:rPr>
              <w:t xml:space="preserve">Host name to </w:t>
            </w:r>
            <w:r>
              <w:rPr>
                <w:lang w:val="en-US" w:eastAsia="en-US"/>
              </w:rPr>
              <w:t>update</w:t>
            </w:r>
          </w:p>
        </w:tc>
        <w:tc>
          <w:tcPr>
            <w:tcW w:w="1949" w:type="dxa"/>
          </w:tcPr>
          <w:p w14:paraId="335F6DD5" w14:textId="77777777" w:rsidR="004C2402" w:rsidRPr="002E2AFD" w:rsidRDefault="004C2402" w:rsidP="001E0E11">
            <w:pPr>
              <w:rPr>
                <w:lang w:val="en-US" w:eastAsia="en-US"/>
              </w:rPr>
            </w:pPr>
            <w:r w:rsidRPr="002E2AFD">
              <w:rPr>
                <w:lang w:val="en-US" w:eastAsia="en-US"/>
              </w:rPr>
              <w:t>String</w:t>
            </w:r>
          </w:p>
        </w:tc>
      </w:tr>
      <w:tr w:rsidR="005A3E52" w:rsidRPr="002E2AFD" w14:paraId="335F6DDA" w14:textId="77777777" w:rsidTr="00C44B76">
        <w:tc>
          <w:tcPr>
            <w:tcW w:w="3227" w:type="dxa"/>
          </w:tcPr>
          <w:p w14:paraId="335F6DD7" w14:textId="77777777" w:rsidR="005A3E52" w:rsidRPr="002E2AFD" w:rsidRDefault="005A3E52" w:rsidP="005A3E52">
            <w:pPr>
              <w:rPr>
                <w:lang w:val="en-US" w:eastAsia="en-US"/>
              </w:rPr>
            </w:pPr>
            <w:r w:rsidRPr="002E2AFD">
              <w:rPr>
                <w:lang w:val="en-US" w:eastAsia="en-US"/>
              </w:rPr>
              <w:t>Epp</w:t>
            </w:r>
            <w:r>
              <w:rPr>
                <w:lang w:val="en-US" w:eastAsia="en-US"/>
              </w:rPr>
              <w:t>HostUpdate</w:t>
            </w:r>
            <w:r w:rsidRPr="002E2AFD">
              <w:rPr>
                <w:lang w:val="en-US" w:eastAsia="en-US"/>
              </w:rPr>
              <w:t>0</w:t>
            </w:r>
            <w:r>
              <w:rPr>
                <w:lang w:val="en-US" w:eastAsia="en-US"/>
              </w:rPr>
              <w:t>1</w:t>
            </w:r>
            <w:r w:rsidRPr="002E2AFD">
              <w:rPr>
                <w:lang w:val="en-US" w:eastAsia="en-US"/>
              </w:rPr>
              <w:t>Ipv4</w:t>
            </w:r>
          </w:p>
        </w:tc>
        <w:tc>
          <w:tcPr>
            <w:tcW w:w="4961" w:type="dxa"/>
          </w:tcPr>
          <w:p w14:paraId="335F6DD8" w14:textId="77777777" w:rsidR="005A3E52" w:rsidRPr="002E2AFD" w:rsidRDefault="005A3E52" w:rsidP="001E0E11">
            <w:pPr>
              <w:rPr>
                <w:lang w:val="en-US" w:eastAsia="en-US"/>
              </w:rPr>
            </w:pPr>
            <w:r>
              <w:rPr>
                <w:lang w:val="en-US" w:eastAsia="en-US"/>
              </w:rPr>
              <w:t>IP</w:t>
            </w:r>
            <w:r w:rsidRPr="002E2AFD">
              <w:rPr>
                <w:lang w:val="en-US" w:eastAsia="en-US"/>
              </w:rPr>
              <w:t>v4 ad</w:t>
            </w:r>
            <w:r>
              <w:rPr>
                <w:lang w:val="en-US" w:eastAsia="en-US"/>
              </w:rPr>
              <w:t>d</w:t>
            </w:r>
            <w:r w:rsidRPr="002E2AFD">
              <w:rPr>
                <w:lang w:val="en-US" w:eastAsia="en-US"/>
              </w:rPr>
              <w:t>ress</w:t>
            </w:r>
            <w:r>
              <w:rPr>
                <w:lang w:val="en-US" w:eastAsia="en-US"/>
              </w:rPr>
              <w:t xml:space="preserve"> to add</w:t>
            </w:r>
          </w:p>
        </w:tc>
        <w:tc>
          <w:tcPr>
            <w:tcW w:w="1949" w:type="dxa"/>
          </w:tcPr>
          <w:p w14:paraId="335F6DD9" w14:textId="77777777" w:rsidR="005A3E52" w:rsidRPr="002E2AFD" w:rsidRDefault="005A3E52" w:rsidP="001E0E11">
            <w:pPr>
              <w:rPr>
                <w:lang w:val="en-US" w:eastAsia="en-US"/>
              </w:rPr>
            </w:pPr>
            <w:r>
              <w:rPr>
                <w:lang w:val="en-US" w:eastAsia="en-US"/>
              </w:rPr>
              <w:t>String</w:t>
            </w:r>
          </w:p>
        </w:tc>
      </w:tr>
      <w:tr w:rsidR="00E44FB6" w:rsidRPr="00ED0083" w14:paraId="335F6DDE" w14:textId="77777777" w:rsidTr="001E0E11">
        <w:tc>
          <w:tcPr>
            <w:tcW w:w="3227" w:type="dxa"/>
          </w:tcPr>
          <w:p w14:paraId="335F6DDB" w14:textId="77777777" w:rsidR="00E44FB6" w:rsidRPr="00ED0083" w:rsidRDefault="00E44FB6" w:rsidP="004C2402">
            <w:pPr>
              <w:rPr>
                <w:lang w:val="en-US" w:eastAsia="en-US"/>
              </w:rPr>
            </w:pPr>
            <w:r w:rsidRPr="00ED0083">
              <w:rPr>
                <w:lang w:val="en-US" w:eastAsia="en-US"/>
              </w:rPr>
              <w:t>EppHostUpdate01Ext01Uri</w:t>
            </w:r>
          </w:p>
        </w:tc>
        <w:tc>
          <w:tcPr>
            <w:tcW w:w="4961" w:type="dxa"/>
          </w:tcPr>
          <w:p w14:paraId="335F6DDC" w14:textId="77777777" w:rsidR="00E44FB6" w:rsidRPr="00ED0083" w:rsidRDefault="00E44FB6" w:rsidP="00BE53E6">
            <w:pPr>
              <w:rPr>
                <w:lang w:val="en-US" w:eastAsia="en-US"/>
              </w:rPr>
            </w:pPr>
            <w:r w:rsidRPr="00ED0083">
              <w:rPr>
                <w:lang w:val="en-US" w:eastAsia="en-US"/>
              </w:rPr>
              <w:t>Extension 01 object URI</w:t>
            </w:r>
          </w:p>
        </w:tc>
        <w:tc>
          <w:tcPr>
            <w:tcW w:w="1949" w:type="dxa"/>
          </w:tcPr>
          <w:p w14:paraId="335F6DDD" w14:textId="77777777" w:rsidR="00E44FB6" w:rsidRPr="00ED0083" w:rsidRDefault="00E44FB6" w:rsidP="001E0E11">
            <w:pPr>
              <w:rPr>
                <w:lang w:val="en-US" w:eastAsia="en-US"/>
              </w:rPr>
            </w:pPr>
            <w:r w:rsidRPr="00ED0083">
              <w:rPr>
                <w:lang w:val="en-US" w:eastAsia="en-US"/>
              </w:rPr>
              <w:t>String</w:t>
            </w:r>
          </w:p>
        </w:tc>
      </w:tr>
      <w:tr w:rsidR="00E44FB6" w:rsidRPr="00ED0083" w14:paraId="335F6DE2" w14:textId="77777777" w:rsidTr="001E0E11">
        <w:tc>
          <w:tcPr>
            <w:tcW w:w="3227" w:type="dxa"/>
          </w:tcPr>
          <w:p w14:paraId="335F6DDF" w14:textId="77777777" w:rsidR="00E44FB6" w:rsidRPr="00ED0083" w:rsidRDefault="00E44FB6" w:rsidP="004C2402">
            <w:pPr>
              <w:rPr>
                <w:lang w:val="en-US" w:eastAsia="en-US"/>
              </w:rPr>
            </w:pPr>
            <w:r w:rsidRPr="00ED0083">
              <w:rPr>
                <w:lang w:val="en-US" w:eastAsia="en-US"/>
              </w:rPr>
              <w:t>EppHostUpdate01Ext01Sl</w:t>
            </w:r>
          </w:p>
        </w:tc>
        <w:tc>
          <w:tcPr>
            <w:tcW w:w="4961" w:type="dxa"/>
          </w:tcPr>
          <w:p w14:paraId="335F6DE0" w14:textId="77777777" w:rsidR="00E44FB6" w:rsidRPr="00ED0083" w:rsidRDefault="00E44FB6" w:rsidP="00BE53E6">
            <w:pPr>
              <w:rPr>
                <w:lang w:val="en-US" w:eastAsia="en-US"/>
              </w:rPr>
            </w:pPr>
            <w:r w:rsidRPr="00ED0083">
              <w:rPr>
                <w:lang w:val="en-US" w:eastAsia="en-US"/>
              </w:rPr>
              <w:t>Extension 01 schema location</w:t>
            </w:r>
          </w:p>
        </w:tc>
        <w:tc>
          <w:tcPr>
            <w:tcW w:w="1949" w:type="dxa"/>
          </w:tcPr>
          <w:p w14:paraId="335F6DE1" w14:textId="77777777" w:rsidR="00E44FB6" w:rsidRPr="00ED0083" w:rsidRDefault="00E44FB6" w:rsidP="001E0E11">
            <w:pPr>
              <w:rPr>
                <w:lang w:val="en-US" w:eastAsia="en-US"/>
              </w:rPr>
            </w:pPr>
            <w:r w:rsidRPr="00ED0083">
              <w:rPr>
                <w:lang w:val="en-US" w:eastAsia="en-US"/>
              </w:rPr>
              <w:t>String</w:t>
            </w:r>
          </w:p>
        </w:tc>
      </w:tr>
      <w:tr w:rsidR="00E44FB6" w:rsidRPr="00ED0083" w14:paraId="335F6DE6" w14:textId="77777777" w:rsidTr="00522EF0">
        <w:tc>
          <w:tcPr>
            <w:tcW w:w="3227" w:type="dxa"/>
          </w:tcPr>
          <w:p w14:paraId="335F6DE3" w14:textId="77777777" w:rsidR="00E44FB6" w:rsidRPr="00ED0083" w:rsidRDefault="00E44FB6" w:rsidP="004B6BC5">
            <w:pPr>
              <w:rPr>
                <w:lang w:val="en-US" w:eastAsia="en-US"/>
              </w:rPr>
            </w:pPr>
            <w:r w:rsidRPr="00ED0083">
              <w:rPr>
                <w:lang w:val="en-US" w:eastAsia="en-US"/>
              </w:rPr>
              <w:t>EppHostUpdate01Ext01ExtName</w:t>
            </w:r>
          </w:p>
        </w:tc>
        <w:tc>
          <w:tcPr>
            <w:tcW w:w="4961" w:type="dxa"/>
          </w:tcPr>
          <w:p w14:paraId="335F6DE4" w14:textId="77777777" w:rsidR="00E44FB6" w:rsidRPr="00ED0083" w:rsidRDefault="00E44FB6" w:rsidP="00BE53E6">
            <w:pPr>
              <w:rPr>
                <w:lang w:val="en-US" w:eastAsia="en-US"/>
              </w:rPr>
            </w:pPr>
            <w:r w:rsidRPr="00ED0083">
              <w:rPr>
                <w:lang w:val="en-US" w:eastAsia="en-US"/>
              </w:rPr>
              <w:t>Extension 01 name</w:t>
            </w:r>
          </w:p>
        </w:tc>
        <w:tc>
          <w:tcPr>
            <w:tcW w:w="1949" w:type="dxa"/>
          </w:tcPr>
          <w:p w14:paraId="335F6DE5" w14:textId="77777777" w:rsidR="00E44FB6" w:rsidRPr="00ED0083" w:rsidRDefault="00E44FB6" w:rsidP="00522EF0">
            <w:pPr>
              <w:rPr>
                <w:lang w:val="en-US" w:eastAsia="en-US"/>
              </w:rPr>
            </w:pPr>
            <w:r w:rsidRPr="00ED0083">
              <w:rPr>
                <w:lang w:val="en-US" w:eastAsia="en-US"/>
              </w:rPr>
              <w:t>String</w:t>
            </w:r>
          </w:p>
        </w:tc>
      </w:tr>
      <w:tr w:rsidR="00E44FB6" w:rsidRPr="00ED0083" w14:paraId="335F6DEA" w14:textId="77777777" w:rsidTr="001E0E11">
        <w:tc>
          <w:tcPr>
            <w:tcW w:w="3227" w:type="dxa"/>
          </w:tcPr>
          <w:p w14:paraId="335F6DE7" w14:textId="77777777" w:rsidR="00E44FB6" w:rsidRPr="00ED0083" w:rsidRDefault="00E44FB6" w:rsidP="004C2402">
            <w:pPr>
              <w:rPr>
                <w:lang w:val="en-US" w:eastAsia="en-US"/>
              </w:rPr>
            </w:pPr>
            <w:r w:rsidRPr="00ED0083">
              <w:rPr>
                <w:lang w:val="en-US" w:eastAsia="en-US"/>
              </w:rPr>
              <w:t>EppHostUpdate01Ext01ExtValue</w:t>
            </w:r>
          </w:p>
        </w:tc>
        <w:tc>
          <w:tcPr>
            <w:tcW w:w="4961" w:type="dxa"/>
          </w:tcPr>
          <w:p w14:paraId="335F6DE8" w14:textId="77777777" w:rsidR="00E44FB6" w:rsidRPr="00ED0083" w:rsidRDefault="00E44FB6" w:rsidP="00BE53E6">
            <w:pPr>
              <w:rPr>
                <w:lang w:val="en-US" w:eastAsia="en-US"/>
              </w:rPr>
            </w:pPr>
            <w:r w:rsidRPr="00ED0083">
              <w:rPr>
                <w:lang w:val="en-US" w:eastAsia="en-US"/>
              </w:rPr>
              <w:t>Extension 01 value for direct text node</w:t>
            </w:r>
          </w:p>
        </w:tc>
        <w:tc>
          <w:tcPr>
            <w:tcW w:w="1949" w:type="dxa"/>
          </w:tcPr>
          <w:p w14:paraId="335F6DE9" w14:textId="77777777" w:rsidR="00E44FB6" w:rsidRPr="00ED0083" w:rsidRDefault="00E44FB6" w:rsidP="001E0E11">
            <w:pPr>
              <w:rPr>
                <w:lang w:val="en-US" w:eastAsia="en-US"/>
              </w:rPr>
            </w:pPr>
            <w:r w:rsidRPr="00ED0083">
              <w:rPr>
                <w:lang w:val="en-US" w:eastAsia="en-US"/>
              </w:rPr>
              <w:t>String</w:t>
            </w:r>
          </w:p>
        </w:tc>
      </w:tr>
      <w:tr w:rsidR="00E44FB6" w:rsidRPr="00ED0083" w14:paraId="335F6DEE" w14:textId="77777777" w:rsidTr="001E0E11">
        <w:tc>
          <w:tcPr>
            <w:tcW w:w="3227" w:type="dxa"/>
          </w:tcPr>
          <w:p w14:paraId="335F6DEB" w14:textId="77777777" w:rsidR="00E44FB6" w:rsidRPr="00ED0083" w:rsidRDefault="00E44FB6" w:rsidP="004C2402">
            <w:pPr>
              <w:rPr>
                <w:lang w:val="en-US" w:eastAsia="en-US"/>
              </w:rPr>
            </w:pPr>
            <w:r w:rsidRPr="00ED0083">
              <w:rPr>
                <w:lang w:val="en-US" w:eastAsia="en-US"/>
              </w:rPr>
              <w:t>EppHostUpdate01Ext01Field01</w:t>
            </w:r>
          </w:p>
        </w:tc>
        <w:tc>
          <w:tcPr>
            <w:tcW w:w="4961" w:type="dxa"/>
          </w:tcPr>
          <w:p w14:paraId="335F6DEC" w14:textId="77777777" w:rsidR="00E44FB6" w:rsidRPr="00ED0083" w:rsidRDefault="00E44FB6" w:rsidP="00BE53E6">
            <w:pPr>
              <w:rPr>
                <w:lang w:val="en-US" w:eastAsia="en-US"/>
              </w:rPr>
            </w:pPr>
            <w:r w:rsidRPr="00ED0083">
              <w:rPr>
                <w:lang w:val="en-US" w:eastAsia="en-US"/>
              </w:rPr>
              <w:t>Extension 01 field name 01</w:t>
            </w:r>
          </w:p>
        </w:tc>
        <w:tc>
          <w:tcPr>
            <w:tcW w:w="1949" w:type="dxa"/>
          </w:tcPr>
          <w:p w14:paraId="335F6DED" w14:textId="77777777" w:rsidR="00E44FB6" w:rsidRPr="00ED0083" w:rsidRDefault="00E44FB6" w:rsidP="001E0E11">
            <w:pPr>
              <w:rPr>
                <w:lang w:val="en-US" w:eastAsia="en-US"/>
              </w:rPr>
            </w:pPr>
            <w:r w:rsidRPr="00ED0083">
              <w:rPr>
                <w:lang w:val="en-US" w:eastAsia="en-US"/>
              </w:rPr>
              <w:t>String</w:t>
            </w:r>
          </w:p>
        </w:tc>
      </w:tr>
      <w:tr w:rsidR="00E44FB6" w:rsidRPr="00ED0083" w14:paraId="335F6DF2" w14:textId="77777777" w:rsidTr="001E0E11">
        <w:tc>
          <w:tcPr>
            <w:tcW w:w="3227" w:type="dxa"/>
          </w:tcPr>
          <w:p w14:paraId="335F6DEF" w14:textId="77777777" w:rsidR="00E44FB6" w:rsidRPr="00ED0083" w:rsidRDefault="00E44FB6" w:rsidP="004C2402">
            <w:pPr>
              <w:rPr>
                <w:lang w:val="en-US" w:eastAsia="en-US"/>
              </w:rPr>
            </w:pPr>
            <w:r w:rsidRPr="00ED0083">
              <w:rPr>
                <w:lang w:val="en-US" w:eastAsia="en-US"/>
              </w:rPr>
              <w:t>EppHostUpdate01Ext01Value01</w:t>
            </w:r>
          </w:p>
        </w:tc>
        <w:tc>
          <w:tcPr>
            <w:tcW w:w="4961" w:type="dxa"/>
          </w:tcPr>
          <w:p w14:paraId="335F6DF0" w14:textId="77777777" w:rsidR="00E44FB6" w:rsidRPr="00ED0083" w:rsidRDefault="00E44FB6" w:rsidP="00BE53E6">
            <w:pPr>
              <w:rPr>
                <w:lang w:val="en-US" w:eastAsia="en-US"/>
              </w:rPr>
            </w:pPr>
            <w:r w:rsidRPr="00ED0083">
              <w:rPr>
                <w:lang w:val="en-US" w:eastAsia="en-US"/>
              </w:rPr>
              <w:t>Extension 01 field value 01</w:t>
            </w:r>
          </w:p>
        </w:tc>
        <w:tc>
          <w:tcPr>
            <w:tcW w:w="1949" w:type="dxa"/>
          </w:tcPr>
          <w:p w14:paraId="335F6DF1" w14:textId="77777777" w:rsidR="00E44FB6" w:rsidRPr="00ED0083" w:rsidRDefault="00E44FB6" w:rsidP="001E0E11">
            <w:pPr>
              <w:rPr>
                <w:lang w:val="en-US" w:eastAsia="en-US"/>
              </w:rPr>
            </w:pPr>
            <w:r w:rsidRPr="00ED0083">
              <w:rPr>
                <w:lang w:val="en-US" w:eastAsia="en-US"/>
              </w:rPr>
              <w:t>String</w:t>
            </w:r>
          </w:p>
        </w:tc>
      </w:tr>
      <w:tr w:rsidR="00E44FB6" w:rsidRPr="00166711" w14:paraId="335F6DF6" w14:textId="77777777" w:rsidTr="001E0E11">
        <w:tc>
          <w:tcPr>
            <w:tcW w:w="3227" w:type="dxa"/>
          </w:tcPr>
          <w:p w14:paraId="335F6DF3" w14:textId="77777777" w:rsidR="00E44FB6" w:rsidRPr="00ED0083" w:rsidRDefault="00166711" w:rsidP="001E0E11">
            <w:pPr>
              <w:rPr>
                <w:lang w:val="en-US" w:eastAsia="en-US"/>
              </w:rPr>
            </w:pPr>
            <w:r>
              <w:rPr>
                <w:lang w:val="en-US" w:eastAsia="en-US"/>
              </w:rPr>
              <w:t>…</w:t>
            </w:r>
          </w:p>
        </w:tc>
        <w:tc>
          <w:tcPr>
            <w:tcW w:w="4961" w:type="dxa"/>
          </w:tcPr>
          <w:p w14:paraId="335F6DF4" w14:textId="77777777" w:rsidR="00E44FB6" w:rsidRPr="002E2AFD" w:rsidRDefault="00E44FB6" w:rsidP="001E0E11">
            <w:pPr>
              <w:rPr>
                <w:lang w:val="en-US" w:eastAsia="en-US"/>
              </w:rPr>
            </w:pPr>
            <w:r w:rsidRPr="00ED0083">
              <w:rPr>
                <w:lang w:val="en-US" w:eastAsia="en-US"/>
              </w:rPr>
              <w:t>Repeat for max y fields</w:t>
            </w:r>
          </w:p>
        </w:tc>
        <w:tc>
          <w:tcPr>
            <w:tcW w:w="1949" w:type="dxa"/>
          </w:tcPr>
          <w:p w14:paraId="335F6DF5" w14:textId="77777777" w:rsidR="00E44FB6" w:rsidRPr="002E2AFD" w:rsidRDefault="00E44FB6" w:rsidP="001E0E11">
            <w:pPr>
              <w:rPr>
                <w:lang w:val="en-US" w:eastAsia="en-US"/>
              </w:rPr>
            </w:pPr>
          </w:p>
        </w:tc>
      </w:tr>
      <w:tr w:rsidR="00E44FB6" w:rsidRPr="00166711" w14:paraId="335F6DFA" w14:textId="77777777" w:rsidTr="001E0E11">
        <w:tc>
          <w:tcPr>
            <w:tcW w:w="3227" w:type="dxa"/>
          </w:tcPr>
          <w:p w14:paraId="335F6DF7" w14:textId="77777777" w:rsidR="00E44FB6" w:rsidRPr="002E2AFD" w:rsidRDefault="00166711" w:rsidP="001E0E11">
            <w:pPr>
              <w:rPr>
                <w:lang w:val="en-US" w:eastAsia="en-US"/>
              </w:rPr>
            </w:pPr>
            <w:r>
              <w:rPr>
                <w:lang w:val="en-US" w:eastAsia="en-US"/>
              </w:rPr>
              <w:t>…</w:t>
            </w:r>
          </w:p>
        </w:tc>
        <w:tc>
          <w:tcPr>
            <w:tcW w:w="4961" w:type="dxa"/>
          </w:tcPr>
          <w:p w14:paraId="335F6DF8" w14:textId="77777777" w:rsidR="00E44FB6" w:rsidRPr="002E2AFD" w:rsidRDefault="00E44FB6" w:rsidP="001E0E11">
            <w:pPr>
              <w:rPr>
                <w:lang w:val="en-US" w:eastAsia="en-US"/>
              </w:rPr>
            </w:pPr>
            <w:r w:rsidRPr="002E2AFD">
              <w:rPr>
                <w:lang w:val="en-US" w:eastAsia="en-US"/>
              </w:rPr>
              <w:t>Repeat for max x extensions</w:t>
            </w:r>
          </w:p>
        </w:tc>
        <w:tc>
          <w:tcPr>
            <w:tcW w:w="1949" w:type="dxa"/>
          </w:tcPr>
          <w:p w14:paraId="335F6DF9" w14:textId="77777777" w:rsidR="00E44FB6" w:rsidRPr="002E2AFD" w:rsidRDefault="00E44FB6" w:rsidP="001E0E11">
            <w:pPr>
              <w:rPr>
                <w:lang w:val="en-US" w:eastAsia="en-US"/>
              </w:rPr>
            </w:pPr>
          </w:p>
        </w:tc>
      </w:tr>
    </w:tbl>
    <w:p w14:paraId="335F6DFB" w14:textId="77777777" w:rsidR="004C2402" w:rsidRPr="0084790B" w:rsidRDefault="004C2402" w:rsidP="004C2402">
      <w:pPr>
        <w:pStyle w:val="Rubrik2"/>
      </w:pPr>
      <w:bookmarkStart w:id="262" w:name="_Toc241221970"/>
      <w:bookmarkStart w:id="263" w:name="_Toc274556078"/>
      <w:r w:rsidRPr="002E2AFD">
        <w:t>Outcome(s)</w:t>
      </w:r>
      <w:bookmarkEnd w:id="262"/>
      <w:bookmarkEnd w:id="263"/>
    </w:p>
    <w:p w14:paraId="335F6DFC" w14:textId="77777777" w:rsidR="004C2402" w:rsidRPr="0084790B" w:rsidRDefault="005D7C98" w:rsidP="004C2402">
      <w:pPr>
        <w:rPr>
          <w:lang w:val="en-US"/>
        </w:rPr>
      </w:pPr>
      <w:r w:rsidRPr="0084790B">
        <w:rPr>
          <w:lang w:val="en-US"/>
        </w:rPr>
        <w:t>The login command</w:t>
      </w:r>
      <w:r w:rsidR="004C2402" w:rsidRPr="0084790B">
        <w:rPr>
          <w:lang w:val="en-US"/>
        </w:rPr>
        <w:t xml:space="preserve"> MUST complete with result code 1000.</w:t>
      </w:r>
    </w:p>
    <w:p w14:paraId="335F6DFD" w14:textId="77777777" w:rsidR="004C2402" w:rsidRPr="0084790B" w:rsidRDefault="005D7C98" w:rsidP="004C2402">
      <w:pPr>
        <w:rPr>
          <w:lang w:val="en-US"/>
        </w:rPr>
      </w:pPr>
      <w:r w:rsidRPr="0084790B">
        <w:rPr>
          <w:lang w:val="en-US"/>
        </w:rPr>
        <w:t>The host update command</w:t>
      </w:r>
      <w:r w:rsidR="004C2402" w:rsidRPr="0084790B">
        <w:rPr>
          <w:lang w:val="en-US"/>
        </w:rPr>
        <w:t xml:space="preserve"> MUST complete with result code 1000.</w:t>
      </w:r>
    </w:p>
    <w:p w14:paraId="335F6DFE" w14:textId="77777777" w:rsidR="004C2402" w:rsidRPr="0084790B" w:rsidRDefault="005D7C98" w:rsidP="004C2402">
      <w:pPr>
        <w:rPr>
          <w:lang w:val="en-US"/>
        </w:rPr>
      </w:pPr>
      <w:r w:rsidRPr="0084790B">
        <w:rPr>
          <w:lang w:val="en-US"/>
        </w:rPr>
        <w:t>The logout command</w:t>
      </w:r>
      <w:r w:rsidR="004C2402" w:rsidRPr="0084790B">
        <w:rPr>
          <w:lang w:val="en-US"/>
        </w:rPr>
        <w:t xml:space="preserve"> MUST complete with result code 1500.</w:t>
      </w:r>
    </w:p>
    <w:p w14:paraId="335F6DFF" w14:textId="77777777" w:rsidR="004C2402" w:rsidRPr="002E2AFD" w:rsidRDefault="004C2402" w:rsidP="004C2402">
      <w:pPr>
        <w:pStyle w:val="Rubrik2"/>
      </w:pPr>
      <w:bookmarkStart w:id="264" w:name="_Toc241221971"/>
      <w:bookmarkStart w:id="265" w:name="_Toc274556079"/>
      <w:r w:rsidRPr="0084790B">
        <w:t xml:space="preserve">Environmental </w:t>
      </w:r>
      <w:r w:rsidRPr="002E2AFD">
        <w:t>needs</w:t>
      </w:r>
      <w:bookmarkEnd w:id="264"/>
      <w:bookmarkEnd w:id="265"/>
    </w:p>
    <w:p w14:paraId="335F6E00" w14:textId="77777777" w:rsidR="004C2402" w:rsidRPr="002E2AFD" w:rsidRDefault="004C2402" w:rsidP="004C2402">
      <w:pPr>
        <w:pStyle w:val="Liststycke"/>
        <w:numPr>
          <w:ilvl w:val="0"/>
          <w:numId w:val="20"/>
        </w:numPr>
        <w:rPr>
          <w:lang w:val="en-US" w:eastAsia="en-US"/>
        </w:rPr>
      </w:pPr>
      <w:r w:rsidRPr="002E2AFD">
        <w:rPr>
          <w:lang w:val="en-US" w:eastAsia="en-US"/>
        </w:rPr>
        <w:t>EPP test script</w:t>
      </w:r>
    </w:p>
    <w:p w14:paraId="335F6E01" w14:textId="77777777" w:rsidR="004C2402" w:rsidRPr="002E2AFD" w:rsidRDefault="004C2402" w:rsidP="004C2402">
      <w:pPr>
        <w:pStyle w:val="Liststycke"/>
        <w:numPr>
          <w:ilvl w:val="0"/>
          <w:numId w:val="20"/>
        </w:numPr>
        <w:rPr>
          <w:lang w:val="en-US" w:eastAsia="en-US"/>
        </w:rPr>
      </w:pPr>
      <w:r w:rsidRPr="002E2AFD">
        <w:rPr>
          <w:lang w:val="en-US" w:eastAsia="en-US"/>
        </w:rPr>
        <w:t>IPv4</w:t>
      </w:r>
      <w:r>
        <w:rPr>
          <w:lang w:val="en-US" w:eastAsia="en-US"/>
        </w:rPr>
        <w:t xml:space="preserve"> c</w:t>
      </w:r>
      <w:r w:rsidRPr="002E2AFD">
        <w:rPr>
          <w:lang w:val="en-US" w:eastAsia="en-US"/>
        </w:rPr>
        <w:t>onnectivity</w:t>
      </w:r>
    </w:p>
    <w:p w14:paraId="335F6E02" w14:textId="77777777" w:rsidR="004C2402" w:rsidRPr="002E2AFD" w:rsidRDefault="004C2402" w:rsidP="004C2402">
      <w:pPr>
        <w:pStyle w:val="Liststycke"/>
        <w:numPr>
          <w:ilvl w:val="0"/>
          <w:numId w:val="20"/>
        </w:numPr>
        <w:rPr>
          <w:lang w:val="en-US" w:eastAsia="en-US"/>
        </w:rPr>
      </w:pPr>
      <w:r w:rsidRPr="002E2AFD">
        <w:rPr>
          <w:i/>
          <w:lang w:val="en-US" w:eastAsia="en-US"/>
        </w:rPr>
        <w:t>EppHost</w:t>
      </w:r>
      <w:r w:rsidR="00C467AA">
        <w:rPr>
          <w:i/>
          <w:lang w:val="en-US" w:eastAsia="en-US"/>
        </w:rPr>
        <w:t>Update</w:t>
      </w:r>
      <w:r w:rsidRPr="002E2AFD">
        <w:rPr>
          <w:i/>
          <w:lang w:val="en-US" w:eastAsia="en-US"/>
        </w:rPr>
        <w:t>01Name</w:t>
      </w:r>
      <w:r w:rsidRPr="002E2AFD">
        <w:rPr>
          <w:lang w:val="en-US" w:eastAsia="en-US"/>
        </w:rPr>
        <w:t xml:space="preserve"> host </w:t>
      </w:r>
      <w:r w:rsidR="001D6D57">
        <w:rPr>
          <w:lang w:val="en-US" w:eastAsia="en-US"/>
        </w:rPr>
        <w:t xml:space="preserve">MUST </w:t>
      </w:r>
      <w:r>
        <w:rPr>
          <w:lang w:val="en-US" w:eastAsia="en-US"/>
        </w:rPr>
        <w:t>exist</w:t>
      </w:r>
      <w:r w:rsidRPr="002E2AFD">
        <w:rPr>
          <w:lang w:val="en-US" w:eastAsia="en-US"/>
        </w:rPr>
        <w:t xml:space="preserve"> in the applicant domain database, and be available for </w:t>
      </w:r>
      <w:r w:rsidR="00C467AA">
        <w:rPr>
          <w:lang w:val="en-US" w:eastAsia="en-US"/>
        </w:rPr>
        <w:t>update</w:t>
      </w:r>
      <w:r w:rsidRPr="002E2AFD">
        <w:rPr>
          <w:lang w:val="en-US" w:eastAsia="en-US"/>
        </w:rPr>
        <w:t>.</w:t>
      </w:r>
    </w:p>
    <w:p w14:paraId="335F6E03" w14:textId="77777777" w:rsidR="004C2402" w:rsidRPr="002E2AFD" w:rsidRDefault="004C2402" w:rsidP="004C2402">
      <w:pPr>
        <w:pStyle w:val="Rubrik2"/>
      </w:pPr>
      <w:bookmarkStart w:id="266" w:name="_Toc241221972"/>
      <w:bookmarkStart w:id="267" w:name="_Toc274556080"/>
      <w:r w:rsidRPr="002E2AFD">
        <w:t>Special procedural requirements</w:t>
      </w:r>
      <w:bookmarkEnd w:id="266"/>
      <w:bookmarkEnd w:id="267"/>
    </w:p>
    <w:p w14:paraId="335F6E04" w14:textId="77777777" w:rsidR="004C2402" w:rsidRPr="002E2AFD" w:rsidRDefault="004C2402" w:rsidP="004C2402">
      <w:pPr>
        <w:rPr>
          <w:lang w:val="en-US" w:eastAsia="en-US"/>
        </w:rPr>
      </w:pPr>
      <w:r w:rsidRPr="002E2AFD">
        <w:rPr>
          <w:lang w:val="en-US" w:eastAsia="en-US"/>
        </w:rPr>
        <w:t>Abort the test if any EPP operation takes longer than 30 seconds.</w:t>
      </w:r>
    </w:p>
    <w:p w14:paraId="335F6E05" w14:textId="77777777" w:rsidR="004C2402" w:rsidRPr="002E2AFD" w:rsidRDefault="004C2402" w:rsidP="004C2402">
      <w:pPr>
        <w:pStyle w:val="Rubrik2"/>
      </w:pPr>
      <w:bookmarkStart w:id="268" w:name="_Toc241221973"/>
      <w:bookmarkStart w:id="269" w:name="_Toc274556081"/>
      <w:r w:rsidRPr="002E2AFD">
        <w:t>Intercase dependencies</w:t>
      </w:r>
      <w:bookmarkEnd w:id="268"/>
      <w:bookmarkEnd w:id="269"/>
    </w:p>
    <w:p w14:paraId="335F6E06" w14:textId="77777777" w:rsidR="00B23D01" w:rsidRPr="00DC63DE" w:rsidRDefault="004C2402" w:rsidP="00DC63DE">
      <w:pPr>
        <w:rPr>
          <w:lang w:val="en-US"/>
        </w:rPr>
      </w:pPr>
      <w:r w:rsidRPr="002E2AFD">
        <w:rPr>
          <w:lang w:val="en-US"/>
        </w:rPr>
        <w:t>This test has no intercase dependencies.</w:t>
      </w:r>
    </w:p>
    <w:p w14:paraId="335F6E07" w14:textId="77777777" w:rsidR="00206F89" w:rsidRPr="002E2AFD" w:rsidRDefault="00206F89" w:rsidP="00206F89">
      <w:pPr>
        <w:pStyle w:val="Rubrik2"/>
      </w:pPr>
      <w:bookmarkStart w:id="270" w:name="_Toc241221974"/>
      <w:bookmarkStart w:id="271" w:name="_Toc274556082"/>
      <w:r w:rsidRPr="002E2AFD">
        <w:lastRenderedPageBreak/>
        <w:t>Ordered description of steps to be taken to execute the test case</w:t>
      </w:r>
      <w:bookmarkEnd w:id="270"/>
      <w:bookmarkEnd w:id="271"/>
    </w:p>
    <w:p w14:paraId="335F6E08" w14:textId="77777777" w:rsidR="00B23D01" w:rsidRPr="009615F8" w:rsidRDefault="00782B59" w:rsidP="005460EB">
      <w:pPr>
        <w:pStyle w:val="Liststycke"/>
        <w:numPr>
          <w:ilvl w:val="0"/>
          <w:numId w:val="35"/>
        </w:numPr>
        <w:rPr>
          <w:lang w:val="en-US" w:eastAsia="en-US"/>
        </w:rPr>
      </w:pPr>
      <w:r w:rsidRPr="009615F8">
        <w:rPr>
          <w:lang w:val="en-US" w:eastAsia="en-US"/>
        </w:rPr>
        <w:t>Perform</w:t>
      </w:r>
      <w:r w:rsidR="005460EB" w:rsidRPr="009615F8">
        <w:rPr>
          <w:lang w:val="en-US" w:eastAsia="en-US"/>
        </w:rPr>
        <w:t xml:space="preserve"> the same login as the login step in 2.8.</w:t>
      </w:r>
      <w:r w:rsidR="000C0846" w:rsidRPr="009615F8">
        <w:rPr>
          <w:lang w:val="en-US" w:eastAsia="en-US"/>
        </w:rPr>
        <w:br/>
      </w:r>
      <w:r w:rsidRPr="009615F8">
        <w:rPr>
          <w:lang w:val="en-US"/>
        </w:rPr>
        <w:t>The login command MUST complete with result code 1000.</w:t>
      </w:r>
    </w:p>
    <w:p w14:paraId="335F6E09" w14:textId="77777777" w:rsidR="00B23D01" w:rsidRPr="009615F8" w:rsidRDefault="005460EB" w:rsidP="005460EB">
      <w:pPr>
        <w:pStyle w:val="Liststycke"/>
        <w:numPr>
          <w:ilvl w:val="0"/>
          <w:numId w:val="35"/>
        </w:numPr>
        <w:rPr>
          <w:lang w:val="en-US" w:eastAsia="en-US"/>
        </w:rPr>
      </w:pPr>
      <w:r w:rsidRPr="009615F8">
        <w:rPr>
          <w:lang w:val="en-US" w:eastAsia="en-US"/>
        </w:rPr>
        <w:t xml:space="preserve">Create a host </w:t>
      </w:r>
      <w:r w:rsidR="00851DE5" w:rsidRPr="009615F8">
        <w:rPr>
          <w:lang w:val="en-US" w:eastAsia="en-US"/>
        </w:rPr>
        <w:t>update</w:t>
      </w:r>
      <w:r w:rsidRPr="009615F8">
        <w:rPr>
          <w:lang w:val="en-US" w:eastAsia="en-US"/>
        </w:rPr>
        <w:t xml:space="preserve"> command with </w:t>
      </w:r>
      <w:r w:rsidRPr="009615F8">
        <w:rPr>
          <w:i/>
          <w:lang w:val="en-US" w:eastAsia="en-US"/>
        </w:rPr>
        <w:t>EppHost</w:t>
      </w:r>
      <w:r w:rsidR="00C467AA" w:rsidRPr="009615F8">
        <w:rPr>
          <w:i/>
          <w:lang w:val="en-US" w:eastAsia="en-US"/>
        </w:rPr>
        <w:t>Update</w:t>
      </w:r>
      <w:r w:rsidRPr="009615F8">
        <w:rPr>
          <w:i/>
          <w:lang w:val="en-US" w:eastAsia="en-US"/>
        </w:rPr>
        <w:t>01Name</w:t>
      </w:r>
      <w:r w:rsidR="005A3E52" w:rsidRPr="009615F8">
        <w:rPr>
          <w:lang w:val="en-US" w:eastAsia="en-US"/>
        </w:rPr>
        <w:t xml:space="preserve"> and add IPv4 address </w:t>
      </w:r>
      <w:r w:rsidR="005A3E52" w:rsidRPr="009615F8">
        <w:rPr>
          <w:i/>
          <w:lang w:val="en-US" w:eastAsia="en-US"/>
        </w:rPr>
        <w:t>EppHostUpdate01Ipv4</w:t>
      </w:r>
    </w:p>
    <w:p w14:paraId="335F6E0A" w14:textId="77777777" w:rsidR="00B23D01" w:rsidRPr="009615F8" w:rsidRDefault="005460EB" w:rsidP="005460EB">
      <w:pPr>
        <w:pStyle w:val="Liststycke"/>
        <w:numPr>
          <w:ilvl w:val="1"/>
          <w:numId w:val="35"/>
        </w:numPr>
        <w:rPr>
          <w:lang w:val="en-US" w:eastAsia="en-US"/>
        </w:rPr>
      </w:pPr>
      <w:r w:rsidRPr="009615F8">
        <w:rPr>
          <w:lang w:val="en-US" w:eastAsia="en-US"/>
        </w:rPr>
        <w:t xml:space="preserve">If </w:t>
      </w:r>
      <w:r w:rsidR="004E006D" w:rsidRPr="009615F8">
        <w:rPr>
          <w:lang w:val="en-US" w:eastAsia="en-US"/>
        </w:rPr>
        <w:t xml:space="preserve">host </w:t>
      </w:r>
      <w:r w:rsidR="00C467AA" w:rsidRPr="009615F8">
        <w:rPr>
          <w:lang w:val="en-US" w:eastAsia="en-US"/>
        </w:rPr>
        <w:t>update</w:t>
      </w:r>
      <w:r w:rsidR="004E006D" w:rsidRPr="009615F8">
        <w:rPr>
          <w:lang w:val="en-US" w:eastAsia="en-US"/>
        </w:rPr>
        <w:t xml:space="preserve"> </w:t>
      </w:r>
      <w:r w:rsidR="00B23D01" w:rsidRPr="009615F8">
        <w:rPr>
          <w:lang w:val="en-US" w:eastAsia="en-US"/>
        </w:rPr>
        <w:t>requires extra extensio</w:t>
      </w:r>
      <w:r w:rsidRPr="009615F8">
        <w:rPr>
          <w:lang w:val="en-US" w:eastAsia="en-US"/>
        </w:rPr>
        <w:t>n</w:t>
      </w:r>
      <w:r w:rsidR="00B23D01" w:rsidRPr="009615F8">
        <w:rPr>
          <w:lang w:val="en-US" w:eastAsia="en-US"/>
        </w:rPr>
        <w:t xml:space="preserve"> and values, create an extensio</w:t>
      </w:r>
      <w:r w:rsidRPr="009615F8">
        <w:rPr>
          <w:lang w:val="en-US" w:eastAsia="en-US"/>
        </w:rPr>
        <w:t xml:space="preserve">n part from </w:t>
      </w:r>
      <w:r w:rsidRPr="009615F8">
        <w:rPr>
          <w:i/>
          <w:lang w:val="en-US" w:eastAsia="en-US"/>
        </w:rPr>
        <w:t>EppHost</w:t>
      </w:r>
      <w:r w:rsidR="00C467AA" w:rsidRPr="009615F8">
        <w:rPr>
          <w:i/>
          <w:lang w:val="en-US" w:eastAsia="en-US"/>
        </w:rPr>
        <w:t>Update</w:t>
      </w:r>
      <w:r w:rsidRPr="009615F8">
        <w:rPr>
          <w:i/>
          <w:lang w:val="en-US" w:eastAsia="en-US"/>
        </w:rPr>
        <w:t>01Ext01Uri</w:t>
      </w:r>
      <w:r w:rsidRPr="009615F8">
        <w:rPr>
          <w:lang w:val="en-US" w:eastAsia="en-US"/>
        </w:rPr>
        <w:t xml:space="preserve"> and </w:t>
      </w:r>
      <w:r w:rsidRPr="009615F8">
        <w:rPr>
          <w:i/>
          <w:lang w:val="en-US" w:eastAsia="en-US"/>
        </w:rPr>
        <w:t>EppHost</w:t>
      </w:r>
      <w:r w:rsidR="00C467AA" w:rsidRPr="009615F8">
        <w:rPr>
          <w:i/>
          <w:lang w:val="en-US" w:eastAsia="en-US"/>
        </w:rPr>
        <w:t>Update</w:t>
      </w:r>
      <w:r w:rsidRPr="009615F8">
        <w:rPr>
          <w:i/>
          <w:lang w:val="en-US" w:eastAsia="en-US"/>
        </w:rPr>
        <w:t>01Ext01Sl</w:t>
      </w:r>
      <w:r w:rsidRPr="009615F8">
        <w:rPr>
          <w:lang w:val="en-US" w:eastAsia="en-US"/>
        </w:rPr>
        <w:t xml:space="preserve"> and fill in field name from </w:t>
      </w:r>
      <w:r w:rsidRPr="009615F8">
        <w:rPr>
          <w:i/>
          <w:lang w:val="en-US" w:eastAsia="en-US"/>
        </w:rPr>
        <w:t>EppHost</w:t>
      </w:r>
      <w:r w:rsidR="00C467AA" w:rsidRPr="009615F8">
        <w:rPr>
          <w:i/>
          <w:lang w:val="en-US" w:eastAsia="en-US"/>
        </w:rPr>
        <w:t>Update</w:t>
      </w:r>
      <w:r w:rsidRPr="009615F8">
        <w:rPr>
          <w:i/>
          <w:lang w:val="en-US" w:eastAsia="en-US"/>
        </w:rPr>
        <w:t>01Ext01Field01</w:t>
      </w:r>
      <w:r w:rsidRPr="009615F8">
        <w:rPr>
          <w:lang w:val="en-US" w:eastAsia="en-US"/>
        </w:rPr>
        <w:t xml:space="preserve"> and values from </w:t>
      </w:r>
      <w:r w:rsidRPr="009615F8">
        <w:rPr>
          <w:i/>
          <w:lang w:val="en-US" w:eastAsia="en-US"/>
        </w:rPr>
        <w:t>EppHost</w:t>
      </w:r>
      <w:r w:rsidR="001E0E11" w:rsidRPr="009615F8">
        <w:rPr>
          <w:i/>
          <w:lang w:val="en-US" w:eastAsia="en-US"/>
        </w:rPr>
        <w:t>U</w:t>
      </w:r>
      <w:r w:rsidR="00C467AA" w:rsidRPr="009615F8">
        <w:rPr>
          <w:i/>
          <w:lang w:val="en-US" w:eastAsia="en-US"/>
        </w:rPr>
        <w:t>pdate</w:t>
      </w:r>
      <w:r w:rsidRPr="009615F8">
        <w:rPr>
          <w:i/>
          <w:lang w:val="en-US" w:eastAsia="en-US"/>
        </w:rPr>
        <w:t>01Ext01Value01</w:t>
      </w:r>
      <w:r w:rsidR="00B23D01" w:rsidRPr="009615F8">
        <w:rPr>
          <w:lang w:val="en-US" w:eastAsia="en-US"/>
        </w:rPr>
        <w:t>.</w:t>
      </w:r>
    </w:p>
    <w:p w14:paraId="335F6E0B" w14:textId="77777777" w:rsidR="00B23D01" w:rsidRPr="009615F8" w:rsidRDefault="005460EB" w:rsidP="0084790B">
      <w:pPr>
        <w:pStyle w:val="Liststycke"/>
        <w:rPr>
          <w:lang w:val="en-US" w:eastAsia="en-US"/>
        </w:rPr>
      </w:pPr>
      <w:r w:rsidRPr="009615F8">
        <w:rPr>
          <w:lang w:val="en-US"/>
        </w:rPr>
        <w:t xml:space="preserve">The </w:t>
      </w:r>
      <w:r w:rsidR="001A4FF2" w:rsidRPr="009615F8">
        <w:rPr>
          <w:lang w:val="en-US"/>
        </w:rPr>
        <w:t xml:space="preserve">host </w:t>
      </w:r>
      <w:r w:rsidR="00594279" w:rsidRPr="009615F8">
        <w:rPr>
          <w:lang w:val="en-US"/>
        </w:rPr>
        <w:t xml:space="preserve">update </w:t>
      </w:r>
      <w:r w:rsidRPr="009615F8">
        <w:rPr>
          <w:lang w:val="en-US"/>
        </w:rPr>
        <w:t>command MUST complete with result code 1000.</w:t>
      </w:r>
    </w:p>
    <w:p w14:paraId="335F6E0C" w14:textId="77777777" w:rsidR="00E53369" w:rsidRPr="00D851F1" w:rsidRDefault="00782B59" w:rsidP="00FA354D">
      <w:pPr>
        <w:pStyle w:val="Liststycke"/>
        <w:numPr>
          <w:ilvl w:val="0"/>
          <w:numId w:val="35"/>
        </w:numPr>
        <w:rPr>
          <w:lang w:val="en-US" w:eastAsia="en-US"/>
        </w:rPr>
      </w:pPr>
      <w:r w:rsidRPr="009615F8">
        <w:rPr>
          <w:lang w:val="en-US" w:eastAsia="en-US"/>
        </w:rPr>
        <w:t>Create a logout command.</w:t>
      </w:r>
      <w:r w:rsidRPr="009615F8">
        <w:rPr>
          <w:lang w:val="en-US" w:eastAsia="en-US"/>
        </w:rPr>
        <w:br/>
      </w:r>
      <w:r w:rsidRPr="009615F8">
        <w:rPr>
          <w:lang w:val="en-US"/>
        </w:rPr>
        <w:t>The logout command MUST complete with result code 1500.</w:t>
      </w:r>
    </w:p>
    <w:p w14:paraId="335F6E0D" w14:textId="77777777" w:rsidR="001E0E11" w:rsidRPr="002E2AFD" w:rsidRDefault="001E0E11" w:rsidP="001E0E11">
      <w:pPr>
        <w:pStyle w:val="Rubrik1"/>
      </w:pPr>
      <w:bookmarkStart w:id="272" w:name="_Toc241221975"/>
      <w:bookmarkStart w:id="273" w:name="_Toc274556083"/>
      <w:r w:rsidRPr="002E2AFD">
        <w:lastRenderedPageBreak/>
        <w:t xml:space="preserve">EPP </w:t>
      </w:r>
      <w:r>
        <w:t>Contact</w:t>
      </w:r>
      <w:r w:rsidRPr="002E2AFD">
        <w:t xml:space="preserve"> </w:t>
      </w:r>
      <w:r>
        <w:t>Update</w:t>
      </w:r>
      <w:r w:rsidRPr="002E2AFD">
        <w:t xml:space="preserve"> 01</w:t>
      </w:r>
      <w:bookmarkEnd w:id="272"/>
      <w:bookmarkEnd w:id="273"/>
    </w:p>
    <w:p w14:paraId="335F6E0E" w14:textId="77777777" w:rsidR="001E0E11" w:rsidRPr="002E2AFD" w:rsidRDefault="001E0E11" w:rsidP="001E0E11">
      <w:pPr>
        <w:pStyle w:val="Rubrik2"/>
      </w:pPr>
      <w:bookmarkStart w:id="274" w:name="_Toc241221976"/>
      <w:bookmarkStart w:id="275" w:name="_Toc274556084"/>
      <w:r w:rsidRPr="002E2AFD">
        <w:t>Test case identifier</w:t>
      </w:r>
      <w:bookmarkEnd w:id="274"/>
      <w:bookmarkEnd w:id="275"/>
    </w:p>
    <w:p w14:paraId="335F6E0F" w14:textId="77777777" w:rsidR="001E0E11" w:rsidRPr="002E2AFD" w:rsidRDefault="001E0E11" w:rsidP="001E0E11">
      <w:pPr>
        <w:rPr>
          <w:lang w:val="en-US" w:eastAsia="en-US"/>
        </w:rPr>
      </w:pPr>
      <w:r w:rsidRPr="002E2AFD">
        <w:rPr>
          <w:lang w:val="en-US" w:eastAsia="en-US"/>
        </w:rPr>
        <w:t>EPP</w:t>
      </w:r>
      <w:r>
        <w:rPr>
          <w:lang w:val="en-US" w:eastAsia="en-US"/>
        </w:rPr>
        <w:t>ContactUpdate</w:t>
      </w:r>
      <w:r w:rsidRPr="002E2AFD">
        <w:rPr>
          <w:lang w:val="en-US" w:eastAsia="en-US"/>
        </w:rPr>
        <w:t>01</w:t>
      </w:r>
    </w:p>
    <w:p w14:paraId="335F6E10" w14:textId="77777777" w:rsidR="001E0E11" w:rsidRPr="002E2AFD" w:rsidRDefault="001E0E11" w:rsidP="001E0E11">
      <w:pPr>
        <w:pStyle w:val="Rubrik2"/>
      </w:pPr>
      <w:bookmarkStart w:id="276" w:name="_Toc241221977"/>
      <w:bookmarkStart w:id="277" w:name="_Toc274556085"/>
      <w:r w:rsidRPr="002E2AFD">
        <w:t>Objective</w:t>
      </w:r>
      <w:bookmarkEnd w:id="276"/>
      <w:bookmarkEnd w:id="277"/>
    </w:p>
    <w:p w14:paraId="335F6E11" w14:textId="77777777" w:rsidR="001E0E11" w:rsidRPr="009615F8" w:rsidRDefault="001E0E11" w:rsidP="001E0E11">
      <w:pPr>
        <w:rPr>
          <w:lang w:val="en-US"/>
        </w:rPr>
      </w:pPr>
      <w:r w:rsidRPr="002E2AFD">
        <w:rPr>
          <w:lang w:val="en-US"/>
        </w:rPr>
        <w:t xml:space="preserve">This </w:t>
      </w:r>
      <w:r w:rsidRPr="009615F8">
        <w:rPr>
          <w:lang w:val="en-US"/>
        </w:rPr>
        <w:t xml:space="preserve">test </w:t>
      </w:r>
      <w:r w:rsidR="00270D64" w:rsidRPr="009615F8">
        <w:rPr>
          <w:lang w:val="en-US"/>
        </w:rPr>
        <w:t xml:space="preserve">verifies </w:t>
      </w:r>
      <w:r w:rsidRPr="009615F8">
        <w:rPr>
          <w:lang w:val="en-US"/>
        </w:rPr>
        <w:t>compliance of the EPP server with RFC’s for logging in, updating a contact object and logging out.</w:t>
      </w:r>
    </w:p>
    <w:p w14:paraId="335F6E12" w14:textId="77777777" w:rsidR="001E0E11" w:rsidRPr="009615F8" w:rsidRDefault="001E0E11" w:rsidP="001E0E11">
      <w:pPr>
        <w:pStyle w:val="Rubrik2"/>
      </w:pPr>
      <w:bookmarkStart w:id="278" w:name="_Toc241221978"/>
      <w:bookmarkStart w:id="279" w:name="_Toc274556086"/>
      <w:r w:rsidRPr="009615F8">
        <w:t>Inputs</w:t>
      </w:r>
      <w:bookmarkEnd w:id="278"/>
      <w:bookmarkEnd w:id="279"/>
    </w:p>
    <w:p w14:paraId="335F6E13" w14:textId="77777777" w:rsidR="001E0E11" w:rsidRPr="002E2AFD" w:rsidRDefault="001E0E11" w:rsidP="001E0E11">
      <w:pPr>
        <w:rPr>
          <w:lang w:val="en-US" w:eastAsia="en-US"/>
        </w:rPr>
      </w:pPr>
      <w:r w:rsidRPr="009615F8">
        <w:rPr>
          <w:lang w:val="en-US" w:eastAsia="en-US"/>
        </w:rPr>
        <w:t xml:space="preserve">The following information </w:t>
      </w:r>
      <w:r w:rsidR="003B0EB3" w:rsidRPr="009615F8">
        <w:rPr>
          <w:lang w:val="en-US" w:eastAsia="en-US"/>
        </w:rPr>
        <w:t xml:space="preserve">is </w:t>
      </w:r>
      <w:r w:rsidRPr="009615F8">
        <w:rPr>
          <w:lang w:val="en-US" w:eastAsia="en-US"/>
        </w:rPr>
        <w:t>needed as input for</w:t>
      </w:r>
      <w:r w:rsidRPr="002E2AFD">
        <w:rPr>
          <w:lang w:val="en-US" w:eastAsia="en-US"/>
        </w:rPr>
        <w:t xml:space="preserve"> this test case:</w:t>
      </w:r>
    </w:p>
    <w:p w14:paraId="335F6E14" w14:textId="77777777" w:rsidR="001E0E11" w:rsidRPr="002E2AFD" w:rsidRDefault="001E0E11" w:rsidP="001E0E11">
      <w:pPr>
        <w:rPr>
          <w:lang w:val="en-US" w:eastAsia="en-US"/>
        </w:rPr>
      </w:pPr>
    </w:p>
    <w:p w14:paraId="335F6E15" w14:textId="77777777" w:rsidR="001E0E11" w:rsidRPr="002E2AFD" w:rsidRDefault="008D4AD9" w:rsidP="001E0E11">
      <w:pPr>
        <w:rPr>
          <w:lang w:val="en-US" w:eastAsia="en-US"/>
        </w:rPr>
      </w:pPr>
      <w:r>
        <w:rPr>
          <w:lang w:val="en-US" w:eastAsia="en-US"/>
        </w:rPr>
        <w:t>The full information from the input table in 2.3 is also used for login.</w:t>
      </w:r>
    </w:p>
    <w:p w14:paraId="335F6E16" w14:textId="77777777" w:rsidR="001E0E11" w:rsidRPr="002E2AFD" w:rsidRDefault="001E0E11" w:rsidP="001E0E11">
      <w:pPr>
        <w:rPr>
          <w:lang w:val="en-US" w:eastAsia="en-US"/>
        </w:rPr>
      </w:pPr>
    </w:p>
    <w:tbl>
      <w:tblPr>
        <w:tblStyle w:val="Tabellrutnt"/>
        <w:tblW w:w="0" w:type="auto"/>
        <w:tblLook w:val="04A0" w:firstRow="1" w:lastRow="0" w:firstColumn="1" w:lastColumn="0" w:noHBand="0" w:noVBand="1"/>
      </w:tblPr>
      <w:tblGrid>
        <w:gridCol w:w="3623"/>
        <w:gridCol w:w="8"/>
        <w:gridCol w:w="4597"/>
        <w:gridCol w:w="1909"/>
      </w:tblGrid>
      <w:tr w:rsidR="001E0E11" w:rsidRPr="002E2AFD" w14:paraId="335F6E1A" w14:textId="77777777" w:rsidTr="004B6BC5">
        <w:trPr>
          <w:tblHeader/>
        </w:trPr>
        <w:tc>
          <w:tcPr>
            <w:tcW w:w="3467" w:type="dxa"/>
            <w:shd w:val="clear" w:color="auto" w:fill="D9D9D9" w:themeFill="background1" w:themeFillShade="D9"/>
          </w:tcPr>
          <w:p w14:paraId="335F6E17" w14:textId="77777777" w:rsidR="001E0E11" w:rsidRPr="002E2AFD" w:rsidRDefault="001E0E11" w:rsidP="001E0E11">
            <w:pPr>
              <w:rPr>
                <w:lang w:val="en-US" w:eastAsia="en-US"/>
              </w:rPr>
            </w:pPr>
            <w:r w:rsidRPr="002E2AFD">
              <w:rPr>
                <w:lang w:val="en-US" w:eastAsia="en-US"/>
              </w:rPr>
              <w:t>Id</w:t>
            </w:r>
          </w:p>
        </w:tc>
        <w:tc>
          <w:tcPr>
            <w:tcW w:w="4721" w:type="dxa"/>
            <w:gridSpan w:val="2"/>
            <w:shd w:val="clear" w:color="auto" w:fill="D9D9D9" w:themeFill="background1" w:themeFillShade="D9"/>
          </w:tcPr>
          <w:p w14:paraId="335F6E18" w14:textId="77777777" w:rsidR="001E0E11" w:rsidRPr="002E2AFD" w:rsidRDefault="001E0E11" w:rsidP="001E0E11">
            <w:pPr>
              <w:rPr>
                <w:lang w:val="en-US" w:eastAsia="en-US"/>
              </w:rPr>
            </w:pPr>
            <w:r w:rsidRPr="002E2AFD">
              <w:rPr>
                <w:lang w:val="en-US" w:eastAsia="en-US"/>
              </w:rPr>
              <w:t>Description</w:t>
            </w:r>
          </w:p>
        </w:tc>
        <w:tc>
          <w:tcPr>
            <w:tcW w:w="1949" w:type="dxa"/>
            <w:shd w:val="clear" w:color="auto" w:fill="D9D9D9" w:themeFill="background1" w:themeFillShade="D9"/>
          </w:tcPr>
          <w:p w14:paraId="335F6E19" w14:textId="77777777" w:rsidR="001E0E11" w:rsidRPr="002E2AFD" w:rsidRDefault="001E0E11" w:rsidP="001E0E11">
            <w:pPr>
              <w:rPr>
                <w:lang w:val="en-US" w:eastAsia="en-US"/>
              </w:rPr>
            </w:pPr>
            <w:r w:rsidRPr="002E2AFD">
              <w:rPr>
                <w:lang w:val="en-US" w:eastAsia="en-US"/>
              </w:rPr>
              <w:t>Type</w:t>
            </w:r>
          </w:p>
        </w:tc>
      </w:tr>
      <w:tr w:rsidR="001E0E11" w:rsidRPr="002E2AFD" w14:paraId="335F6E1E" w14:textId="77777777" w:rsidTr="004B6BC5">
        <w:tc>
          <w:tcPr>
            <w:tcW w:w="3467" w:type="dxa"/>
          </w:tcPr>
          <w:p w14:paraId="335F6E1B" w14:textId="77777777" w:rsidR="001E0E11" w:rsidRPr="002E2AFD" w:rsidRDefault="001E0E11" w:rsidP="001E0E11">
            <w:pPr>
              <w:rPr>
                <w:lang w:val="en-US" w:eastAsia="en-US"/>
              </w:rPr>
            </w:pPr>
            <w:r w:rsidRPr="002E2AFD">
              <w:rPr>
                <w:lang w:val="en-US" w:eastAsia="en-US"/>
              </w:rPr>
              <w:t>Epp</w:t>
            </w:r>
            <w:r>
              <w:rPr>
                <w:lang w:val="en-US" w:eastAsia="en-US"/>
              </w:rPr>
              <w:t>ContactUpdate</w:t>
            </w:r>
            <w:r w:rsidRPr="002E2AFD">
              <w:rPr>
                <w:lang w:val="en-US" w:eastAsia="en-US"/>
              </w:rPr>
              <w:t>01</w:t>
            </w:r>
            <w:r>
              <w:rPr>
                <w:lang w:val="en-US" w:eastAsia="en-US"/>
              </w:rPr>
              <w:t>Id</w:t>
            </w:r>
          </w:p>
        </w:tc>
        <w:tc>
          <w:tcPr>
            <w:tcW w:w="4721" w:type="dxa"/>
            <w:gridSpan w:val="2"/>
          </w:tcPr>
          <w:p w14:paraId="335F6E1C" w14:textId="77777777" w:rsidR="001E0E11" w:rsidRPr="002E2AFD" w:rsidRDefault="001E0E11" w:rsidP="001E0E11">
            <w:pPr>
              <w:rPr>
                <w:lang w:val="en-US" w:eastAsia="en-US"/>
              </w:rPr>
            </w:pPr>
            <w:r>
              <w:rPr>
                <w:lang w:val="en-US" w:eastAsia="en-US"/>
              </w:rPr>
              <w:t>Contact</w:t>
            </w:r>
            <w:r w:rsidRPr="002E2AFD">
              <w:rPr>
                <w:lang w:val="en-US" w:eastAsia="en-US"/>
              </w:rPr>
              <w:t xml:space="preserve"> </w:t>
            </w:r>
            <w:r>
              <w:rPr>
                <w:lang w:val="en-US" w:eastAsia="en-US"/>
              </w:rPr>
              <w:t>ID</w:t>
            </w:r>
            <w:r w:rsidRPr="002E2AFD">
              <w:rPr>
                <w:lang w:val="en-US" w:eastAsia="en-US"/>
              </w:rPr>
              <w:t xml:space="preserve"> to </w:t>
            </w:r>
            <w:r>
              <w:rPr>
                <w:lang w:val="en-US" w:eastAsia="en-US"/>
              </w:rPr>
              <w:t>update</w:t>
            </w:r>
          </w:p>
        </w:tc>
        <w:tc>
          <w:tcPr>
            <w:tcW w:w="1949" w:type="dxa"/>
          </w:tcPr>
          <w:p w14:paraId="335F6E1D" w14:textId="77777777" w:rsidR="001E0E11" w:rsidRPr="002E2AFD" w:rsidRDefault="001E0E11" w:rsidP="001E0E11">
            <w:pPr>
              <w:rPr>
                <w:lang w:val="en-US" w:eastAsia="en-US"/>
              </w:rPr>
            </w:pPr>
            <w:r w:rsidRPr="002E2AFD">
              <w:rPr>
                <w:lang w:val="en-US" w:eastAsia="en-US"/>
              </w:rPr>
              <w:t>String</w:t>
            </w:r>
          </w:p>
        </w:tc>
      </w:tr>
      <w:tr w:rsidR="001E0E11" w:rsidRPr="002E2AFD" w14:paraId="335F6E22" w14:textId="77777777" w:rsidTr="004B6BC5">
        <w:tc>
          <w:tcPr>
            <w:tcW w:w="3475" w:type="dxa"/>
            <w:gridSpan w:val="2"/>
          </w:tcPr>
          <w:p w14:paraId="335F6E1F" w14:textId="77777777" w:rsidR="001E0E11" w:rsidRPr="002E2AFD" w:rsidRDefault="001E0E11" w:rsidP="001E0E11">
            <w:pPr>
              <w:rPr>
                <w:lang w:val="en-US" w:eastAsia="en-US"/>
              </w:rPr>
            </w:pPr>
            <w:r w:rsidRPr="002E2AFD">
              <w:rPr>
                <w:lang w:val="en-US" w:eastAsia="en-US"/>
              </w:rPr>
              <w:t>Epp</w:t>
            </w:r>
            <w:r>
              <w:rPr>
                <w:lang w:val="en-US" w:eastAsia="en-US"/>
              </w:rPr>
              <w:t>ContactUpdate</w:t>
            </w:r>
            <w:r w:rsidRPr="002E2AFD">
              <w:rPr>
                <w:lang w:val="en-US" w:eastAsia="en-US"/>
              </w:rPr>
              <w:t>0</w:t>
            </w:r>
            <w:r>
              <w:rPr>
                <w:lang w:val="en-US" w:eastAsia="en-US"/>
              </w:rPr>
              <w:t>1Email</w:t>
            </w:r>
          </w:p>
        </w:tc>
        <w:tc>
          <w:tcPr>
            <w:tcW w:w="4713" w:type="dxa"/>
          </w:tcPr>
          <w:p w14:paraId="335F6E20" w14:textId="77777777" w:rsidR="001E0E11" w:rsidRPr="002E2AFD" w:rsidRDefault="001E0E11" w:rsidP="001E0E11">
            <w:pPr>
              <w:rPr>
                <w:lang w:val="en-US" w:eastAsia="en-US"/>
              </w:rPr>
            </w:pPr>
            <w:r>
              <w:rPr>
                <w:lang w:val="en-US" w:eastAsia="en-US"/>
              </w:rPr>
              <w:t>Email</w:t>
            </w:r>
            <w:r w:rsidRPr="002E2AFD">
              <w:rPr>
                <w:lang w:val="en-US" w:eastAsia="en-US"/>
              </w:rPr>
              <w:t xml:space="preserve"> ad</w:t>
            </w:r>
            <w:r>
              <w:rPr>
                <w:lang w:val="en-US" w:eastAsia="en-US"/>
              </w:rPr>
              <w:t>d</w:t>
            </w:r>
            <w:r w:rsidRPr="002E2AFD">
              <w:rPr>
                <w:lang w:val="en-US" w:eastAsia="en-US"/>
              </w:rPr>
              <w:t>ress</w:t>
            </w:r>
            <w:r>
              <w:rPr>
                <w:lang w:val="en-US" w:eastAsia="en-US"/>
              </w:rPr>
              <w:t xml:space="preserve"> to set</w:t>
            </w:r>
          </w:p>
        </w:tc>
        <w:tc>
          <w:tcPr>
            <w:tcW w:w="1949" w:type="dxa"/>
          </w:tcPr>
          <w:p w14:paraId="335F6E21" w14:textId="77777777" w:rsidR="001E0E11" w:rsidRPr="002E2AFD" w:rsidRDefault="001E0E11" w:rsidP="001E0E11">
            <w:pPr>
              <w:rPr>
                <w:lang w:val="en-US" w:eastAsia="en-US"/>
              </w:rPr>
            </w:pPr>
            <w:r>
              <w:rPr>
                <w:lang w:val="en-US" w:eastAsia="en-US"/>
              </w:rPr>
              <w:t>String</w:t>
            </w:r>
          </w:p>
        </w:tc>
      </w:tr>
      <w:tr w:rsidR="00E44FB6" w:rsidRPr="00ED0083" w14:paraId="335F6E26" w14:textId="77777777" w:rsidTr="004B6BC5">
        <w:tc>
          <w:tcPr>
            <w:tcW w:w="3467" w:type="dxa"/>
          </w:tcPr>
          <w:p w14:paraId="335F6E23" w14:textId="77777777" w:rsidR="00E44FB6" w:rsidRPr="00ED0083" w:rsidRDefault="00E44FB6" w:rsidP="001E0E11">
            <w:pPr>
              <w:rPr>
                <w:lang w:val="en-US" w:eastAsia="en-US"/>
              </w:rPr>
            </w:pPr>
            <w:r w:rsidRPr="00ED0083">
              <w:rPr>
                <w:lang w:val="en-US" w:eastAsia="en-US"/>
              </w:rPr>
              <w:t>EppContactUpdate01Ext01Uri</w:t>
            </w:r>
          </w:p>
        </w:tc>
        <w:tc>
          <w:tcPr>
            <w:tcW w:w="4721" w:type="dxa"/>
            <w:gridSpan w:val="2"/>
          </w:tcPr>
          <w:p w14:paraId="335F6E24" w14:textId="77777777" w:rsidR="00E44FB6" w:rsidRPr="00ED0083" w:rsidRDefault="00E44FB6" w:rsidP="00BE53E6">
            <w:pPr>
              <w:rPr>
                <w:lang w:val="en-US" w:eastAsia="en-US"/>
              </w:rPr>
            </w:pPr>
            <w:r w:rsidRPr="00ED0083">
              <w:rPr>
                <w:lang w:val="en-US" w:eastAsia="en-US"/>
              </w:rPr>
              <w:t>Extension 01 object URI</w:t>
            </w:r>
          </w:p>
        </w:tc>
        <w:tc>
          <w:tcPr>
            <w:tcW w:w="1949" w:type="dxa"/>
          </w:tcPr>
          <w:p w14:paraId="335F6E25" w14:textId="77777777" w:rsidR="00E44FB6" w:rsidRPr="00ED0083" w:rsidRDefault="00E44FB6" w:rsidP="001E0E11">
            <w:pPr>
              <w:rPr>
                <w:lang w:val="en-US" w:eastAsia="en-US"/>
              </w:rPr>
            </w:pPr>
            <w:r w:rsidRPr="00ED0083">
              <w:rPr>
                <w:lang w:val="en-US" w:eastAsia="en-US"/>
              </w:rPr>
              <w:t>String</w:t>
            </w:r>
          </w:p>
        </w:tc>
      </w:tr>
      <w:tr w:rsidR="00E44FB6" w:rsidRPr="00ED0083" w14:paraId="335F6E2A" w14:textId="77777777" w:rsidTr="004B6BC5">
        <w:tc>
          <w:tcPr>
            <w:tcW w:w="3467" w:type="dxa"/>
          </w:tcPr>
          <w:p w14:paraId="335F6E27" w14:textId="77777777" w:rsidR="00E44FB6" w:rsidRPr="00ED0083" w:rsidRDefault="00E44FB6" w:rsidP="001E0E11">
            <w:pPr>
              <w:rPr>
                <w:lang w:val="en-US" w:eastAsia="en-US"/>
              </w:rPr>
            </w:pPr>
            <w:r w:rsidRPr="00ED0083">
              <w:rPr>
                <w:lang w:val="en-US" w:eastAsia="en-US"/>
              </w:rPr>
              <w:t>EppContactUpdate01Ext01Sl</w:t>
            </w:r>
          </w:p>
        </w:tc>
        <w:tc>
          <w:tcPr>
            <w:tcW w:w="4721" w:type="dxa"/>
            <w:gridSpan w:val="2"/>
          </w:tcPr>
          <w:p w14:paraId="335F6E28" w14:textId="77777777" w:rsidR="00E44FB6" w:rsidRPr="00ED0083" w:rsidRDefault="00E44FB6" w:rsidP="00BE53E6">
            <w:pPr>
              <w:rPr>
                <w:lang w:val="en-US" w:eastAsia="en-US"/>
              </w:rPr>
            </w:pPr>
            <w:r w:rsidRPr="00ED0083">
              <w:rPr>
                <w:lang w:val="en-US" w:eastAsia="en-US"/>
              </w:rPr>
              <w:t>Extension 01 schema location</w:t>
            </w:r>
          </w:p>
        </w:tc>
        <w:tc>
          <w:tcPr>
            <w:tcW w:w="1949" w:type="dxa"/>
          </w:tcPr>
          <w:p w14:paraId="335F6E29" w14:textId="77777777" w:rsidR="00E44FB6" w:rsidRPr="00ED0083" w:rsidRDefault="00E44FB6" w:rsidP="001E0E11">
            <w:pPr>
              <w:rPr>
                <w:lang w:val="en-US" w:eastAsia="en-US"/>
              </w:rPr>
            </w:pPr>
            <w:r w:rsidRPr="00ED0083">
              <w:rPr>
                <w:lang w:val="en-US" w:eastAsia="en-US"/>
              </w:rPr>
              <w:t>String</w:t>
            </w:r>
          </w:p>
        </w:tc>
      </w:tr>
      <w:tr w:rsidR="00E44FB6" w:rsidRPr="00ED0083" w14:paraId="335F6E2E" w14:textId="77777777" w:rsidTr="004B6BC5">
        <w:tc>
          <w:tcPr>
            <w:tcW w:w="3475" w:type="dxa"/>
            <w:gridSpan w:val="2"/>
          </w:tcPr>
          <w:p w14:paraId="335F6E2B" w14:textId="77777777" w:rsidR="00E44FB6" w:rsidRPr="00ED0083" w:rsidRDefault="00E44FB6" w:rsidP="004B6BC5">
            <w:pPr>
              <w:rPr>
                <w:lang w:val="en-US" w:eastAsia="en-US"/>
              </w:rPr>
            </w:pPr>
            <w:r w:rsidRPr="00ED0083">
              <w:rPr>
                <w:lang w:val="en-US" w:eastAsia="en-US"/>
              </w:rPr>
              <w:t>EppContactUpdate01Ext01ExtName</w:t>
            </w:r>
          </w:p>
        </w:tc>
        <w:tc>
          <w:tcPr>
            <w:tcW w:w="4713" w:type="dxa"/>
          </w:tcPr>
          <w:p w14:paraId="335F6E2C" w14:textId="77777777" w:rsidR="00E44FB6" w:rsidRPr="00ED0083" w:rsidRDefault="00E44FB6" w:rsidP="00BE53E6">
            <w:pPr>
              <w:rPr>
                <w:lang w:val="en-US" w:eastAsia="en-US"/>
              </w:rPr>
            </w:pPr>
            <w:r w:rsidRPr="00ED0083">
              <w:rPr>
                <w:lang w:val="en-US" w:eastAsia="en-US"/>
              </w:rPr>
              <w:t>Extension 01 name</w:t>
            </w:r>
          </w:p>
        </w:tc>
        <w:tc>
          <w:tcPr>
            <w:tcW w:w="1949" w:type="dxa"/>
          </w:tcPr>
          <w:p w14:paraId="335F6E2D" w14:textId="77777777" w:rsidR="00E44FB6" w:rsidRPr="00ED0083" w:rsidRDefault="00E44FB6" w:rsidP="00522EF0">
            <w:pPr>
              <w:rPr>
                <w:lang w:val="en-US" w:eastAsia="en-US"/>
              </w:rPr>
            </w:pPr>
            <w:r w:rsidRPr="00ED0083">
              <w:rPr>
                <w:lang w:val="en-US" w:eastAsia="en-US"/>
              </w:rPr>
              <w:t>String</w:t>
            </w:r>
          </w:p>
        </w:tc>
      </w:tr>
      <w:tr w:rsidR="00E44FB6" w:rsidRPr="00ED0083" w14:paraId="335F6E32" w14:textId="77777777" w:rsidTr="004B6BC5">
        <w:tc>
          <w:tcPr>
            <w:tcW w:w="3467" w:type="dxa"/>
          </w:tcPr>
          <w:p w14:paraId="335F6E2F" w14:textId="77777777" w:rsidR="00E44FB6" w:rsidRPr="00ED0083" w:rsidRDefault="00E44FB6" w:rsidP="001E0E11">
            <w:pPr>
              <w:rPr>
                <w:lang w:val="en-US" w:eastAsia="en-US"/>
              </w:rPr>
            </w:pPr>
            <w:r w:rsidRPr="00ED0083">
              <w:rPr>
                <w:lang w:val="en-US" w:eastAsia="en-US"/>
              </w:rPr>
              <w:t>EppContactUpdate01Ext01ExtValue</w:t>
            </w:r>
          </w:p>
        </w:tc>
        <w:tc>
          <w:tcPr>
            <w:tcW w:w="4721" w:type="dxa"/>
            <w:gridSpan w:val="2"/>
          </w:tcPr>
          <w:p w14:paraId="335F6E30" w14:textId="77777777" w:rsidR="00E44FB6" w:rsidRPr="00ED0083" w:rsidRDefault="00E44FB6" w:rsidP="00BE53E6">
            <w:pPr>
              <w:rPr>
                <w:lang w:val="en-US" w:eastAsia="en-US"/>
              </w:rPr>
            </w:pPr>
            <w:r w:rsidRPr="00ED0083">
              <w:rPr>
                <w:lang w:val="en-US" w:eastAsia="en-US"/>
              </w:rPr>
              <w:t>Extension 01 value for direct text node</w:t>
            </w:r>
          </w:p>
        </w:tc>
        <w:tc>
          <w:tcPr>
            <w:tcW w:w="1949" w:type="dxa"/>
          </w:tcPr>
          <w:p w14:paraId="335F6E31" w14:textId="77777777" w:rsidR="00E44FB6" w:rsidRPr="00ED0083" w:rsidRDefault="00E44FB6" w:rsidP="001E0E11">
            <w:pPr>
              <w:rPr>
                <w:lang w:val="en-US" w:eastAsia="en-US"/>
              </w:rPr>
            </w:pPr>
            <w:r w:rsidRPr="00ED0083">
              <w:rPr>
                <w:lang w:val="en-US" w:eastAsia="en-US"/>
              </w:rPr>
              <w:t>String</w:t>
            </w:r>
          </w:p>
        </w:tc>
      </w:tr>
      <w:tr w:rsidR="00E44FB6" w:rsidRPr="00ED0083" w14:paraId="335F6E36" w14:textId="77777777" w:rsidTr="004B6BC5">
        <w:tc>
          <w:tcPr>
            <w:tcW w:w="3467" w:type="dxa"/>
          </w:tcPr>
          <w:p w14:paraId="335F6E33" w14:textId="77777777" w:rsidR="00E44FB6" w:rsidRPr="00ED0083" w:rsidRDefault="00E44FB6" w:rsidP="001E0E11">
            <w:pPr>
              <w:rPr>
                <w:lang w:val="en-US" w:eastAsia="en-US"/>
              </w:rPr>
            </w:pPr>
            <w:r w:rsidRPr="00ED0083">
              <w:rPr>
                <w:lang w:val="en-US" w:eastAsia="en-US"/>
              </w:rPr>
              <w:t>EppContactUpdate01Ext01Field01</w:t>
            </w:r>
          </w:p>
        </w:tc>
        <w:tc>
          <w:tcPr>
            <w:tcW w:w="4721" w:type="dxa"/>
            <w:gridSpan w:val="2"/>
          </w:tcPr>
          <w:p w14:paraId="335F6E34" w14:textId="77777777" w:rsidR="00E44FB6" w:rsidRPr="00ED0083" w:rsidRDefault="00E44FB6" w:rsidP="00BE53E6">
            <w:pPr>
              <w:rPr>
                <w:lang w:val="en-US" w:eastAsia="en-US"/>
              </w:rPr>
            </w:pPr>
            <w:r w:rsidRPr="00ED0083">
              <w:rPr>
                <w:lang w:val="en-US" w:eastAsia="en-US"/>
              </w:rPr>
              <w:t>Extension 01 field name 01</w:t>
            </w:r>
          </w:p>
        </w:tc>
        <w:tc>
          <w:tcPr>
            <w:tcW w:w="1949" w:type="dxa"/>
          </w:tcPr>
          <w:p w14:paraId="335F6E35" w14:textId="77777777" w:rsidR="00E44FB6" w:rsidRPr="00ED0083" w:rsidRDefault="00E44FB6" w:rsidP="001E0E11">
            <w:pPr>
              <w:rPr>
                <w:lang w:val="en-US" w:eastAsia="en-US"/>
              </w:rPr>
            </w:pPr>
            <w:r w:rsidRPr="00ED0083">
              <w:rPr>
                <w:lang w:val="en-US" w:eastAsia="en-US"/>
              </w:rPr>
              <w:t>String</w:t>
            </w:r>
          </w:p>
        </w:tc>
      </w:tr>
      <w:tr w:rsidR="00E44FB6" w:rsidRPr="002E2AFD" w14:paraId="335F6E3A" w14:textId="77777777" w:rsidTr="004B6BC5">
        <w:tc>
          <w:tcPr>
            <w:tcW w:w="3467" w:type="dxa"/>
          </w:tcPr>
          <w:p w14:paraId="335F6E37" w14:textId="77777777" w:rsidR="00E44FB6" w:rsidRPr="00ED0083" w:rsidRDefault="00E44FB6" w:rsidP="001E0E11">
            <w:pPr>
              <w:rPr>
                <w:lang w:val="en-US" w:eastAsia="en-US"/>
              </w:rPr>
            </w:pPr>
            <w:r w:rsidRPr="00ED0083">
              <w:rPr>
                <w:lang w:val="en-US" w:eastAsia="en-US"/>
              </w:rPr>
              <w:t>EppContactUpdate01Ext01Value01</w:t>
            </w:r>
          </w:p>
        </w:tc>
        <w:tc>
          <w:tcPr>
            <w:tcW w:w="4721" w:type="dxa"/>
            <w:gridSpan w:val="2"/>
          </w:tcPr>
          <w:p w14:paraId="335F6E38" w14:textId="77777777" w:rsidR="00E44FB6" w:rsidRPr="00ED0083" w:rsidRDefault="00E44FB6" w:rsidP="00BE53E6">
            <w:pPr>
              <w:rPr>
                <w:lang w:val="en-US" w:eastAsia="en-US"/>
              </w:rPr>
            </w:pPr>
            <w:r w:rsidRPr="00ED0083">
              <w:rPr>
                <w:lang w:val="en-US" w:eastAsia="en-US"/>
              </w:rPr>
              <w:t>Extension 01 field value 01</w:t>
            </w:r>
          </w:p>
        </w:tc>
        <w:tc>
          <w:tcPr>
            <w:tcW w:w="1949" w:type="dxa"/>
          </w:tcPr>
          <w:p w14:paraId="335F6E39" w14:textId="77777777" w:rsidR="00E44FB6" w:rsidRPr="002E2AFD" w:rsidRDefault="00E44FB6" w:rsidP="001E0E11">
            <w:pPr>
              <w:rPr>
                <w:lang w:val="en-US" w:eastAsia="en-US"/>
              </w:rPr>
            </w:pPr>
            <w:r w:rsidRPr="00ED0083">
              <w:rPr>
                <w:lang w:val="en-US" w:eastAsia="en-US"/>
              </w:rPr>
              <w:t>String</w:t>
            </w:r>
          </w:p>
        </w:tc>
      </w:tr>
      <w:tr w:rsidR="00E44FB6" w:rsidRPr="00166711" w14:paraId="335F6E3E" w14:textId="77777777" w:rsidTr="004B6BC5">
        <w:tc>
          <w:tcPr>
            <w:tcW w:w="3467" w:type="dxa"/>
          </w:tcPr>
          <w:p w14:paraId="335F6E3B" w14:textId="77777777" w:rsidR="00E44FB6" w:rsidRPr="002E2AFD" w:rsidRDefault="00166711" w:rsidP="001E0E11">
            <w:pPr>
              <w:rPr>
                <w:lang w:val="en-US" w:eastAsia="en-US"/>
              </w:rPr>
            </w:pPr>
            <w:r>
              <w:rPr>
                <w:lang w:val="en-US" w:eastAsia="en-US"/>
              </w:rPr>
              <w:t>…</w:t>
            </w:r>
          </w:p>
        </w:tc>
        <w:tc>
          <w:tcPr>
            <w:tcW w:w="4721" w:type="dxa"/>
            <w:gridSpan w:val="2"/>
          </w:tcPr>
          <w:p w14:paraId="335F6E3C" w14:textId="77777777" w:rsidR="00E44FB6" w:rsidRPr="002E2AFD" w:rsidRDefault="00E44FB6" w:rsidP="001E0E11">
            <w:pPr>
              <w:rPr>
                <w:lang w:val="en-US" w:eastAsia="en-US"/>
              </w:rPr>
            </w:pPr>
            <w:r w:rsidRPr="002E2AFD">
              <w:rPr>
                <w:lang w:val="en-US" w:eastAsia="en-US"/>
              </w:rPr>
              <w:t>Repeat for max y fields</w:t>
            </w:r>
          </w:p>
        </w:tc>
        <w:tc>
          <w:tcPr>
            <w:tcW w:w="1949" w:type="dxa"/>
          </w:tcPr>
          <w:p w14:paraId="335F6E3D" w14:textId="77777777" w:rsidR="00E44FB6" w:rsidRPr="002E2AFD" w:rsidRDefault="00E44FB6" w:rsidP="001E0E11">
            <w:pPr>
              <w:rPr>
                <w:lang w:val="en-US" w:eastAsia="en-US"/>
              </w:rPr>
            </w:pPr>
          </w:p>
        </w:tc>
      </w:tr>
      <w:tr w:rsidR="00E44FB6" w:rsidRPr="00166711" w14:paraId="335F6E42" w14:textId="77777777" w:rsidTr="004B6BC5">
        <w:tc>
          <w:tcPr>
            <w:tcW w:w="3467" w:type="dxa"/>
          </w:tcPr>
          <w:p w14:paraId="335F6E3F" w14:textId="77777777" w:rsidR="00E44FB6" w:rsidRPr="002E2AFD" w:rsidRDefault="00166711" w:rsidP="001E0E11">
            <w:pPr>
              <w:rPr>
                <w:lang w:val="en-US" w:eastAsia="en-US"/>
              </w:rPr>
            </w:pPr>
            <w:r>
              <w:rPr>
                <w:lang w:val="en-US" w:eastAsia="en-US"/>
              </w:rPr>
              <w:t>…</w:t>
            </w:r>
          </w:p>
        </w:tc>
        <w:tc>
          <w:tcPr>
            <w:tcW w:w="4721" w:type="dxa"/>
            <w:gridSpan w:val="2"/>
          </w:tcPr>
          <w:p w14:paraId="335F6E40" w14:textId="77777777" w:rsidR="00E44FB6" w:rsidRPr="002E2AFD" w:rsidRDefault="00E44FB6" w:rsidP="001E0E11">
            <w:pPr>
              <w:rPr>
                <w:lang w:val="en-US" w:eastAsia="en-US"/>
              </w:rPr>
            </w:pPr>
            <w:r w:rsidRPr="002E2AFD">
              <w:rPr>
                <w:lang w:val="en-US" w:eastAsia="en-US"/>
              </w:rPr>
              <w:t>Repeat for max x extensions</w:t>
            </w:r>
          </w:p>
        </w:tc>
        <w:tc>
          <w:tcPr>
            <w:tcW w:w="1949" w:type="dxa"/>
          </w:tcPr>
          <w:p w14:paraId="335F6E41" w14:textId="77777777" w:rsidR="00E44FB6" w:rsidRPr="002E2AFD" w:rsidRDefault="00E44FB6" w:rsidP="001E0E11">
            <w:pPr>
              <w:rPr>
                <w:lang w:val="en-US" w:eastAsia="en-US"/>
              </w:rPr>
            </w:pPr>
          </w:p>
        </w:tc>
      </w:tr>
    </w:tbl>
    <w:p w14:paraId="335F6E43" w14:textId="77777777" w:rsidR="001E0E11" w:rsidRPr="002E2AFD" w:rsidRDefault="001E0E11" w:rsidP="001E0E11">
      <w:pPr>
        <w:pStyle w:val="Rubrik2"/>
      </w:pPr>
      <w:bookmarkStart w:id="280" w:name="_Toc241221979"/>
      <w:bookmarkStart w:id="281" w:name="_Toc274556087"/>
      <w:r w:rsidRPr="002E2AFD">
        <w:t>Outcome(s)</w:t>
      </w:r>
      <w:bookmarkEnd w:id="280"/>
      <w:bookmarkEnd w:id="281"/>
    </w:p>
    <w:p w14:paraId="335F6E44" w14:textId="77777777" w:rsidR="001E0E11" w:rsidRPr="009615F8" w:rsidRDefault="005D7C98" w:rsidP="001E0E11">
      <w:pPr>
        <w:rPr>
          <w:lang w:val="en-US"/>
        </w:rPr>
      </w:pPr>
      <w:r w:rsidRPr="009615F8">
        <w:rPr>
          <w:lang w:val="en-US"/>
        </w:rPr>
        <w:t>The login command</w:t>
      </w:r>
      <w:r w:rsidR="001E0E11" w:rsidRPr="009615F8">
        <w:rPr>
          <w:lang w:val="en-US"/>
        </w:rPr>
        <w:t xml:space="preserve"> MUST complete with result code 1000.</w:t>
      </w:r>
    </w:p>
    <w:p w14:paraId="335F6E45" w14:textId="314CF6F7" w:rsidR="001E0E11" w:rsidRPr="009615F8" w:rsidRDefault="005D7C98" w:rsidP="001E0E11">
      <w:pPr>
        <w:rPr>
          <w:lang w:val="en-US"/>
        </w:rPr>
      </w:pPr>
      <w:r w:rsidRPr="009615F8">
        <w:rPr>
          <w:lang w:val="en-US"/>
        </w:rPr>
        <w:t xml:space="preserve">The </w:t>
      </w:r>
      <w:ins w:id="282" w:author="Författare">
        <w:r w:rsidR="00055A39">
          <w:rPr>
            <w:lang w:val="en-US"/>
          </w:rPr>
          <w:t>contact</w:t>
        </w:r>
      </w:ins>
      <w:del w:id="283" w:author="Författare">
        <w:r w:rsidRPr="009615F8">
          <w:rPr>
            <w:lang w:val="en-US"/>
          </w:rPr>
          <w:delText>host</w:delText>
        </w:r>
      </w:del>
      <w:r w:rsidRPr="009615F8">
        <w:rPr>
          <w:lang w:val="en-US"/>
        </w:rPr>
        <w:t xml:space="preserve"> update command</w:t>
      </w:r>
      <w:r w:rsidR="001E0E11" w:rsidRPr="009615F8">
        <w:rPr>
          <w:lang w:val="en-US"/>
        </w:rPr>
        <w:t xml:space="preserve"> MUST complete with result code 1000.</w:t>
      </w:r>
    </w:p>
    <w:p w14:paraId="335F6E46" w14:textId="77777777" w:rsidR="001E0E11" w:rsidRPr="009615F8" w:rsidRDefault="005D7C98" w:rsidP="001E0E11">
      <w:pPr>
        <w:rPr>
          <w:lang w:val="en-US"/>
        </w:rPr>
      </w:pPr>
      <w:r w:rsidRPr="009615F8">
        <w:rPr>
          <w:lang w:val="en-US"/>
        </w:rPr>
        <w:t>The logout command</w:t>
      </w:r>
      <w:r w:rsidR="001E0E11" w:rsidRPr="009615F8">
        <w:rPr>
          <w:lang w:val="en-US"/>
        </w:rPr>
        <w:t xml:space="preserve"> MUST complete with result code 1500.</w:t>
      </w:r>
    </w:p>
    <w:p w14:paraId="335F6E47" w14:textId="77777777" w:rsidR="001E0E11" w:rsidRPr="002E2AFD" w:rsidRDefault="001E0E11" w:rsidP="001E0E11">
      <w:pPr>
        <w:pStyle w:val="Rubrik2"/>
      </w:pPr>
      <w:bookmarkStart w:id="284" w:name="_Toc241221980"/>
      <w:bookmarkStart w:id="285" w:name="_Toc274556088"/>
      <w:r w:rsidRPr="009615F8">
        <w:t>Environmental needs</w:t>
      </w:r>
      <w:bookmarkEnd w:id="284"/>
      <w:bookmarkEnd w:id="285"/>
    </w:p>
    <w:p w14:paraId="335F6E48" w14:textId="77777777" w:rsidR="001E0E11" w:rsidRPr="002E2AFD" w:rsidRDefault="001E0E11" w:rsidP="001E0E11">
      <w:pPr>
        <w:pStyle w:val="Liststycke"/>
        <w:numPr>
          <w:ilvl w:val="0"/>
          <w:numId w:val="20"/>
        </w:numPr>
        <w:rPr>
          <w:lang w:val="en-US" w:eastAsia="en-US"/>
        </w:rPr>
      </w:pPr>
      <w:r w:rsidRPr="002E2AFD">
        <w:rPr>
          <w:lang w:val="en-US" w:eastAsia="en-US"/>
        </w:rPr>
        <w:t>EPP test script</w:t>
      </w:r>
    </w:p>
    <w:p w14:paraId="335F6E49" w14:textId="77777777" w:rsidR="001E0E11" w:rsidRPr="002E2AFD" w:rsidRDefault="001E0E11" w:rsidP="001E0E11">
      <w:pPr>
        <w:pStyle w:val="Liststycke"/>
        <w:numPr>
          <w:ilvl w:val="0"/>
          <w:numId w:val="20"/>
        </w:numPr>
        <w:rPr>
          <w:lang w:val="en-US" w:eastAsia="en-US"/>
        </w:rPr>
      </w:pPr>
      <w:r w:rsidRPr="002E2AFD">
        <w:rPr>
          <w:lang w:val="en-US" w:eastAsia="en-US"/>
        </w:rPr>
        <w:t>IPv4</w:t>
      </w:r>
      <w:r>
        <w:rPr>
          <w:lang w:val="en-US" w:eastAsia="en-US"/>
        </w:rPr>
        <w:t xml:space="preserve"> c</w:t>
      </w:r>
      <w:r w:rsidRPr="002E2AFD">
        <w:rPr>
          <w:lang w:val="en-US" w:eastAsia="en-US"/>
        </w:rPr>
        <w:t>onnectivity</w:t>
      </w:r>
    </w:p>
    <w:p w14:paraId="335F6E4A" w14:textId="77777777" w:rsidR="001E0E11" w:rsidRPr="002E2AFD" w:rsidRDefault="001E0E11" w:rsidP="001E0E11">
      <w:pPr>
        <w:pStyle w:val="Liststycke"/>
        <w:numPr>
          <w:ilvl w:val="0"/>
          <w:numId w:val="20"/>
        </w:numPr>
        <w:rPr>
          <w:lang w:val="en-US" w:eastAsia="en-US"/>
        </w:rPr>
      </w:pPr>
      <w:r w:rsidRPr="002E2AFD">
        <w:rPr>
          <w:i/>
          <w:lang w:val="en-US" w:eastAsia="en-US"/>
        </w:rPr>
        <w:t>Epp</w:t>
      </w:r>
      <w:r>
        <w:rPr>
          <w:i/>
          <w:lang w:val="en-US" w:eastAsia="en-US"/>
        </w:rPr>
        <w:t>ContactUpdate</w:t>
      </w:r>
      <w:r w:rsidRPr="002E2AFD">
        <w:rPr>
          <w:i/>
          <w:lang w:val="en-US" w:eastAsia="en-US"/>
        </w:rPr>
        <w:t>01</w:t>
      </w:r>
      <w:r>
        <w:rPr>
          <w:i/>
          <w:lang w:val="en-US" w:eastAsia="en-US"/>
        </w:rPr>
        <w:t>Id</w:t>
      </w:r>
      <w:r w:rsidRPr="002E2AFD">
        <w:rPr>
          <w:lang w:val="en-US" w:eastAsia="en-US"/>
        </w:rPr>
        <w:t xml:space="preserve"> </w:t>
      </w:r>
      <w:r>
        <w:rPr>
          <w:lang w:val="en-US" w:eastAsia="en-US"/>
        </w:rPr>
        <w:t>contact</w:t>
      </w:r>
      <w:r w:rsidRPr="002E2AFD">
        <w:rPr>
          <w:lang w:val="en-US" w:eastAsia="en-US"/>
        </w:rPr>
        <w:t xml:space="preserve"> </w:t>
      </w:r>
      <w:r w:rsidR="001D6D57">
        <w:rPr>
          <w:lang w:val="en-US" w:eastAsia="en-US"/>
        </w:rPr>
        <w:t xml:space="preserve">MUST </w:t>
      </w:r>
      <w:r>
        <w:rPr>
          <w:lang w:val="en-US" w:eastAsia="en-US"/>
        </w:rPr>
        <w:t>exist</w:t>
      </w:r>
      <w:r w:rsidRPr="002E2AFD">
        <w:rPr>
          <w:lang w:val="en-US" w:eastAsia="en-US"/>
        </w:rPr>
        <w:t xml:space="preserve"> in the applicant domain database, and be available for </w:t>
      </w:r>
      <w:r>
        <w:rPr>
          <w:lang w:val="en-US" w:eastAsia="en-US"/>
        </w:rPr>
        <w:t>update</w:t>
      </w:r>
      <w:r w:rsidRPr="002E2AFD">
        <w:rPr>
          <w:lang w:val="en-US" w:eastAsia="en-US"/>
        </w:rPr>
        <w:t>.</w:t>
      </w:r>
    </w:p>
    <w:p w14:paraId="335F6E4B" w14:textId="77777777" w:rsidR="001E0E11" w:rsidRPr="002E2AFD" w:rsidRDefault="001E0E11" w:rsidP="001E0E11">
      <w:pPr>
        <w:pStyle w:val="Rubrik2"/>
      </w:pPr>
      <w:bookmarkStart w:id="286" w:name="_Toc241221981"/>
      <w:bookmarkStart w:id="287" w:name="_Toc274556089"/>
      <w:r w:rsidRPr="002E2AFD">
        <w:t>Special procedural requirements</w:t>
      </w:r>
      <w:bookmarkEnd w:id="286"/>
      <w:bookmarkEnd w:id="287"/>
    </w:p>
    <w:p w14:paraId="335F6E4C" w14:textId="77777777" w:rsidR="001E0E11" w:rsidRPr="002E2AFD" w:rsidRDefault="001E0E11" w:rsidP="001E0E11">
      <w:pPr>
        <w:rPr>
          <w:lang w:val="en-US" w:eastAsia="en-US"/>
        </w:rPr>
      </w:pPr>
      <w:r w:rsidRPr="002E2AFD">
        <w:rPr>
          <w:lang w:val="en-US" w:eastAsia="en-US"/>
        </w:rPr>
        <w:t>Abort the test if any EPP operation takes longer than 30 seconds.</w:t>
      </w:r>
    </w:p>
    <w:p w14:paraId="335F6E4D" w14:textId="77777777" w:rsidR="001E0E11" w:rsidRPr="002E2AFD" w:rsidRDefault="001E0E11" w:rsidP="001E0E11">
      <w:pPr>
        <w:pStyle w:val="Rubrik2"/>
      </w:pPr>
      <w:bookmarkStart w:id="288" w:name="_Toc241221982"/>
      <w:bookmarkStart w:id="289" w:name="_Toc274556090"/>
      <w:r w:rsidRPr="002E2AFD">
        <w:t>Intercase dependencies</w:t>
      </w:r>
      <w:bookmarkEnd w:id="288"/>
      <w:bookmarkEnd w:id="289"/>
    </w:p>
    <w:p w14:paraId="335F6E4E" w14:textId="77777777" w:rsidR="001E0E11" w:rsidRPr="00DC63DE" w:rsidRDefault="001E0E11" w:rsidP="00DC63DE">
      <w:pPr>
        <w:rPr>
          <w:lang w:val="en-US"/>
        </w:rPr>
      </w:pPr>
      <w:r w:rsidRPr="002E2AFD">
        <w:rPr>
          <w:lang w:val="en-US"/>
        </w:rPr>
        <w:t>This test has no intercase dependencies.</w:t>
      </w:r>
    </w:p>
    <w:p w14:paraId="335F6E4F" w14:textId="77777777" w:rsidR="001E0E11" w:rsidRPr="009615F8" w:rsidRDefault="001E0E11" w:rsidP="001E0E11">
      <w:pPr>
        <w:pStyle w:val="Rubrik2"/>
      </w:pPr>
      <w:bookmarkStart w:id="290" w:name="_Toc241221983"/>
      <w:bookmarkStart w:id="291" w:name="_Toc274556091"/>
      <w:r w:rsidRPr="009615F8">
        <w:lastRenderedPageBreak/>
        <w:t>Ordered description of steps to be taken to execute the test case</w:t>
      </w:r>
      <w:bookmarkEnd w:id="290"/>
      <w:bookmarkEnd w:id="291"/>
    </w:p>
    <w:p w14:paraId="335F6E50" w14:textId="77777777" w:rsidR="001E0E11" w:rsidRPr="009615F8" w:rsidRDefault="00782B59" w:rsidP="002422AF">
      <w:pPr>
        <w:pStyle w:val="Liststycke"/>
        <w:numPr>
          <w:ilvl w:val="0"/>
          <w:numId w:val="40"/>
        </w:numPr>
        <w:rPr>
          <w:lang w:val="en-US" w:eastAsia="en-US"/>
        </w:rPr>
      </w:pPr>
      <w:r w:rsidRPr="009615F8">
        <w:rPr>
          <w:lang w:val="en-US" w:eastAsia="en-US"/>
        </w:rPr>
        <w:t>Perform</w:t>
      </w:r>
      <w:r w:rsidR="001E0E11" w:rsidRPr="009615F8">
        <w:rPr>
          <w:lang w:val="en-US" w:eastAsia="en-US"/>
        </w:rPr>
        <w:t xml:space="preserve"> the same login as the login step in 2.8.</w:t>
      </w:r>
      <w:r w:rsidR="000C0846" w:rsidRPr="009615F8">
        <w:rPr>
          <w:lang w:val="en-US" w:eastAsia="en-US"/>
        </w:rPr>
        <w:br/>
      </w:r>
      <w:r w:rsidRPr="009615F8">
        <w:rPr>
          <w:lang w:val="en-US"/>
        </w:rPr>
        <w:t>The login command MUST complete with result code 1000.</w:t>
      </w:r>
    </w:p>
    <w:p w14:paraId="335F6E51" w14:textId="70AB3666" w:rsidR="001E0E11" w:rsidRPr="009615F8" w:rsidRDefault="001E0E11" w:rsidP="002422AF">
      <w:pPr>
        <w:pStyle w:val="Liststycke"/>
        <w:numPr>
          <w:ilvl w:val="0"/>
          <w:numId w:val="40"/>
        </w:numPr>
        <w:rPr>
          <w:lang w:val="en-US" w:eastAsia="en-US"/>
        </w:rPr>
      </w:pPr>
      <w:r w:rsidRPr="009615F8">
        <w:rPr>
          <w:lang w:val="en-US" w:eastAsia="en-US"/>
        </w:rPr>
        <w:t xml:space="preserve">Create a </w:t>
      </w:r>
      <w:ins w:id="292" w:author="Författare">
        <w:r w:rsidR="00055A39">
          <w:rPr>
            <w:lang w:val="en-US" w:eastAsia="en-US"/>
          </w:rPr>
          <w:t>contact</w:t>
        </w:r>
      </w:ins>
      <w:del w:id="293" w:author="Författare">
        <w:r w:rsidRPr="009615F8">
          <w:rPr>
            <w:lang w:val="en-US" w:eastAsia="en-US"/>
          </w:rPr>
          <w:delText>host</w:delText>
        </w:r>
      </w:del>
      <w:r w:rsidRPr="009615F8">
        <w:rPr>
          <w:lang w:val="en-US" w:eastAsia="en-US"/>
        </w:rPr>
        <w:t xml:space="preserve"> </w:t>
      </w:r>
      <w:r w:rsidR="00C44B76" w:rsidRPr="009615F8">
        <w:rPr>
          <w:lang w:val="en-US" w:eastAsia="en-US"/>
        </w:rPr>
        <w:t>u</w:t>
      </w:r>
      <w:r w:rsidRPr="009615F8">
        <w:rPr>
          <w:lang w:val="en-US" w:eastAsia="en-US"/>
        </w:rPr>
        <w:t>p</w:t>
      </w:r>
      <w:r w:rsidR="00C44B76" w:rsidRPr="009615F8">
        <w:rPr>
          <w:lang w:val="en-US" w:eastAsia="en-US"/>
        </w:rPr>
        <w:t>d</w:t>
      </w:r>
      <w:r w:rsidRPr="009615F8">
        <w:rPr>
          <w:lang w:val="en-US" w:eastAsia="en-US"/>
        </w:rPr>
        <w:t xml:space="preserve">ate command with </w:t>
      </w:r>
      <w:r w:rsidRPr="009615F8">
        <w:rPr>
          <w:i/>
          <w:lang w:val="en-US" w:eastAsia="en-US"/>
        </w:rPr>
        <w:t>EppContactUpdate01Id</w:t>
      </w:r>
      <w:r w:rsidRPr="009615F8">
        <w:rPr>
          <w:lang w:val="en-US" w:eastAsia="en-US"/>
        </w:rPr>
        <w:t xml:space="preserve"> and set </w:t>
      </w:r>
      <w:r w:rsidRPr="009615F8">
        <w:rPr>
          <w:i/>
          <w:lang w:val="en-US" w:eastAsia="en-US"/>
        </w:rPr>
        <w:t>EppContactUpdate01Email</w:t>
      </w:r>
    </w:p>
    <w:p w14:paraId="335F6E52" w14:textId="77777777" w:rsidR="001E0E11" w:rsidRPr="009615F8" w:rsidRDefault="001E0E11" w:rsidP="002422AF">
      <w:pPr>
        <w:pStyle w:val="Liststycke"/>
        <w:numPr>
          <w:ilvl w:val="1"/>
          <w:numId w:val="40"/>
        </w:numPr>
        <w:rPr>
          <w:lang w:val="en-US" w:eastAsia="en-US"/>
        </w:rPr>
      </w:pPr>
      <w:r w:rsidRPr="009615F8">
        <w:rPr>
          <w:lang w:val="en-US" w:eastAsia="en-US"/>
        </w:rPr>
        <w:t xml:space="preserve">If contact update requires extra extension and values, create an extension part from </w:t>
      </w:r>
      <w:r w:rsidRPr="009615F8">
        <w:rPr>
          <w:i/>
          <w:lang w:val="en-US" w:eastAsia="en-US"/>
        </w:rPr>
        <w:t>EppContactUpdate01Ext01Uri</w:t>
      </w:r>
      <w:r w:rsidRPr="009615F8">
        <w:rPr>
          <w:lang w:val="en-US" w:eastAsia="en-US"/>
        </w:rPr>
        <w:t xml:space="preserve"> and </w:t>
      </w:r>
      <w:r w:rsidRPr="009615F8">
        <w:rPr>
          <w:i/>
          <w:lang w:val="en-US" w:eastAsia="en-US"/>
        </w:rPr>
        <w:t>EppContactUpdate01Ext01Sl</w:t>
      </w:r>
      <w:r w:rsidRPr="009615F8">
        <w:rPr>
          <w:lang w:val="en-US" w:eastAsia="en-US"/>
        </w:rPr>
        <w:t xml:space="preserve"> and fill in field name from </w:t>
      </w:r>
      <w:r w:rsidRPr="009615F8">
        <w:rPr>
          <w:i/>
          <w:lang w:val="en-US" w:eastAsia="en-US"/>
        </w:rPr>
        <w:t>EppContactUpdate01Ext01Field01</w:t>
      </w:r>
      <w:r w:rsidRPr="009615F8">
        <w:rPr>
          <w:lang w:val="en-US" w:eastAsia="en-US"/>
        </w:rPr>
        <w:t xml:space="preserve"> and values from </w:t>
      </w:r>
      <w:r w:rsidRPr="009615F8">
        <w:rPr>
          <w:i/>
          <w:lang w:val="en-US" w:eastAsia="en-US"/>
        </w:rPr>
        <w:t>EppContactUpdate01Ext01Value01</w:t>
      </w:r>
      <w:r w:rsidRPr="009615F8">
        <w:rPr>
          <w:lang w:val="en-US" w:eastAsia="en-US"/>
        </w:rPr>
        <w:t>.</w:t>
      </w:r>
    </w:p>
    <w:p w14:paraId="335F6E53" w14:textId="7352CAA2" w:rsidR="001E0E11" w:rsidRPr="009615F8" w:rsidRDefault="001E0E11" w:rsidP="00594279">
      <w:pPr>
        <w:pStyle w:val="Liststycke"/>
        <w:rPr>
          <w:lang w:val="en-US" w:eastAsia="en-US"/>
        </w:rPr>
      </w:pPr>
      <w:r w:rsidRPr="009615F8">
        <w:rPr>
          <w:lang w:val="en-US"/>
        </w:rPr>
        <w:t xml:space="preserve">The </w:t>
      </w:r>
      <w:ins w:id="294" w:author="Författare">
        <w:r w:rsidR="00055A39">
          <w:rPr>
            <w:lang w:val="en-US"/>
          </w:rPr>
          <w:t>contact</w:t>
        </w:r>
      </w:ins>
      <w:del w:id="295" w:author="Författare">
        <w:r w:rsidRPr="009615F8">
          <w:rPr>
            <w:lang w:val="en-US"/>
          </w:rPr>
          <w:delText>host</w:delText>
        </w:r>
      </w:del>
      <w:r w:rsidRPr="009615F8">
        <w:rPr>
          <w:lang w:val="en-US"/>
        </w:rPr>
        <w:t xml:space="preserve"> </w:t>
      </w:r>
      <w:r w:rsidR="00594279" w:rsidRPr="009615F8">
        <w:rPr>
          <w:lang w:val="en-US"/>
        </w:rPr>
        <w:t xml:space="preserve">update </w:t>
      </w:r>
      <w:r w:rsidRPr="009615F8">
        <w:rPr>
          <w:lang w:val="en-US"/>
        </w:rPr>
        <w:t>command MUST complete with result code 1000.</w:t>
      </w:r>
    </w:p>
    <w:p w14:paraId="335F6E54" w14:textId="77777777" w:rsidR="001E0E11" w:rsidRPr="00DC63DE" w:rsidRDefault="00782B59" w:rsidP="001E0E11">
      <w:pPr>
        <w:pStyle w:val="Liststycke"/>
        <w:numPr>
          <w:ilvl w:val="0"/>
          <w:numId w:val="40"/>
        </w:numPr>
        <w:rPr>
          <w:lang w:val="en-US" w:eastAsia="en-US"/>
        </w:rPr>
      </w:pPr>
      <w:r w:rsidRPr="009615F8">
        <w:rPr>
          <w:lang w:val="en-US" w:eastAsia="en-US"/>
        </w:rPr>
        <w:t>Create a logout command.</w:t>
      </w:r>
      <w:r w:rsidRPr="009615F8">
        <w:rPr>
          <w:lang w:val="en-US" w:eastAsia="en-US"/>
        </w:rPr>
        <w:br/>
      </w:r>
      <w:r w:rsidRPr="009615F8">
        <w:rPr>
          <w:lang w:val="en-US"/>
        </w:rPr>
        <w:t>The logout command MUST complete with result code 1500.</w:t>
      </w:r>
    </w:p>
    <w:p w14:paraId="335F6E55" w14:textId="77777777" w:rsidR="00522EF0" w:rsidRPr="002E2AFD" w:rsidRDefault="00522EF0" w:rsidP="00522EF0">
      <w:pPr>
        <w:pStyle w:val="Rubrik1"/>
      </w:pPr>
      <w:bookmarkStart w:id="296" w:name="_Toc241221984"/>
      <w:bookmarkStart w:id="297" w:name="_Toc274556092"/>
      <w:r w:rsidRPr="009615F8">
        <w:lastRenderedPageBreak/>
        <w:t xml:space="preserve">EPP Domain </w:t>
      </w:r>
      <w:r w:rsidR="00373740">
        <w:t>Update</w:t>
      </w:r>
      <w:r w:rsidRPr="002E2AFD">
        <w:t xml:space="preserve"> 0</w:t>
      </w:r>
      <w:r w:rsidR="00373740">
        <w:t>1</w:t>
      </w:r>
      <w:bookmarkEnd w:id="296"/>
      <w:bookmarkEnd w:id="297"/>
    </w:p>
    <w:p w14:paraId="335F6E56" w14:textId="77777777" w:rsidR="00522EF0" w:rsidRPr="002E2AFD" w:rsidRDefault="00522EF0" w:rsidP="00522EF0">
      <w:pPr>
        <w:pStyle w:val="Rubrik2"/>
      </w:pPr>
      <w:bookmarkStart w:id="298" w:name="_Toc241221985"/>
      <w:bookmarkStart w:id="299" w:name="_Toc274556093"/>
      <w:r w:rsidRPr="002E2AFD">
        <w:t>Test case identifier</w:t>
      </w:r>
      <w:bookmarkEnd w:id="298"/>
      <w:bookmarkEnd w:id="299"/>
    </w:p>
    <w:p w14:paraId="335F6E57" w14:textId="77777777" w:rsidR="00522EF0" w:rsidRPr="002E2AFD" w:rsidRDefault="00522EF0" w:rsidP="00522EF0">
      <w:pPr>
        <w:rPr>
          <w:lang w:val="en-US" w:eastAsia="en-US"/>
        </w:rPr>
      </w:pPr>
      <w:r w:rsidRPr="002E2AFD">
        <w:rPr>
          <w:lang w:val="en-US" w:eastAsia="en-US"/>
        </w:rPr>
        <w:t>EPPDom</w:t>
      </w:r>
      <w:r w:rsidR="00851DE5">
        <w:rPr>
          <w:lang w:val="en-US" w:eastAsia="en-US"/>
        </w:rPr>
        <w:t>Upd</w:t>
      </w:r>
      <w:r w:rsidRPr="002E2AFD">
        <w:rPr>
          <w:lang w:val="en-US" w:eastAsia="en-US"/>
        </w:rPr>
        <w:t>ate0</w:t>
      </w:r>
      <w:r w:rsidR="00373740">
        <w:rPr>
          <w:lang w:val="en-US" w:eastAsia="en-US"/>
        </w:rPr>
        <w:t>1</w:t>
      </w:r>
    </w:p>
    <w:p w14:paraId="335F6E58" w14:textId="77777777" w:rsidR="00522EF0" w:rsidRPr="009615F8" w:rsidRDefault="00522EF0" w:rsidP="00522EF0">
      <w:pPr>
        <w:pStyle w:val="Rubrik2"/>
      </w:pPr>
      <w:bookmarkStart w:id="300" w:name="_Toc241221986"/>
      <w:bookmarkStart w:id="301" w:name="_Toc274556094"/>
      <w:r w:rsidRPr="009615F8">
        <w:t>Objective</w:t>
      </w:r>
      <w:bookmarkEnd w:id="300"/>
      <w:bookmarkEnd w:id="301"/>
    </w:p>
    <w:p w14:paraId="335F6E59" w14:textId="77777777" w:rsidR="00522EF0" w:rsidRPr="009615F8" w:rsidRDefault="00522EF0" w:rsidP="00522EF0">
      <w:pPr>
        <w:rPr>
          <w:lang w:val="en-US"/>
        </w:rPr>
      </w:pPr>
      <w:r w:rsidRPr="009615F8">
        <w:rPr>
          <w:lang w:val="en-US"/>
        </w:rPr>
        <w:t xml:space="preserve">This test </w:t>
      </w:r>
      <w:r w:rsidR="00270D64" w:rsidRPr="009615F8">
        <w:rPr>
          <w:lang w:val="en-US"/>
        </w:rPr>
        <w:t xml:space="preserve">verifies </w:t>
      </w:r>
      <w:r w:rsidRPr="009615F8">
        <w:rPr>
          <w:lang w:val="en-US"/>
        </w:rPr>
        <w:t xml:space="preserve">compliance of the EPP server with RFC’s for logging in, </w:t>
      </w:r>
      <w:r w:rsidR="00373740" w:rsidRPr="009615F8">
        <w:rPr>
          <w:lang w:val="en-US"/>
        </w:rPr>
        <w:t>update</w:t>
      </w:r>
      <w:r w:rsidRPr="009615F8">
        <w:rPr>
          <w:lang w:val="en-US"/>
        </w:rPr>
        <w:t xml:space="preserve"> a domain object with DNSSEC records and logging out</w:t>
      </w:r>
      <w:r w:rsidR="009615F8">
        <w:rPr>
          <w:lang w:val="en-US"/>
        </w:rPr>
        <w:t>. The test then verifies</w:t>
      </w:r>
      <w:r w:rsidR="00373740" w:rsidRPr="009615F8">
        <w:rPr>
          <w:lang w:val="en-US"/>
        </w:rPr>
        <w:t xml:space="preserve"> that the changes </w:t>
      </w:r>
      <w:r w:rsidR="0042561C" w:rsidRPr="009615F8">
        <w:rPr>
          <w:lang w:val="en-US"/>
        </w:rPr>
        <w:t>are</w:t>
      </w:r>
      <w:r w:rsidR="00373740" w:rsidRPr="009615F8">
        <w:rPr>
          <w:lang w:val="en-US"/>
        </w:rPr>
        <w:t xml:space="preserve"> vis</w:t>
      </w:r>
      <w:r w:rsidR="0042561C" w:rsidRPr="009615F8">
        <w:rPr>
          <w:lang w:val="en-US"/>
        </w:rPr>
        <w:t>i</w:t>
      </w:r>
      <w:r w:rsidR="00373740" w:rsidRPr="009615F8">
        <w:rPr>
          <w:lang w:val="en-US"/>
        </w:rPr>
        <w:t xml:space="preserve">ble in </w:t>
      </w:r>
      <w:r w:rsidR="0042561C" w:rsidRPr="009615F8">
        <w:rPr>
          <w:lang w:val="en-US"/>
        </w:rPr>
        <w:t xml:space="preserve">the </w:t>
      </w:r>
      <w:r w:rsidR="00373740" w:rsidRPr="009615F8">
        <w:rPr>
          <w:lang w:val="en-US"/>
        </w:rPr>
        <w:t>zone within 60 minutes</w:t>
      </w:r>
      <w:r w:rsidR="0042561C" w:rsidRPr="009615F8">
        <w:rPr>
          <w:lang w:val="en-US"/>
        </w:rPr>
        <w:t>, both for DNS and Whois</w:t>
      </w:r>
      <w:r w:rsidRPr="009615F8">
        <w:rPr>
          <w:lang w:val="en-US"/>
        </w:rPr>
        <w:t>.</w:t>
      </w:r>
    </w:p>
    <w:p w14:paraId="335F6E5A" w14:textId="77777777" w:rsidR="00522EF0" w:rsidRPr="009615F8" w:rsidRDefault="00522EF0" w:rsidP="00522EF0">
      <w:pPr>
        <w:pStyle w:val="Rubrik2"/>
      </w:pPr>
      <w:bookmarkStart w:id="302" w:name="_Toc241221987"/>
      <w:bookmarkStart w:id="303" w:name="_Toc274556095"/>
      <w:r w:rsidRPr="009615F8">
        <w:t>Inputs</w:t>
      </w:r>
      <w:bookmarkEnd w:id="302"/>
      <w:bookmarkEnd w:id="303"/>
    </w:p>
    <w:p w14:paraId="335F6E5B" w14:textId="77777777" w:rsidR="00522EF0" w:rsidRPr="009615F8" w:rsidRDefault="00522EF0" w:rsidP="00522EF0">
      <w:pPr>
        <w:rPr>
          <w:lang w:val="en-US" w:eastAsia="en-US"/>
        </w:rPr>
      </w:pPr>
      <w:r w:rsidRPr="009615F8">
        <w:rPr>
          <w:lang w:val="en-US" w:eastAsia="en-US"/>
        </w:rPr>
        <w:t xml:space="preserve">The following information </w:t>
      </w:r>
      <w:r w:rsidR="003B0EB3" w:rsidRPr="009615F8">
        <w:rPr>
          <w:lang w:val="en-US" w:eastAsia="en-US"/>
        </w:rPr>
        <w:t xml:space="preserve">is </w:t>
      </w:r>
      <w:r w:rsidRPr="009615F8">
        <w:rPr>
          <w:lang w:val="en-US" w:eastAsia="en-US"/>
        </w:rPr>
        <w:t>needed as input for this test case:</w:t>
      </w:r>
    </w:p>
    <w:p w14:paraId="335F6E5C" w14:textId="77777777" w:rsidR="00522EF0" w:rsidRPr="009615F8" w:rsidRDefault="00522EF0" w:rsidP="00522EF0">
      <w:pPr>
        <w:rPr>
          <w:lang w:val="en-US" w:eastAsia="en-US"/>
        </w:rPr>
      </w:pPr>
    </w:p>
    <w:p w14:paraId="335F6E5D" w14:textId="77777777" w:rsidR="00415403" w:rsidRPr="00127B31" w:rsidRDefault="00415403" w:rsidP="00415403">
      <w:pPr>
        <w:rPr>
          <w:lang w:val="en-US"/>
        </w:rPr>
      </w:pPr>
      <w:r w:rsidRPr="00127B31">
        <w:rPr>
          <w:lang w:val="en-US"/>
        </w:rPr>
        <w:t xml:space="preserve">The IP address for the authoritative name server for the TLD zone is required as the test verifies DNS visibility. </w:t>
      </w:r>
      <w:r w:rsidR="00702F34">
        <w:rPr>
          <w:lang w:val="en-US"/>
        </w:rPr>
        <w:t>It is fetched from the XML data file provided by the applicant for the DNS tests</w:t>
      </w:r>
      <w:r w:rsidR="00702F34" w:rsidRPr="00127B31">
        <w:rPr>
          <w:lang w:val="en-US" w:eastAsia="en-US"/>
        </w:rPr>
        <w:t>.</w:t>
      </w:r>
    </w:p>
    <w:p w14:paraId="335F6E5E" w14:textId="77777777" w:rsidR="00373740" w:rsidRPr="002E2AFD" w:rsidRDefault="00373740" w:rsidP="00373740">
      <w:pPr>
        <w:rPr>
          <w:lang w:val="en-US" w:eastAsia="en-US"/>
        </w:rPr>
      </w:pPr>
    </w:p>
    <w:p w14:paraId="335F6E5F" w14:textId="77777777" w:rsidR="00702F34" w:rsidRPr="00702F34" w:rsidRDefault="00BF1A7C" w:rsidP="00702F34">
      <w:pPr>
        <w:rPr>
          <w:lang w:val="en-US" w:eastAsia="en-US"/>
        </w:rPr>
      </w:pPr>
      <w:r>
        <w:rPr>
          <w:lang w:val="en-US" w:eastAsia="en-US"/>
        </w:rPr>
        <w:t>As t</w:t>
      </w:r>
      <w:r w:rsidR="00373740">
        <w:rPr>
          <w:lang w:val="en-US" w:eastAsia="en-US"/>
        </w:rPr>
        <w:t xml:space="preserve">he </w:t>
      </w:r>
      <w:r>
        <w:rPr>
          <w:lang w:val="en-US" w:eastAsia="en-US"/>
        </w:rPr>
        <w:t xml:space="preserve">test verifies </w:t>
      </w:r>
      <w:r w:rsidR="00373740">
        <w:rPr>
          <w:lang w:val="en-US" w:eastAsia="en-US"/>
        </w:rPr>
        <w:t>Whoi</w:t>
      </w:r>
      <w:r w:rsidR="00373740" w:rsidRPr="002E2AFD">
        <w:rPr>
          <w:lang w:val="en-US" w:eastAsia="en-US"/>
        </w:rPr>
        <w:t>s visibility</w:t>
      </w:r>
      <w:r>
        <w:rPr>
          <w:lang w:val="en-US" w:eastAsia="en-US"/>
        </w:rPr>
        <w:t>,</w:t>
      </w:r>
      <w:r w:rsidR="00373740">
        <w:rPr>
          <w:lang w:val="en-US" w:eastAsia="en-US"/>
        </w:rPr>
        <w:t xml:space="preserve"> </w:t>
      </w:r>
      <w:r>
        <w:rPr>
          <w:lang w:val="en-US" w:eastAsia="en-US"/>
        </w:rPr>
        <w:t>t</w:t>
      </w:r>
      <w:r w:rsidR="00373740" w:rsidRPr="002E2AFD">
        <w:rPr>
          <w:lang w:val="en-US" w:eastAsia="en-US"/>
        </w:rPr>
        <w:t xml:space="preserve">he </w:t>
      </w:r>
      <w:r w:rsidR="00373740">
        <w:rPr>
          <w:lang w:val="en-US" w:eastAsia="en-US"/>
        </w:rPr>
        <w:t>IP a</w:t>
      </w:r>
      <w:r w:rsidR="00373740" w:rsidRPr="002E2AFD">
        <w:rPr>
          <w:lang w:val="en-US" w:eastAsia="en-US"/>
        </w:rPr>
        <w:t>d</w:t>
      </w:r>
      <w:r w:rsidR="00373740">
        <w:rPr>
          <w:lang w:val="en-US" w:eastAsia="en-US"/>
        </w:rPr>
        <w:t>d</w:t>
      </w:r>
      <w:r w:rsidR="00373740" w:rsidRPr="002E2AFD">
        <w:rPr>
          <w:lang w:val="en-US" w:eastAsia="en-US"/>
        </w:rPr>
        <w:t xml:space="preserve">ress of </w:t>
      </w:r>
      <w:r w:rsidR="0042561C">
        <w:rPr>
          <w:lang w:val="en-US" w:eastAsia="en-US"/>
        </w:rPr>
        <w:t>a</w:t>
      </w:r>
      <w:r w:rsidR="00373740" w:rsidRPr="002E2AFD">
        <w:rPr>
          <w:lang w:val="en-US" w:eastAsia="en-US"/>
        </w:rPr>
        <w:t xml:space="preserve"> Whois server </w:t>
      </w:r>
      <w:r w:rsidR="0042561C">
        <w:rPr>
          <w:lang w:val="en-US" w:eastAsia="en-US"/>
        </w:rPr>
        <w:t xml:space="preserve">that responds </w:t>
      </w:r>
      <w:r w:rsidR="00373740" w:rsidRPr="002E2AFD">
        <w:rPr>
          <w:lang w:val="en-US" w:eastAsia="en-US"/>
        </w:rPr>
        <w:t xml:space="preserve">on port 43 is needed. </w:t>
      </w:r>
      <w:r w:rsidR="00702F34" w:rsidRPr="00702F34">
        <w:rPr>
          <w:lang w:val="en-US" w:eastAsia="en-US"/>
        </w:rPr>
        <w:t>The IP address of the Whois server is extracted from the DNS zone by the Whois test and is also used for this TC.</w:t>
      </w:r>
    </w:p>
    <w:p w14:paraId="335F6E60" w14:textId="77777777" w:rsidR="00522EF0" w:rsidRPr="002E2AFD" w:rsidRDefault="00522EF0" w:rsidP="00522EF0">
      <w:pPr>
        <w:rPr>
          <w:lang w:val="en-US" w:eastAsia="en-US"/>
        </w:rPr>
      </w:pPr>
    </w:p>
    <w:p w14:paraId="335F6E61" w14:textId="77777777" w:rsidR="00522EF0" w:rsidRPr="002E2AFD" w:rsidRDefault="008D4AD9" w:rsidP="00522EF0">
      <w:pPr>
        <w:rPr>
          <w:lang w:val="en-US" w:eastAsia="en-US"/>
        </w:rPr>
      </w:pPr>
      <w:r>
        <w:rPr>
          <w:lang w:val="en-US" w:eastAsia="en-US"/>
        </w:rPr>
        <w:t>The full information from the input table in 2.3 is also used for login.</w:t>
      </w:r>
    </w:p>
    <w:p w14:paraId="335F6E62" w14:textId="77777777" w:rsidR="00522EF0" w:rsidRPr="002E2AFD" w:rsidRDefault="00522EF0" w:rsidP="00522EF0">
      <w:pPr>
        <w:rPr>
          <w:lang w:val="en-US" w:eastAsia="en-US"/>
        </w:rPr>
      </w:pPr>
    </w:p>
    <w:tbl>
      <w:tblPr>
        <w:tblStyle w:val="Tabellrutnt"/>
        <w:tblW w:w="10031" w:type="dxa"/>
        <w:tblLook w:val="04A0" w:firstRow="1" w:lastRow="0" w:firstColumn="1" w:lastColumn="0" w:noHBand="0" w:noVBand="1"/>
      </w:tblPr>
      <w:tblGrid>
        <w:gridCol w:w="3499"/>
        <w:gridCol w:w="4885"/>
        <w:gridCol w:w="1647"/>
      </w:tblGrid>
      <w:tr w:rsidR="00522EF0" w:rsidRPr="002E2AFD" w14:paraId="335F6E66" w14:textId="77777777" w:rsidTr="00702F34">
        <w:trPr>
          <w:tblHeader/>
        </w:trPr>
        <w:tc>
          <w:tcPr>
            <w:tcW w:w="3499" w:type="dxa"/>
            <w:shd w:val="clear" w:color="auto" w:fill="D9D9D9" w:themeFill="background1" w:themeFillShade="D9"/>
          </w:tcPr>
          <w:p w14:paraId="335F6E63" w14:textId="77777777" w:rsidR="00522EF0" w:rsidRPr="002E2AFD" w:rsidRDefault="00522EF0" w:rsidP="00522EF0">
            <w:pPr>
              <w:rPr>
                <w:lang w:val="en-US" w:eastAsia="en-US"/>
              </w:rPr>
            </w:pPr>
            <w:r w:rsidRPr="002E2AFD">
              <w:rPr>
                <w:lang w:val="en-US" w:eastAsia="en-US"/>
              </w:rPr>
              <w:t>Id</w:t>
            </w:r>
          </w:p>
        </w:tc>
        <w:tc>
          <w:tcPr>
            <w:tcW w:w="4885" w:type="dxa"/>
            <w:shd w:val="clear" w:color="auto" w:fill="D9D9D9" w:themeFill="background1" w:themeFillShade="D9"/>
          </w:tcPr>
          <w:p w14:paraId="335F6E64" w14:textId="77777777" w:rsidR="00522EF0" w:rsidRPr="002E2AFD" w:rsidRDefault="00522EF0" w:rsidP="00522EF0">
            <w:pPr>
              <w:rPr>
                <w:lang w:val="en-US" w:eastAsia="en-US"/>
              </w:rPr>
            </w:pPr>
            <w:r w:rsidRPr="002E2AFD">
              <w:rPr>
                <w:lang w:val="en-US" w:eastAsia="en-US"/>
              </w:rPr>
              <w:t>Description</w:t>
            </w:r>
          </w:p>
        </w:tc>
        <w:tc>
          <w:tcPr>
            <w:tcW w:w="1647" w:type="dxa"/>
            <w:shd w:val="clear" w:color="auto" w:fill="D9D9D9" w:themeFill="background1" w:themeFillShade="D9"/>
          </w:tcPr>
          <w:p w14:paraId="335F6E65" w14:textId="77777777" w:rsidR="00522EF0" w:rsidRPr="002E2AFD" w:rsidRDefault="00522EF0" w:rsidP="00522EF0">
            <w:pPr>
              <w:rPr>
                <w:lang w:val="en-US" w:eastAsia="en-US"/>
              </w:rPr>
            </w:pPr>
            <w:r w:rsidRPr="002E2AFD">
              <w:rPr>
                <w:lang w:val="en-US" w:eastAsia="en-US"/>
              </w:rPr>
              <w:t>Type</w:t>
            </w:r>
          </w:p>
        </w:tc>
      </w:tr>
      <w:tr w:rsidR="007F2655" w:rsidRPr="00702F34" w14:paraId="335F6E6A" w14:textId="77777777" w:rsidTr="00702F34">
        <w:tc>
          <w:tcPr>
            <w:tcW w:w="3499" w:type="dxa"/>
          </w:tcPr>
          <w:p w14:paraId="335F6E67" w14:textId="77777777" w:rsidR="007F2655" w:rsidRPr="00702F34" w:rsidRDefault="007F2655" w:rsidP="00522EF0">
            <w:pPr>
              <w:rPr>
                <w:lang w:val="en-US" w:eastAsia="en-US"/>
              </w:rPr>
            </w:pPr>
            <w:r w:rsidRPr="00702F34">
              <w:rPr>
                <w:lang w:val="en-US" w:eastAsia="en-US"/>
              </w:rPr>
              <w:t>DnsGlueRecord1</w:t>
            </w:r>
          </w:p>
        </w:tc>
        <w:tc>
          <w:tcPr>
            <w:tcW w:w="4885" w:type="dxa"/>
          </w:tcPr>
          <w:p w14:paraId="335F6E68" w14:textId="77777777" w:rsidR="007F2655" w:rsidRPr="00702F34" w:rsidRDefault="007F2655" w:rsidP="00ED0083">
            <w:pPr>
              <w:rPr>
                <w:lang w:val="en-US" w:eastAsia="en-US"/>
              </w:rPr>
            </w:pPr>
            <w:r w:rsidRPr="00702F34">
              <w:rPr>
                <w:lang w:val="en-US" w:eastAsia="en-US"/>
              </w:rPr>
              <w:t>IPv4 or IPv6 address of 1</w:t>
            </w:r>
            <w:r w:rsidRPr="00702F34">
              <w:rPr>
                <w:vertAlign w:val="superscript"/>
                <w:lang w:val="en-US" w:eastAsia="en-US"/>
              </w:rPr>
              <w:t>st</w:t>
            </w:r>
            <w:r w:rsidRPr="00702F34">
              <w:rPr>
                <w:lang w:val="en-US" w:eastAsia="en-US"/>
              </w:rPr>
              <w:t xml:space="preserve"> authoritative name server</w:t>
            </w:r>
          </w:p>
        </w:tc>
        <w:tc>
          <w:tcPr>
            <w:tcW w:w="1647" w:type="dxa"/>
          </w:tcPr>
          <w:p w14:paraId="335F6E69" w14:textId="77777777" w:rsidR="007F2655" w:rsidRPr="00702F34" w:rsidRDefault="007F2655" w:rsidP="00522EF0">
            <w:pPr>
              <w:rPr>
                <w:lang w:val="en-US" w:eastAsia="en-US"/>
              </w:rPr>
            </w:pPr>
            <w:r w:rsidRPr="00702F34">
              <w:rPr>
                <w:lang w:val="en-US" w:eastAsia="en-US"/>
              </w:rPr>
              <w:t>String</w:t>
            </w:r>
          </w:p>
        </w:tc>
      </w:tr>
      <w:tr w:rsidR="00592328" w:rsidRPr="00ED0083" w14:paraId="335F6E6E" w14:textId="77777777" w:rsidTr="00702F34">
        <w:tc>
          <w:tcPr>
            <w:tcW w:w="3499" w:type="dxa"/>
          </w:tcPr>
          <w:p w14:paraId="335F6E6B" w14:textId="77777777" w:rsidR="00592328" w:rsidRPr="002E2AFD" w:rsidRDefault="00592328" w:rsidP="00592328">
            <w:pPr>
              <w:rPr>
                <w:lang w:val="en-US" w:eastAsia="en-US"/>
              </w:rPr>
            </w:pPr>
            <w:r w:rsidRPr="002E2AFD">
              <w:rPr>
                <w:lang w:val="en-US" w:eastAsia="en-US"/>
              </w:rPr>
              <w:t>WhoisIPv4Port43</w:t>
            </w:r>
          </w:p>
        </w:tc>
        <w:tc>
          <w:tcPr>
            <w:tcW w:w="4885" w:type="dxa"/>
          </w:tcPr>
          <w:p w14:paraId="335F6E6C" w14:textId="77777777" w:rsidR="00592328" w:rsidRPr="002E2AFD" w:rsidRDefault="00592328" w:rsidP="00592328">
            <w:pPr>
              <w:rPr>
                <w:lang w:val="en-US" w:eastAsia="en-US"/>
              </w:rPr>
            </w:pPr>
            <w:r>
              <w:rPr>
                <w:lang w:val="en-US" w:eastAsia="en-US"/>
              </w:rPr>
              <w:t xml:space="preserve">The IPv4 </w:t>
            </w:r>
            <w:r w:rsidRPr="002E2AFD">
              <w:rPr>
                <w:lang w:val="en-US" w:eastAsia="en-US"/>
              </w:rPr>
              <w:t>address of the Whois service on port 43</w:t>
            </w:r>
          </w:p>
        </w:tc>
        <w:tc>
          <w:tcPr>
            <w:tcW w:w="1647" w:type="dxa"/>
          </w:tcPr>
          <w:p w14:paraId="335F6E6D" w14:textId="77777777" w:rsidR="00592328" w:rsidRPr="002E2AFD" w:rsidRDefault="00592328" w:rsidP="00592328">
            <w:pPr>
              <w:rPr>
                <w:lang w:val="en-US" w:eastAsia="en-US"/>
              </w:rPr>
            </w:pPr>
            <w:r w:rsidRPr="002E2AFD">
              <w:rPr>
                <w:lang w:val="en-US" w:eastAsia="en-US"/>
              </w:rPr>
              <w:t>String</w:t>
            </w:r>
          </w:p>
        </w:tc>
      </w:tr>
      <w:tr w:rsidR="00592328" w:rsidRPr="00ED0083" w14:paraId="335F6E72" w14:textId="77777777" w:rsidTr="00702F34">
        <w:tc>
          <w:tcPr>
            <w:tcW w:w="3499" w:type="dxa"/>
          </w:tcPr>
          <w:p w14:paraId="335F6E6F" w14:textId="77777777" w:rsidR="00592328" w:rsidRPr="00ED0083" w:rsidRDefault="00592328" w:rsidP="00373740">
            <w:pPr>
              <w:rPr>
                <w:lang w:val="en-US" w:eastAsia="en-US"/>
              </w:rPr>
            </w:pPr>
            <w:r w:rsidRPr="00ED0083">
              <w:rPr>
                <w:lang w:val="en-US" w:eastAsia="en-US"/>
              </w:rPr>
              <w:t>EppDomUpdate01Name</w:t>
            </w:r>
          </w:p>
        </w:tc>
        <w:tc>
          <w:tcPr>
            <w:tcW w:w="4885" w:type="dxa"/>
          </w:tcPr>
          <w:p w14:paraId="335F6E70" w14:textId="77777777" w:rsidR="00592328" w:rsidRPr="00ED0083" w:rsidRDefault="00592328" w:rsidP="002422AF">
            <w:pPr>
              <w:rPr>
                <w:lang w:val="en-US" w:eastAsia="en-US"/>
              </w:rPr>
            </w:pPr>
            <w:r w:rsidRPr="00ED0083">
              <w:rPr>
                <w:lang w:val="en-US" w:eastAsia="en-US"/>
              </w:rPr>
              <w:t>Domain name to update</w:t>
            </w:r>
          </w:p>
        </w:tc>
        <w:tc>
          <w:tcPr>
            <w:tcW w:w="1647" w:type="dxa"/>
          </w:tcPr>
          <w:p w14:paraId="335F6E71" w14:textId="77777777" w:rsidR="00592328" w:rsidRPr="00ED0083" w:rsidRDefault="00592328" w:rsidP="00522EF0">
            <w:pPr>
              <w:rPr>
                <w:lang w:val="en-US" w:eastAsia="en-US"/>
              </w:rPr>
            </w:pPr>
            <w:r w:rsidRPr="00ED0083">
              <w:rPr>
                <w:lang w:val="en-US" w:eastAsia="en-US"/>
              </w:rPr>
              <w:t>String</w:t>
            </w:r>
          </w:p>
        </w:tc>
      </w:tr>
      <w:tr w:rsidR="00592328" w:rsidRPr="00ED0083" w14:paraId="335F6E76" w14:textId="77777777" w:rsidTr="00702F34">
        <w:tc>
          <w:tcPr>
            <w:tcW w:w="3499" w:type="dxa"/>
          </w:tcPr>
          <w:p w14:paraId="335F6E73" w14:textId="77777777" w:rsidR="00592328" w:rsidRPr="00ED0083" w:rsidRDefault="00592328" w:rsidP="00373740">
            <w:pPr>
              <w:rPr>
                <w:lang w:val="en-US" w:eastAsia="en-US"/>
              </w:rPr>
            </w:pPr>
            <w:r w:rsidRPr="00ED0083">
              <w:rPr>
                <w:lang w:val="en-US" w:eastAsia="en-US"/>
              </w:rPr>
              <w:t>EppDomUpdate01Ext01Uri</w:t>
            </w:r>
          </w:p>
        </w:tc>
        <w:tc>
          <w:tcPr>
            <w:tcW w:w="4885" w:type="dxa"/>
          </w:tcPr>
          <w:p w14:paraId="335F6E74" w14:textId="77777777" w:rsidR="00592328" w:rsidRPr="00ED0083" w:rsidRDefault="00592328" w:rsidP="00BE53E6">
            <w:pPr>
              <w:rPr>
                <w:lang w:val="en-US" w:eastAsia="en-US"/>
              </w:rPr>
            </w:pPr>
            <w:r w:rsidRPr="00ED0083">
              <w:rPr>
                <w:lang w:val="en-US" w:eastAsia="en-US"/>
              </w:rPr>
              <w:t>Extension 01 object URI</w:t>
            </w:r>
          </w:p>
        </w:tc>
        <w:tc>
          <w:tcPr>
            <w:tcW w:w="1647" w:type="dxa"/>
          </w:tcPr>
          <w:p w14:paraId="335F6E75" w14:textId="77777777" w:rsidR="00592328" w:rsidRPr="00ED0083" w:rsidRDefault="00592328" w:rsidP="00522EF0">
            <w:pPr>
              <w:rPr>
                <w:lang w:val="en-US" w:eastAsia="en-US"/>
              </w:rPr>
            </w:pPr>
            <w:r w:rsidRPr="00ED0083">
              <w:rPr>
                <w:lang w:val="en-US" w:eastAsia="en-US"/>
              </w:rPr>
              <w:t>String</w:t>
            </w:r>
          </w:p>
        </w:tc>
      </w:tr>
      <w:tr w:rsidR="00592328" w:rsidRPr="00ED0083" w14:paraId="335F6E7A" w14:textId="77777777" w:rsidTr="00702F34">
        <w:tc>
          <w:tcPr>
            <w:tcW w:w="3499" w:type="dxa"/>
          </w:tcPr>
          <w:p w14:paraId="335F6E77" w14:textId="77777777" w:rsidR="00592328" w:rsidRPr="00ED0083" w:rsidRDefault="00592328" w:rsidP="00373740">
            <w:pPr>
              <w:rPr>
                <w:lang w:val="en-US" w:eastAsia="en-US"/>
              </w:rPr>
            </w:pPr>
            <w:r w:rsidRPr="00ED0083">
              <w:rPr>
                <w:lang w:val="en-US" w:eastAsia="en-US"/>
              </w:rPr>
              <w:t>EppDomUpdate01Ext01Sl</w:t>
            </w:r>
          </w:p>
        </w:tc>
        <w:tc>
          <w:tcPr>
            <w:tcW w:w="4885" w:type="dxa"/>
          </w:tcPr>
          <w:p w14:paraId="335F6E78" w14:textId="77777777" w:rsidR="00592328" w:rsidRPr="00ED0083" w:rsidRDefault="00592328" w:rsidP="00BE53E6">
            <w:pPr>
              <w:rPr>
                <w:lang w:val="en-US" w:eastAsia="en-US"/>
              </w:rPr>
            </w:pPr>
            <w:r w:rsidRPr="00ED0083">
              <w:rPr>
                <w:lang w:val="en-US" w:eastAsia="en-US"/>
              </w:rPr>
              <w:t>Extension 01 schema location</w:t>
            </w:r>
          </w:p>
        </w:tc>
        <w:tc>
          <w:tcPr>
            <w:tcW w:w="1647" w:type="dxa"/>
          </w:tcPr>
          <w:p w14:paraId="335F6E79" w14:textId="77777777" w:rsidR="00592328" w:rsidRPr="00ED0083" w:rsidRDefault="00592328" w:rsidP="00522EF0">
            <w:pPr>
              <w:rPr>
                <w:lang w:val="en-US" w:eastAsia="en-US"/>
              </w:rPr>
            </w:pPr>
            <w:r w:rsidRPr="00ED0083">
              <w:rPr>
                <w:lang w:val="en-US" w:eastAsia="en-US"/>
              </w:rPr>
              <w:t>String</w:t>
            </w:r>
          </w:p>
        </w:tc>
      </w:tr>
      <w:tr w:rsidR="00592328" w:rsidRPr="00ED0083" w14:paraId="335F6E7E" w14:textId="77777777" w:rsidTr="00592328">
        <w:tc>
          <w:tcPr>
            <w:tcW w:w="3499" w:type="dxa"/>
          </w:tcPr>
          <w:p w14:paraId="335F6E7B" w14:textId="77777777" w:rsidR="00592328" w:rsidRPr="00ED0083" w:rsidRDefault="00592328" w:rsidP="00373740">
            <w:pPr>
              <w:rPr>
                <w:lang w:val="en-US" w:eastAsia="en-US"/>
              </w:rPr>
            </w:pPr>
            <w:r w:rsidRPr="00ED0083">
              <w:rPr>
                <w:lang w:val="en-US" w:eastAsia="en-US"/>
              </w:rPr>
              <w:t>EppDomUpdate01Ext01ExtName</w:t>
            </w:r>
          </w:p>
        </w:tc>
        <w:tc>
          <w:tcPr>
            <w:tcW w:w="4885" w:type="dxa"/>
          </w:tcPr>
          <w:p w14:paraId="335F6E7C" w14:textId="77777777" w:rsidR="00592328" w:rsidRPr="00ED0083" w:rsidRDefault="00592328" w:rsidP="00BE53E6">
            <w:pPr>
              <w:rPr>
                <w:lang w:val="en-US" w:eastAsia="en-US"/>
              </w:rPr>
            </w:pPr>
            <w:r w:rsidRPr="00ED0083">
              <w:rPr>
                <w:lang w:val="en-US" w:eastAsia="en-US"/>
              </w:rPr>
              <w:t>Extension 01 name</w:t>
            </w:r>
          </w:p>
        </w:tc>
        <w:tc>
          <w:tcPr>
            <w:tcW w:w="1647" w:type="dxa"/>
          </w:tcPr>
          <w:p w14:paraId="335F6E7D" w14:textId="77777777" w:rsidR="00592328" w:rsidRPr="00ED0083" w:rsidRDefault="00592328" w:rsidP="00522EF0">
            <w:pPr>
              <w:rPr>
                <w:lang w:val="en-US" w:eastAsia="en-US"/>
              </w:rPr>
            </w:pPr>
            <w:r w:rsidRPr="00ED0083">
              <w:rPr>
                <w:lang w:val="en-US" w:eastAsia="en-US"/>
              </w:rPr>
              <w:t>String</w:t>
            </w:r>
          </w:p>
        </w:tc>
      </w:tr>
      <w:tr w:rsidR="00592328" w:rsidRPr="00ED0083" w14:paraId="335F6E82" w14:textId="77777777" w:rsidTr="00702F34">
        <w:tc>
          <w:tcPr>
            <w:tcW w:w="3499" w:type="dxa"/>
          </w:tcPr>
          <w:p w14:paraId="335F6E7F" w14:textId="77777777" w:rsidR="00592328" w:rsidRPr="00ED0083" w:rsidRDefault="00592328" w:rsidP="00373740">
            <w:pPr>
              <w:rPr>
                <w:lang w:val="en-US" w:eastAsia="en-US"/>
              </w:rPr>
            </w:pPr>
            <w:r w:rsidRPr="00ED0083">
              <w:rPr>
                <w:lang w:val="en-US" w:eastAsia="en-US"/>
              </w:rPr>
              <w:t>EppDomUpdate01Ext01ExtValue</w:t>
            </w:r>
          </w:p>
        </w:tc>
        <w:tc>
          <w:tcPr>
            <w:tcW w:w="4885" w:type="dxa"/>
          </w:tcPr>
          <w:p w14:paraId="335F6E80" w14:textId="77777777" w:rsidR="00592328" w:rsidRPr="00ED0083" w:rsidRDefault="00592328" w:rsidP="00BE53E6">
            <w:pPr>
              <w:rPr>
                <w:lang w:val="en-US" w:eastAsia="en-US"/>
              </w:rPr>
            </w:pPr>
            <w:r w:rsidRPr="00ED0083">
              <w:rPr>
                <w:lang w:val="en-US" w:eastAsia="en-US"/>
              </w:rPr>
              <w:t>Extension 01 value for direct text node</w:t>
            </w:r>
          </w:p>
        </w:tc>
        <w:tc>
          <w:tcPr>
            <w:tcW w:w="1647" w:type="dxa"/>
          </w:tcPr>
          <w:p w14:paraId="335F6E81" w14:textId="77777777" w:rsidR="00592328" w:rsidRPr="00ED0083" w:rsidRDefault="00592328" w:rsidP="00522EF0">
            <w:pPr>
              <w:rPr>
                <w:lang w:val="en-US" w:eastAsia="en-US"/>
              </w:rPr>
            </w:pPr>
            <w:r w:rsidRPr="00ED0083">
              <w:rPr>
                <w:lang w:val="en-US" w:eastAsia="en-US"/>
              </w:rPr>
              <w:t>String</w:t>
            </w:r>
          </w:p>
        </w:tc>
      </w:tr>
      <w:tr w:rsidR="00592328" w:rsidRPr="00ED0083" w14:paraId="335F6E86" w14:textId="77777777" w:rsidTr="00702F34">
        <w:tc>
          <w:tcPr>
            <w:tcW w:w="3499" w:type="dxa"/>
          </w:tcPr>
          <w:p w14:paraId="335F6E83" w14:textId="77777777" w:rsidR="00592328" w:rsidRPr="00ED0083" w:rsidRDefault="00592328" w:rsidP="00373740">
            <w:pPr>
              <w:rPr>
                <w:lang w:val="en-US" w:eastAsia="en-US"/>
              </w:rPr>
            </w:pPr>
            <w:r w:rsidRPr="00ED0083">
              <w:rPr>
                <w:lang w:val="en-US" w:eastAsia="en-US"/>
              </w:rPr>
              <w:t>EppDomUpdate01Ext01Field01</w:t>
            </w:r>
          </w:p>
        </w:tc>
        <w:tc>
          <w:tcPr>
            <w:tcW w:w="4885" w:type="dxa"/>
          </w:tcPr>
          <w:p w14:paraId="335F6E84" w14:textId="77777777" w:rsidR="00592328" w:rsidRPr="00ED0083" w:rsidRDefault="00592328" w:rsidP="00BE53E6">
            <w:pPr>
              <w:rPr>
                <w:lang w:val="en-US" w:eastAsia="en-US"/>
              </w:rPr>
            </w:pPr>
            <w:r w:rsidRPr="00ED0083">
              <w:rPr>
                <w:lang w:val="en-US" w:eastAsia="en-US"/>
              </w:rPr>
              <w:t>Extension 01 field name 01</w:t>
            </w:r>
          </w:p>
        </w:tc>
        <w:tc>
          <w:tcPr>
            <w:tcW w:w="1647" w:type="dxa"/>
          </w:tcPr>
          <w:p w14:paraId="335F6E85" w14:textId="77777777" w:rsidR="00592328" w:rsidRPr="00ED0083" w:rsidRDefault="00592328" w:rsidP="00522EF0">
            <w:pPr>
              <w:rPr>
                <w:lang w:val="en-US" w:eastAsia="en-US"/>
              </w:rPr>
            </w:pPr>
            <w:r w:rsidRPr="00ED0083">
              <w:rPr>
                <w:lang w:val="en-US" w:eastAsia="en-US"/>
              </w:rPr>
              <w:t>String</w:t>
            </w:r>
          </w:p>
        </w:tc>
      </w:tr>
      <w:tr w:rsidR="00592328" w:rsidRPr="00ED0083" w14:paraId="335F6E8A" w14:textId="77777777" w:rsidTr="00702F34">
        <w:tc>
          <w:tcPr>
            <w:tcW w:w="3499" w:type="dxa"/>
          </w:tcPr>
          <w:p w14:paraId="335F6E87" w14:textId="77777777" w:rsidR="00592328" w:rsidRPr="00ED0083" w:rsidRDefault="00592328" w:rsidP="00373740">
            <w:pPr>
              <w:rPr>
                <w:lang w:val="en-US" w:eastAsia="en-US"/>
              </w:rPr>
            </w:pPr>
            <w:r w:rsidRPr="00ED0083">
              <w:rPr>
                <w:lang w:val="en-US" w:eastAsia="en-US"/>
              </w:rPr>
              <w:t>EppDomUpdate01Ext01Value01</w:t>
            </w:r>
          </w:p>
        </w:tc>
        <w:tc>
          <w:tcPr>
            <w:tcW w:w="4885" w:type="dxa"/>
          </w:tcPr>
          <w:p w14:paraId="335F6E88" w14:textId="77777777" w:rsidR="00592328" w:rsidRPr="00ED0083" w:rsidRDefault="00592328" w:rsidP="00BE53E6">
            <w:pPr>
              <w:rPr>
                <w:lang w:val="en-US" w:eastAsia="en-US"/>
              </w:rPr>
            </w:pPr>
            <w:r w:rsidRPr="00ED0083">
              <w:rPr>
                <w:lang w:val="en-US" w:eastAsia="en-US"/>
              </w:rPr>
              <w:t>Extension 01 field value 01</w:t>
            </w:r>
          </w:p>
        </w:tc>
        <w:tc>
          <w:tcPr>
            <w:tcW w:w="1647" w:type="dxa"/>
          </w:tcPr>
          <w:p w14:paraId="335F6E89" w14:textId="77777777" w:rsidR="00592328" w:rsidRPr="00ED0083" w:rsidRDefault="00592328" w:rsidP="00522EF0">
            <w:pPr>
              <w:rPr>
                <w:lang w:val="en-US" w:eastAsia="en-US"/>
              </w:rPr>
            </w:pPr>
            <w:r w:rsidRPr="00ED0083">
              <w:rPr>
                <w:lang w:val="en-US" w:eastAsia="en-US"/>
              </w:rPr>
              <w:t>String</w:t>
            </w:r>
          </w:p>
        </w:tc>
      </w:tr>
      <w:tr w:rsidR="00592328" w:rsidRPr="00166711" w14:paraId="335F6E8E" w14:textId="77777777" w:rsidTr="00702F34">
        <w:tc>
          <w:tcPr>
            <w:tcW w:w="3499" w:type="dxa"/>
          </w:tcPr>
          <w:p w14:paraId="335F6E8B" w14:textId="77777777" w:rsidR="00592328" w:rsidRPr="00ED0083" w:rsidRDefault="00166711" w:rsidP="00522EF0">
            <w:pPr>
              <w:rPr>
                <w:lang w:val="en-US" w:eastAsia="en-US"/>
              </w:rPr>
            </w:pPr>
            <w:r>
              <w:rPr>
                <w:lang w:val="en-US" w:eastAsia="en-US"/>
              </w:rPr>
              <w:t>…</w:t>
            </w:r>
          </w:p>
        </w:tc>
        <w:tc>
          <w:tcPr>
            <w:tcW w:w="4885" w:type="dxa"/>
          </w:tcPr>
          <w:p w14:paraId="335F6E8C" w14:textId="77777777" w:rsidR="00592328" w:rsidRPr="00ED0083" w:rsidRDefault="00592328" w:rsidP="00522EF0">
            <w:pPr>
              <w:rPr>
                <w:lang w:val="en-US" w:eastAsia="en-US"/>
              </w:rPr>
            </w:pPr>
            <w:r w:rsidRPr="00ED0083">
              <w:rPr>
                <w:lang w:val="en-US" w:eastAsia="en-US"/>
              </w:rPr>
              <w:t>Repeat for max y fields</w:t>
            </w:r>
          </w:p>
        </w:tc>
        <w:tc>
          <w:tcPr>
            <w:tcW w:w="1647" w:type="dxa"/>
          </w:tcPr>
          <w:p w14:paraId="335F6E8D" w14:textId="77777777" w:rsidR="00592328" w:rsidRPr="00ED0083" w:rsidRDefault="00592328" w:rsidP="00522EF0">
            <w:pPr>
              <w:rPr>
                <w:lang w:val="en-US" w:eastAsia="en-US"/>
              </w:rPr>
            </w:pPr>
          </w:p>
        </w:tc>
      </w:tr>
      <w:tr w:rsidR="00592328" w:rsidRPr="00166711" w14:paraId="335F6E92" w14:textId="77777777" w:rsidTr="00702F34">
        <w:tc>
          <w:tcPr>
            <w:tcW w:w="3499" w:type="dxa"/>
          </w:tcPr>
          <w:p w14:paraId="335F6E8F" w14:textId="77777777" w:rsidR="00592328" w:rsidRPr="00ED0083" w:rsidRDefault="00166711" w:rsidP="00522EF0">
            <w:pPr>
              <w:rPr>
                <w:lang w:val="en-US" w:eastAsia="en-US"/>
              </w:rPr>
            </w:pPr>
            <w:r>
              <w:rPr>
                <w:lang w:val="en-US" w:eastAsia="en-US"/>
              </w:rPr>
              <w:t>…</w:t>
            </w:r>
          </w:p>
        </w:tc>
        <w:tc>
          <w:tcPr>
            <w:tcW w:w="4885" w:type="dxa"/>
          </w:tcPr>
          <w:p w14:paraId="335F6E90" w14:textId="77777777" w:rsidR="00592328" w:rsidRPr="002E2AFD" w:rsidRDefault="00592328" w:rsidP="00522EF0">
            <w:pPr>
              <w:rPr>
                <w:lang w:val="en-US" w:eastAsia="en-US"/>
              </w:rPr>
            </w:pPr>
            <w:r w:rsidRPr="00ED0083">
              <w:rPr>
                <w:lang w:val="en-US" w:eastAsia="en-US"/>
              </w:rPr>
              <w:t>Repeat for max x extensions</w:t>
            </w:r>
          </w:p>
        </w:tc>
        <w:tc>
          <w:tcPr>
            <w:tcW w:w="1647" w:type="dxa"/>
          </w:tcPr>
          <w:p w14:paraId="335F6E91" w14:textId="77777777" w:rsidR="00592328" w:rsidRPr="002E2AFD" w:rsidRDefault="00592328" w:rsidP="00522EF0">
            <w:pPr>
              <w:rPr>
                <w:lang w:val="en-US" w:eastAsia="en-US"/>
              </w:rPr>
            </w:pPr>
          </w:p>
        </w:tc>
      </w:tr>
      <w:tr w:rsidR="00592328" w:rsidRPr="002E2AFD" w14:paraId="335F6E98" w14:textId="77777777" w:rsidTr="00702F34">
        <w:tc>
          <w:tcPr>
            <w:tcW w:w="3499" w:type="dxa"/>
          </w:tcPr>
          <w:p w14:paraId="335F6E93" w14:textId="77777777" w:rsidR="00592328" w:rsidRPr="002E2AFD" w:rsidRDefault="00592328" w:rsidP="00373740">
            <w:pPr>
              <w:rPr>
                <w:lang w:val="en-US" w:eastAsia="en-US"/>
              </w:rPr>
            </w:pPr>
            <w:r>
              <w:rPr>
                <w:lang w:val="en-US" w:eastAsia="en-US"/>
              </w:rPr>
              <w:t>EppDomUpdate01</w:t>
            </w:r>
            <w:r w:rsidRPr="002E2AFD">
              <w:rPr>
                <w:lang w:val="en-US" w:eastAsia="en-US"/>
              </w:rPr>
              <w:t>Key</w:t>
            </w:r>
            <w:r>
              <w:rPr>
                <w:lang w:val="en-US" w:eastAsia="en-US"/>
              </w:rPr>
              <w:t>Type</w:t>
            </w:r>
          </w:p>
        </w:tc>
        <w:tc>
          <w:tcPr>
            <w:tcW w:w="4885" w:type="dxa"/>
          </w:tcPr>
          <w:p w14:paraId="335F6E94" w14:textId="77777777" w:rsidR="00592328" w:rsidRPr="002E2AFD" w:rsidRDefault="00592328" w:rsidP="00522EF0">
            <w:pPr>
              <w:rPr>
                <w:lang w:val="en-US" w:eastAsia="en-US"/>
              </w:rPr>
            </w:pPr>
            <w:r>
              <w:rPr>
                <w:lang w:val="en-US" w:eastAsia="en-US"/>
              </w:rPr>
              <w:t>D for dsData specific</w:t>
            </w:r>
            <w:r w:rsidRPr="002E2AFD">
              <w:rPr>
                <w:lang w:val="en-US" w:eastAsia="en-US"/>
              </w:rPr>
              <w:t>ation</w:t>
            </w:r>
          </w:p>
          <w:p w14:paraId="335F6E95" w14:textId="77777777" w:rsidR="00592328" w:rsidRPr="002E2AFD" w:rsidRDefault="00592328" w:rsidP="00522EF0">
            <w:pPr>
              <w:rPr>
                <w:lang w:val="en-US" w:eastAsia="en-US"/>
              </w:rPr>
            </w:pPr>
            <w:r>
              <w:rPr>
                <w:lang w:val="en-US" w:eastAsia="en-US"/>
              </w:rPr>
              <w:t>K for k</w:t>
            </w:r>
            <w:r w:rsidRPr="002E2AFD">
              <w:rPr>
                <w:lang w:val="en-US" w:eastAsia="en-US"/>
              </w:rPr>
              <w:t>eyData specification</w:t>
            </w:r>
          </w:p>
          <w:p w14:paraId="335F6E96" w14:textId="77777777" w:rsidR="00592328" w:rsidRPr="002E2AFD" w:rsidRDefault="00592328" w:rsidP="00522EF0">
            <w:pPr>
              <w:rPr>
                <w:lang w:val="en-US" w:eastAsia="en-US"/>
              </w:rPr>
            </w:pPr>
            <w:r>
              <w:rPr>
                <w:lang w:val="en-US" w:eastAsia="en-US"/>
              </w:rPr>
              <w:t>DK for dsData and keyD</w:t>
            </w:r>
            <w:r w:rsidRPr="002E2AFD">
              <w:rPr>
                <w:lang w:val="en-US" w:eastAsia="en-US"/>
              </w:rPr>
              <w:t>ata specifi</w:t>
            </w:r>
            <w:r>
              <w:rPr>
                <w:lang w:val="en-US" w:eastAsia="en-US"/>
              </w:rPr>
              <w:t>c</w:t>
            </w:r>
            <w:r w:rsidRPr="002E2AFD">
              <w:rPr>
                <w:lang w:val="en-US" w:eastAsia="en-US"/>
              </w:rPr>
              <w:t>ation</w:t>
            </w:r>
          </w:p>
        </w:tc>
        <w:tc>
          <w:tcPr>
            <w:tcW w:w="1647" w:type="dxa"/>
          </w:tcPr>
          <w:p w14:paraId="335F6E97" w14:textId="77777777" w:rsidR="00592328" w:rsidRPr="002E2AFD" w:rsidRDefault="00592328" w:rsidP="00522EF0">
            <w:pPr>
              <w:rPr>
                <w:lang w:val="en-US" w:eastAsia="en-US"/>
              </w:rPr>
            </w:pPr>
            <w:r w:rsidRPr="002E2AFD">
              <w:rPr>
                <w:lang w:val="en-US" w:eastAsia="en-US"/>
              </w:rPr>
              <w:t>String</w:t>
            </w:r>
          </w:p>
        </w:tc>
      </w:tr>
      <w:tr w:rsidR="00592328" w:rsidRPr="002E2AFD" w14:paraId="335F6E9C" w14:textId="77777777" w:rsidTr="00702F34">
        <w:tc>
          <w:tcPr>
            <w:tcW w:w="3499" w:type="dxa"/>
          </w:tcPr>
          <w:p w14:paraId="335F6E99" w14:textId="77777777" w:rsidR="00592328" w:rsidRPr="002E2AFD" w:rsidRDefault="00592328" w:rsidP="00373740">
            <w:pPr>
              <w:rPr>
                <w:lang w:val="en-US" w:eastAsia="en-US"/>
              </w:rPr>
            </w:pPr>
            <w:r w:rsidRPr="002E2AFD">
              <w:rPr>
                <w:lang w:val="en-US" w:eastAsia="en-US"/>
              </w:rPr>
              <w:t>EppDom</w:t>
            </w:r>
            <w:r>
              <w:rPr>
                <w:lang w:val="en-US" w:eastAsia="en-US"/>
              </w:rPr>
              <w:t>Update</w:t>
            </w:r>
            <w:r w:rsidRPr="002E2AFD">
              <w:rPr>
                <w:lang w:val="en-US" w:eastAsia="en-US"/>
              </w:rPr>
              <w:t>0</w:t>
            </w:r>
            <w:r>
              <w:rPr>
                <w:lang w:val="en-US" w:eastAsia="en-US"/>
              </w:rPr>
              <w:t>1</w:t>
            </w:r>
            <w:r w:rsidRPr="002E2AFD">
              <w:rPr>
                <w:lang w:val="en-US" w:eastAsia="en-US"/>
              </w:rPr>
              <w:t>DsKeyTag01</w:t>
            </w:r>
          </w:p>
        </w:tc>
        <w:tc>
          <w:tcPr>
            <w:tcW w:w="4885" w:type="dxa"/>
          </w:tcPr>
          <w:p w14:paraId="335F6E9A" w14:textId="77777777" w:rsidR="00592328" w:rsidRPr="002E2AFD" w:rsidRDefault="00592328" w:rsidP="00522EF0">
            <w:pPr>
              <w:rPr>
                <w:lang w:val="en-US" w:eastAsia="en-US"/>
              </w:rPr>
            </w:pPr>
            <w:r>
              <w:rPr>
                <w:lang w:val="en-US" w:eastAsia="en-US"/>
              </w:rPr>
              <w:t>Value for dsData 01 k</w:t>
            </w:r>
            <w:r w:rsidRPr="002E2AFD">
              <w:rPr>
                <w:lang w:val="en-US" w:eastAsia="en-US"/>
              </w:rPr>
              <w:t>eytag</w:t>
            </w:r>
          </w:p>
        </w:tc>
        <w:tc>
          <w:tcPr>
            <w:tcW w:w="1647" w:type="dxa"/>
          </w:tcPr>
          <w:p w14:paraId="335F6E9B" w14:textId="77777777" w:rsidR="00592328" w:rsidRPr="002E2AFD" w:rsidRDefault="00592328" w:rsidP="00522EF0">
            <w:pPr>
              <w:rPr>
                <w:lang w:val="en-US" w:eastAsia="en-US"/>
              </w:rPr>
            </w:pPr>
            <w:r w:rsidRPr="002E2AFD">
              <w:rPr>
                <w:lang w:val="en-US" w:eastAsia="en-US"/>
              </w:rPr>
              <w:t>String</w:t>
            </w:r>
          </w:p>
        </w:tc>
      </w:tr>
      <w:tr w:rsidR="00592328" w:rsidRPr="002E2AFD" w14:paraId="335F6EA0" w14:textId="77777777" w:rsidTr="00702F34">
        <w:tc>
          <w:tcPr>
            <w:tcW w:w="3499" w:type="dxa"/>
          </w:tcPr>
          <w:p w14:paraId="335F6E9D" w14:textId="77777777" w:rsidR="00592328" w:rsidRPr="002E2AFD" w:rsidRDefault="00592328" w:rsidP="00373740">
            <w:pPr>
              <w:rPr>
                <w:lang w:val="en-US" w:eastAsia="en-US"/>
              </w:rPr>
            </w:pPr>
            <w:r w:rsidRPr="002E2AFD">
              <w:rPr>
                <w:lang w:val="en-US" w:eastAsia="en-US"/>
              </w:rPr>
              <w:t>EppDom</w:t>
            </w:r>
            <w:r>
              <w:rPr>
                <w:lang w:val="en-US" w:eastAsia="en-US"/>
              </w:rPr>
              <w:t>Update</w:t>
            </w:r>
            <w:r w:rsidRPr="002E2AFD">
              <w:rPr>
                <w:lang w:val="en-US" w:eastAsia="en-US"/>
              </w:rPr>
              <w:t>0</w:t>
            </w:r>
            <w:r>
              <w:rPr>
                <w:lang w:val="en-US" w:eastAsia="en-US"/>
              </w:rPr>
              <w:t>1</w:t>
            </w:r>
            <w:r w:rsidRPr="002E2AFD">
              <w:rPr>
                <w:lang w:val="en-US" w:eastAsia="en-US"/>
              </w:rPr>
              <w:t>DsAlg01</w:t>
            </w:r>
          </w:p>
        </w:tc>
        <w:tc>
          <w:tcPr>
            <w:tcW w:w="4885" w:type="dxa"/>
          </w:tcPr>
          <w:p w14:paraId="335F6E9E" w14:textId="77777777" w:rsidR="00592328" w:rsidRPr="002E2AFD" w:rsidRDefault="00592328" w:rsidP="00522EF0">
            <w:pPr>
              <w:rPr>
                <w:lang w:val="en-US" w:eastAsia="en-US"/>
              </w:rPr>
            </w:pPr>
            <w:r w:rsidRPr="002E2AFD">
              <w:rPr>
                <w:lang w:val="en-US" w:eastAsia="en-US"/>
              </w:rPr>
              <w:t>Value for dsData 01 alg</w:t>
            </w:r>
          </w:p>
        </w:tc>
        <w:tc>
          <w:tcPr>
            <w:tcW w:w="1647" w:type="dxa"/>
          </w:tcPr>
          <w:p w14:paraId="335F6E9F" w14:textId="77777777" w:rsidR="00592328" w:rsidRPr="002E2AFD" w:rsidRDefault="00592328" w:rsidP="00522EF0">
            <w:pPr>
              <w:rPr>
                <w:lang w:val="en-US" w:eastAsia="en-US"/>
              </w:rPr>
            </w:pPr>
            <w:r w:rsidRPr="002E2AFD">
              <w:rPr>
                <w:lang w:val="en-US" w:eastAsia="en-US"/>
              </w:rPr>
              <w:t>Number</w:t>
            </w:r>
          </w:p>
        </w:tc>
      </w:tr>
      <w:tr w:rsidR="00592328" w:rsidRPr="002E2AFD" w14:paraId="335F6EA4" w14:textId="77777777" w:rsidTr="00702F34">
        <w:tc>
          <w:tcPr>
            <w:tcW w:w="3499" w:type="dxa"/>
          </w:tcPr>
          <w:p w14:paraId="335F6EA1" w14:textId="77777777" w:rsidR="00592328" w:rsidRPr="002E2AFD" w:rsidRDefault="00592328" w:rsidP="00373740">
            <w:pPr>
              <w:rPr>
                <w:lang w:val="en-US" w:eastAsia="en-US"/>
              </w:rPr>
            </w:pPr>
            <w:r w:rsidRPr="002E2AFD">
              <w:rPr>
                <w:lang w:val="en-US" w:eastAsia="en-US"/>
              </w:rPr>
              <w:t>EppDom</w:t>
            </w:r>
            <w:r>
              <w:rPr>
                <w:lang w:val="en-US" w:eastAsia="en-US"/>
              </w:rPr>
              <w:t>Update</w:t>
            </w:r>
            <w:r w:rsidRPr="002E2AFD">
              <w:rPr>
                <w:lang w:val="en-US" w:eastAsia="en-US"/>
              </w:rPr>
              <w:t>0</w:t>
            </w:r>
            <w:r>
              <w:rPr>
                <w:lang w:val="en-US" w:eastAsia="en-US"/>
              </w:rPr>
              <w:t>1</w:t>
            </w:r>
            <w:r w:rsidRPr="002E2AFD">
              <w:rPr>
                <w:lang w:val="en-US" w:eastAsia="en-US"/>
              </w:rPr>
              <w:t>DsDigestType01</w:t>
            </w:r>
          </w:p>
        </w:tc>
        <w:tc>
          <w:tcPr>
            <w:tcW w:w="4885" w:type="dxa"/>
          </w:tcPr>
          <w:p w14:paraId="335F6EA2" w14:textId="77777777" w:rsidR="00592328" w:rsidRPr="002E2AFD" w:rsidRDefault="00592328" w:rsidP="00522EF0">
            <w:pPr>
              <w:rPr>
                <w:lang w:val="en-US" w:eastAsia="en-US"/>
              </w:rPr>
            </w:pPr>
            <w:r>
              <w:rPr>
                <w:lang w:val="en-US" w:eastAsia="en-US"/>
              </w:rPr>
              <w:t>Value for dsData 01 digest t</w:t>
            </w:r>
            <w:r w:rsidRPr="002E2AFD">
              <w:rPr>
                <w:lang w:val="en-US" w:eastAsia="en-US"/>
              </w:rPr>
              <w:t>ype</w:t>
            </w:r>
          </w:p>
        </w:tc>
        <w:tc>
          <w:tcPr>
            <w:tcW w:w="1647" w:type="dxa"/>
          </w:tcPr>
          <w:p w14:paraId="335F6EA3" w14:textId="77777777" w:rsidR="00592328" w:rsidRPr="002E2AFD" w:rsidRDefault="00592328" w:rsidP="00522EF0">
            <w:pPr>
              <w:rPr>
                <w:lang w:val="en-US" w:eastAsia="en-US"/>
              </w:rPr>
            </w:pPr>
            <w:r w:rsidRPr="002E2AFD">
              <w:rPr>
                <w:lang w:val="en-US" w:eastAsia="en-US"/>
              </w:rPr>
              <w:t>Number</w:t>
            </w:r>
          </w:p>
        </w:tc>
      </w:tr>
      <w:tr w:rsidR="00592328" w:rsidRPr="002E2AFD" w14:paraId="335F6EA8" w14:textId="77777777" w:rsidTr="00702F34">
        <w:tc>
          <w:tcPr>
            <w:tcW w:w="3499" w:type="dxa"/>
          </w:tcPr>
          <w:p w14:paraId="335F6EA5" w14:textId="77777777" w:rsidR="00592328" w:rsidRPr="002E2AFD" w:rsidRDefault="00592328" w:rsidP="00373740">
            <w:pPr>
              <w:rPr>
                <w:lang w:val="en-US" w:eastAsia="en-US"/>
              </w:rPr>
            </w:pPr>
            <w:r w:rsidRPr="002E2AFD">
              <w:rPr>
                <w:lang w:val="en-US" w:eastAsia="en-US"/>
              </w:rPr>
              <w:t>EppDom</w:t>
            </w:r>
            <w:r>
              <w:rPr>
                <w:lang w:val="en-US" w:eastAsia="en-US"/>
              </w:rPr>
              <w:t>Update</w:t>
            </w:r>
            <w:r w:rsidRPr="002E2AFD">
              <w:rPr>
                <w:lang w:val="en-US" w:eastAsia="en-US"/>
              </w:rPr>
              <w:t>0</w:t>
            </w:r>
            <w:r>
              <w:rPr>
                <w:lang w:val="en-US" w:eastAsia="en-US"/>
              </w:rPr>
              <w:t>1</w:t>
            </w:r>
            <w:r w:rsidRPr="002E2AFD">
              <w:rPr>
                <w:lang w:val="en-US" w:eastAsia="en-US"/>
              </w:rPr>
              <w:t>DsDigest01</w:t>
            </w:r>
          </w:p>
        </w:tc>
        <w:tc>
          <w:tcPr>
            <w:tcW w:w="4885" w:type="dxa"/>
          </w:tcPr>
          <w:p w14:paraId="335F6EA6" w14:textId="77777777" w:rsidR="00592328" w:rsidRPr="002E2AFD" w:rsidRDefault="00592328" w:rsidP="00522EF0">
            <w:pPr>
              <w:rPr>
                <w:lang w:val="en-US" w:eastAsia="en-US"/>
              </w:rPr>
            </w:pPr>
            <w:r>
              <w:rPr>
                <w:lang w:val="en-US" w:eastAsia="en-US"/>
              </w:rPr>
              <w:t>Value for dsData 01 d</w:t>
            </w:r>
            <w:r w:rsidRPr="002E2AFD">
              <w:rPr>
                <w:lang w:val="en-US" w:eastAsia="en-US"/>
              </w:rPr>
              <w:t>igest</w:t>
            </w:r>
          </w:p>
        </w:tc>
        <w:tc>
          <w:tcPr>
            <w:tcW w:w="1647" w:type="dxa"/>
          </w:tcPr>
          <w:p w14:paraId="335F6EA7" w14:textId="77777777" w:rsidR="00592328" w:rsidRPr="002E2AFD" w:rsidRDefault="00592328" w:rsidP="00522EF0">
            <w:pPr>
              <w:rPr>
                <w:lang w:val="en-US" w:eastAsia="en-US"/>
              </w:rPr>
            </w:pPr>
            <w:r w:rsidRPr="002E2AFD">
              <w:rPr>
                <w:lang w:val="en-US" w:eastAsia="en-US"/>
              </w:rPr>
              <w:t>String</w:t>
            </w:r>
          </w:p>
        </w:tc>
      </w:tr>
      <w:tr w:rsidR="00166711" w:rsidRPr="00166711" w14:paraId="335F6EAC" w14:textId="77777777" w:rsidTr="00702F34">
        <w:tc>
          <w:tcPr>
            <w:tcW w:w="3499" w:type="dxa"/>
          </w:tcPr>
          <w:p w14:paraId="335F6EA9" w14:textId="77777777" w:rsidR="00166711" w:rsidRPr="002E2AFD" w:rsidRDefault="00166711" w:rsidP="00373740">
            <w:pPr>
              <w:rPr>
                <w:lang w:val="en-US" w:eastAsia="en-US"/>
              </w:rPr>
            </w:pPr>
            <w:r>
              <w:rPr>
                <w:lang w:val="en-US" w:eastAsia="en-US"/>
              </w:rPr>
              <w:t>…</w:t>
            </w:r>
          </w:p>
        </w:tc>
        <w:tc>
          <w:tcPr>
            <w:tcW w:w="4885" w:type="dxa"/>
          </w:tcPr>
          <w:p w14:paraId="335F6EAA" w14:textId="77777777" w:rsidR="00166711" w:rsidRPr="002E2AFD" w:rsidRDefault="00166711" w:rsidP="00E56CC5">
            <w:pPr>
              <w:rPr>
                <w:lang w:val="en-US" w:eastAsia="en-US"/>
              </w:rPr>
            </w:pPr>
            <w:r>
              <w:rPr>
                <w:lang w:val="en-US" w:eastAsia="en-US"/>
              </w:rPr>
              <w:t>Repeat for max x dsData records</w:t>
            </w:r>
          </w:p>
        </w:tc>
        <w:tc>
          <w:tcPr>
            <w:tcW w:w="1647" w:type="dxa"/>
          </w:tcPr>
          <w:p w14:paraId="335F6EAB" w14:textId="77777777" w:rsidR="00166711" w:rsidRPr="002E2AFD" w:rsidRDefault="00166711" w:rsidP="00522EF0">
            <w:pPr>
              <w:rPr>
                <w:lang w:val="en-US" w:eastAsia="en-US"/>
              </w:rPr>
            </w:pPr>
          </w:p>
        </w:tc>
      </w:tr>
      <w:tr w:rsidR="00592328" w:rsidRPr="002E2AFD" w14:paraId="335F6EB0" w14:textId="77777777" w:rsidTr="00702F34">
        <w:tc>
          <w:tcPr>
            <w:tcW w:w="3499" w:type="dxa"/>
          </w:tcPr>
          <w:p w14:paraId="335F6EAD" w14:textId="77777777" w:rsidR="00592328" w:rsidRPr="002E2AFD" w:rsidRDefault="00592328" w:rsidP="00373740">
            <w:pPr>
              <w:rPr>
                <w:lang w:val="en-US" w:eastAsia="en-US"/>
              </w:rPr>
            </w:pPr>
            <w:r w:rsidRPr="002E2AFD">
              <w:rPr>
                <w:lang w:val="en-US" w:eastAsia="en-US"/>
              </w:rPr>
              <w:t>EppDom</w:t>
            </w:r>
            <w:r>
              <w:rPr>
                <w:lang w:val="en-US" w:eastAsia="en-US"/>
              </w:rPr>
              <w:t>Update</w:t>
            </w:r>
            <w:r w:rsidRPr="002E2AFD">
              <w:rPr>
                <w:lang w:val="en-US" w:eastAsia="en-US"/>
              </w:rPr>
              <w:t>0</w:t>
            </w:r>
            <w:r>
              <w:rPr>
                <w:lang w:val="en-US" w:eastAsia="en-US"/>
              </w:rPr>
              <w:t>1</w:t>
            </w:r>
            <w:r w:rsidRPr="002E2AFD">
              <w:rPr>
                <w:lang w:val="en-US" w:eastAsia="en-US"/>
              </w:rPr>
              <w:t>KdFlags01</w:t>
            </w:r>
          </w:p>
        </w:tc>
        <w:tc>
          <w:tcPr>
            <w:tcW w:w="4885" w:type="dxa"/>
          </w:tcPr>
          <w:p w14:paraId="335F6EAE" w14:textId="77777777" w:rsidR="00592328" w:rsidRPr="002E2AFD" w:rsidRDefault="00592328" w:rsidP="00E56CC5">
            <w:pPr>
              <w:rPr>
                <w:lang w:val="en-US" w:eastAsia="en-US"/>
              </w:rPr>
            </w:pPr>
            <w:r w:rsidRPr="002E2AFD">
              <w:rPr>
                <w:lang w:val="en-US" w:eastAsia="en-US"/>
              </w:rPr>
              <w:t>Value for keyDat</w:t>
            </w:r>
            <w:r w:rsidR="00E56CC5">
              <w:rPr>
                <w:lang w:val="en-US" w:eastAsia="en-US"/>
              </w:rPr>
              <w:t>a</w:t>
            </w:r>
            <w:r w:rsidRPr="002E2AFD">
              <w:rPr>
                <w:lang w:val="en-US" w:eastAsia="en-US"/>
              </w:rPr>
              <w:t xml:space="preserve"> 01 flags</w:t>
            </w:r>
          </w:p>
        </w:tc>
        <w:tc>
          <w:tcPr>
            <w:tcW w:w="1647" w:type="dxa"/>
          </w:tcPr>
          <w:p w14:paraId="335F6EAF" w14:textId="77777777" w:rsidR="00592328" w:rsidRPr="002E2AFD" w:rsidRDefault="00592328" w:rsidP="00522EF0">
            <w:pPr>
              <w:rPr>
                <w:lang w:val="en-US" w:eastAsia="en-US"/>
              </w:rPr>
            </w:pPr>
            <w:r w:rsidRPr="002E2AFD">
              <w:rPr>
                <w:lang w:val="en-US" w:eastAsia="en-US"/>
              </w:rPr>
              <w:t>Number</w:t>
            </w:r>
          </w:p>
        </w:tc>
      </w:tr>
      <w:tr w:rsidR="00592328" w:rsidRPr="002E2AFD" w14:paraId="335F6EB4" w14:textId="77777777" w:rsidTr="00702F34">
        <w:tc>
          <w:tcPr>
            <w:tcW w:w="3499" w:type="dxa"/>
          </w:tcPr>
          <w:p w14:paraId="335F6EB1" w14:textId="77777777" w:rsidR="00592328" w:rsidRPr="002E2AFD" w:rsidRDefault="00592328" w:rsidP="00373740">
            <w:pPr>
              <w:rPr>
                <w:lang w:val="en-US" w:eastAsia="en-US"/>
              </w:rPr>
            </w:pPr>
            <w:r w:rsidRPr="002E2AFD">
              <w:rPr>
                <w:lang w:val="en-US" w:eastAsia="en-US"/>
              </w:rPr>
              <w:t>EppDom</w:t>
            </w:r>
            <w:r>
              <w:rPr>
                <w:lang w:val="en-US" w:eastAsia="en-US"/>
              </w:rPr>
              <w:t>Update</w:t>
            </w:r>
            <w:r w:rsidRPr="002E2AFD">
              <w:rPr>
                <w:lang w:val="en-US" w:eastAsia="en-US"/>
              </w:rPr>
              <w:t>0</w:t>
            </w:r>
            <w:r>
              <w:rPr>
                <w:lang w:val="en-US" w:eastAsia="en-US"/>
              </w:rPr>
              <w:t>1</w:t>
            </w:r>
            <w:r w:rsidRPr="002E2AFD">
              <w:rPr>
                <w:lang w:val="en-US" w:eastAsia="en-US"/>
              </w:rPr>
              <w:t>KdProtocol01</w:t>
            </w:r>
          </w:p>
        </w:tc>
        <w:tc>
          <w:tcPr>
            <w:tcW w:w="4885" w:type="dxa"/>
          </w:tcPr>
          <w:p w14:paraId="335F6EB2" w14:textId="77777777" w:rsidR="00592328" w:rsidRPr="002E2AFD" w:rsidRDefault="00592328" w:rsidP="00522EF0">
            <w:pPr>
              <w:rPr>
                <w:lang w:val="en-US" w:eastAsia="en-US"/>
              </w:rPr>
            </w:pPr>
            <w:r w:rsidRPr="002E2AFD">
              <w:rPr>
                <w:lang w:val="en-US" w:eastAsia="en-US"/>
              </w:rPr>
              <w:t>Value for keyData 01 protocol</w:t>
            </w:r>
          </w:p>
        </w:tc>
        <w:tc>
          <w:tcPr>
            <w:tcW w:w="1647" w:type="dxa"/>
          </w:tcPr>
          <w:p w14:paraId="335F6EB3" w14:textId="77777777" w:rsidR="00592328" w:rsidRPr="002E2AFD" w:rsidRDefault="00592328" w:rsidP="00522EF0">
            <w:pPr>
              <w:rPr>
                <w:lang w:val="en-US" w:eastAsia="en-US"/>
              </w:rPr>
            </w:pPr>
            <w:r w:rsidRPr="002E2AFD">
              <w:rPr>
                <w:lang w:val="en-US" w:eastAsia="en-US"/>
              </w:rPr>
              <w:t>Number</w:t>
            </w:r>
          </w:p>
        </w:tc>
      </w:tr>
      <w:tr w:rsidR="00592328" w:rsidRPr="002E2AFD" w14:paraId="335F6EB8" w14:textId="77777777" w:rsidTr="00702F34">
        <w:tc>
          <w:tcPr>
            <w:tcW w:w="3499" w:type="dxa"/>
          </w:tcPr>
          <w:p w14:paraId="335F6EB5" w14:textId="77777777" w:rsidR="00592328" w:rsidRPr="002E2AFD" w:rsidRDefault="00592328" w:rsidP="00373740">
            <w:pPr>
              <w:rPr>
                <w:lang w:val="en-US" w:eastAsia="en-US"/>
              </w:rPr>
            </w:pPr>
            <w:r w:rsidRPr="002E2AFD">
              <w:rPr>
                <w:lang w:val="en-US" w:eastAsia="en-US"/>
              </w:rPr>
              <w:t>EppDom</w:t>
            </w:r>
            <w:r>
              <w:rPr>
                <w:lang w:val="en-US" w:eastAsia="en-US"/>
              </w:rPr>
              <w:t>Update</w:t>
            </w:r>
            <w:r w:rsidRPr="002E2AFD">
              <w:rPr>
                <w:lang w:val="en-US" w:eastAsia="en-US"/>
              </w:rPr>
              <w:t>0</w:t>
            </w:r>
            <w:r>
              <w:rPr>
                <w:lang w:val="en-US" w:eastAsia="en-US"/>
              </w:rPr>
              <w:t>1</w:t>
            </w:r>
            <w:r w:rsidRPr="002E2AFD">
              <w:rPr>
                <w:lang w:val="en-US" w:eastAsia="en-US"/>
              </w:rPr>
              <w:t>KdAlg01</w:t>
            </w:r>
          </w:p>
        </w:tc>
        <w:tc>
          <w:tcPr>
            <w:tcW w:w="4885" w:type="dxa"/>
          </w:tcPr>
          <w:p w14:paraId="335F6EB6" w14:textId="77777777" w:rsidR="00592328" w:rsidRPr="002E2AFD" w:rsidRDefault="00592328" w:rsidP="00522EF0">
            <w:pPr>
              <w:rPr>
                <w:lang w:val="en-US" w:eastAsia="en-US"/>
              </w:rPr>
            </w:pPr>
            <w:r w:rsidRPr="002E2AFD">
              <w:rPr>
                <w:lang w:val="en-US" w:eastAsia="en-US"/>
              </w:rPr>
              <w:t>Value for keyData 01 alg</w:t>
            </w:r>
          </w:p>
        </w:tc>
        <w:tc>
          <w:tcPr>
            <w:tcW w:w="1647" w:type="dxa"/>
          </w:tcPr>
          <w:p w14:paraId="335F6EB7" w14:textId="77777777" w:rsidR="00592328" w:rsidRPr="002E2AFD" w:rsidRDefault="00592328" w:rsidP="00522EF0">
            <w:pPr>
              <w:rPr>
                <w:lang w:val="en-US" w:eastAsia="en-US"/>
              </w:rPr>
            </w:pPr>
            <w:r w:rsidRPr="002E2AFD">
              <w:rPr>
                <w:lang w:val="en-US" w:eastAsia="en-US"/>
              </w:rPr>
              <w:t>Number</w:t>
            </w:r>
          </w:p>
        </w:tc>
      </w:tr>
      <w:tr w:rsidR="00592328" w:rsidRPr="002E2AFD" w14:paraId="335F6EBC" w14:textId="77777777" w:rsidTr="00702F34">
        <w:tc>
          <w:tcPr>
            <w:tcW w:w="3499" w:type="dxa"/>
          </w:tcPr>
          <w:p w14:paraId="335F6EB9" w14:textId="77777777" w:rsidR="00592328" w:rsidRPr="002E2AFD" w:rsidRDefault="00592328" w:rsidP="00373740">
            <w:pPr>
              <w:rPr>
                <w:lang w:val="en-US" w:eastAsia="en-US"/>
              </w:rPr>
            </w:pPr>
            <w:r w:rsidRPr="002E2AFD">
              <w:rPr>
                <w:lang w:val="en-US" w:eastAsia="en-US"/>
              </w:rPr>
              <w:t>EppDom</w:t>
            </w:r>
            <w:r>
              <w:rPr>
                <w:lang w:val="en-US" w:eastAsia="en-US"/>
              </w:rPr>
              <w:t>Update</w:t>
            </w:r>
            <w:r w:rsidRPr="002E2AFD">
              <w:rPr>
                <w:lang w:val="en-US" w:eastAsia="en-US"/>
              </w:rPr>
              <w:t>0</w:t>
            </w:r>
            <w:r>
              <w:rPr>
                <w:lang w:val="en-US" w:eastAsia="en-US"/>
              </w:rPr>
              <w:t>1K</w:t>
            </w:r>
            <w:r w:rsidRPr="002E2AFD">
              <w:rPr>
                <w:lang w:val="en-US" w:eastAsia="en-US"/>
              </w:rPr>
              <w:t>dPubKey01</w:t>
            </w:r>
          </w:p>
        </w:tc>
        <w:tc>
          <w:tcPr>
            <w:tcW w:w="4885" w:type="dxa"/>
          </w:tcPr>
          <w:p w14:paraId="335F6EBA" w14:textId="77777777" w:rsidR="00592328" w:rsidRPr="002E2AFD" w:rsidRDefault="00592328" w:rsidP="00522EF0">
            <w:pPr>
              <w:rPr>
                <w:lang w:val="en-US" w:eastAsia="en-US"/>
              </w:rPr>
            </w:pPr>
            <w:r w:rsidRPr="002E2AFD">
              <w:rPr>
                <w:lang w:val="en-US" w:eastAsia="en-US"/>
              </w:rPr>
              <w:t>Value for keyData 01 pubKey</w:t>
            </w:r>
          </w:p>
        </w:tc>
        <w:tc>
          <w:tcPr>
            <w:tcW w:w="1647" w:type="dxa"/>
          </w:tcPr>
          <w:p w14:paraId="335F6EBB" w14:textId="77777777" w:rsidR="00592328" w:rsidRPr="002E2AFD" w:rsidRDefault="00592328" w:rsidP="00522EF0">
            <w:pPr>
              <w:rPr>
                <w:lang w:val="en-US" w:eastAsia="en-US"/>
              </w:rPr>
            </w:pPr>
            <w:r w:rsidRPr="002E2AFD">
              <w:rPr>
                <w:lang w:val="en-US" w:eastAsia="en-US"/>
              </w:rPr>
              <w:t>String</w:t>
            </w:r>
          </w:p>
        </w:tc>
      </w:tr>
      <w:tr w:rsidR="00592328" w:rsidRPr="002E2AFD" w14:paraId="335F6EC0" w14:textId="77777777" w:rsidTr="00702F34">
        <w:tc>
          <w:tcPr>
            <w:tcW w:w="3499" w:type="dxa"/>
          </w:tcPr>
          <w:p w14:paraId="335F6EBD" w14:textId="77777777" w:rsidR="00592328" w:rsidRPr="002E2AFD" w:rsidRDefault="00166711" w:rsidP="00373740">
            <w:pPr>
              <w:rPr>
                <w:lang w:val="en-US" w:eastAsia="en-US"/>
              </w:rPr>
            </w:pPr>
            <w:r>
              <w:rPr>
                <w:lang w:val="en-US" w:eastAsia="en-US"/>
              </w:rPr>
              <w:lastRenderedPageBreak/>
              <w:t>…</w:t>
            </w:r>
          </w:p>
        </w:tc>
        <w:tc>
          <w:tcPr>
            <w:tcW w:w="4885" w:type="dxa"/>
          </w:tcPr>
          <w:p w14:paraId="335F6EBE" w14:textId="77777777" w:rsidR="00592328" w:rsidRPr="002E2AFD" w:rsidRDefault="00166711" w:rsidP="00522EF0">
            <w:pPr>
              <w:rPr>
                <w:lang w:val="en-US" w:eastAsia="en-US"/>
              </w:rPr>
            </w:pPr>
            <w:r>
              <w:rPr>
                <w:lang w:val="en-US" w:eastAsia="en-US"/>
              </w:rPr>
              <w:t>Repeat for max x keyData records</w:t>
            </w:r>
          </w:p>
        </w:tc>
        <w:tc>
          <w:tcPr>
            <w:tcW w:w="1647" w:type="dxa"/>
          </w:tcPr>
          <w:p w14:paraId="335F6EBF" w14:textId="77777777" w:rsidR="00592328" w:rsidRPr="002E2AFD" w:rsidRDefault="00592328" w:rsidP="00522EF0">
            <w:pPr>
              <w:rPr>
                <w:lang w:val="en-US" w:eastAsia="en-US"/>
              </w:rPr>
            </w:pPr>
          </w:p>
        </w:tc>
      </w:tr>
    </w:tbl>
    <w:p w14:paraId="335F6EC1" w14:textId="77777777" w:rsidR="00522EF0" w:rsidRPr="00B03F9E" w:rsidRDefault="00522EF0" w:rsidP="00522EF0">
      <w:pPr>
        <w:pStyle w:val="Rubrik2"/>
      </w:pPr>
      <w:bookmarkStart w:id="304" w:name="_Toc241221988"/>
      <w:bookmarkStart w:id="305" w:name="_Toc274556096"/>
      <w:r w:rsidRPr="00B03F9E">
        <w:t>Outcome(s)</w:t>
      </w:r>
      <w:bookmarkEnd w:id="304"/>
      <w:bookmarkEnd w:id="305"/>
    </w:p>
    <w:p w14:paraId="335F6EC2" w14:textId="77777777" w:rsidR="00522EF0" w:rsidRPr="00B03F9E" w:rsidRDefault="005D7C98" w:rsidP="00522EF0">
      <w:pPr>
        <w:rPr>
          <w:lang w:val="en-US" w:eastAsia="en-US"/>
        </w:rPr>
      </w:pPr>
      <w:r w:rsidRPr="00B03F9E">
        <w:rPr>
          <w:lang w:val="en-US"/>
        </w:rPr>
        <w:t>The i</w:t>
      </w:r>
      <w:r w:rsidR="00522EF0" w:rsidRPr="00B03F9E">
        <w:rPr>
          <w:lang w:val="en-US"/>
        </w:rPr>
        <w:t xml:space="preserve">nitial DNS lookup MUST </w:t>
      </w:r>
      <w:r w:rsidR="00373740" w:rsidRPr="00B03F9E">
        <w:rPr>
          <w:lang w:val="en-US"/>
        </w:rPr>
        <w:t xml:space="preserve">NOT </w:t>
      </w:r>
      <w:r w:rsidR="00522EF0" w:rsidRPr="00B03F9E">
        <w:rPr>
          <w:lang w:val="en-US"/>
        </w:rPr>
        <w:t xml:space="preserve">return NXDOMAIN for </w:t>
      </w:r>
      <w:r w:rsidR="00522EF0" w:rsidRPr="00B03F9E">
        <w:rPr>
          <w:i/>
          <w:lang w:val="en-US" w:eastAsia="en-US"/>
        </w:rPr>
        <w:t>EppDom</w:t>
      </w:r>
      <w:r w:rsidR="00373740" w:rsidRPr="00B03F9E">
        <w:rPr>
          <w:i/>
          <w:lang w:val="en-US" w:eastAsia="en-US"/>
        </w:rPr>
        <w:t>Update</w:t>
      </w:r>
      <w:r w:rsidR="00522EF0" w:rsidRPr="00B03F9E">
        <w:rPr>
          <w:i/>
          <w:lang w:val="en-US" w:eastAsia="en-US"/>
        </w:rPr>
        <w:t>0</w:t>
      </w:r>
      <w:r w:rsidR="00373740" w:rsidRPr="00B03F9E">
        <w:rPr>
          <w:i/>
          <w:lang w:val="en-US" w:eastAsia="en-US"/>
        </w:rPr>
        <w:t>1</w:t>
      </w:r>
      <w:r w:rsidR="00522EF0" w:rsidRPr="00B03F9E">
        <w:rPr>
          <w:i/>
          <w:lang w:val="en-US" w:eastAsia="en-US"/>
        </w:rPr>
        <w:t>Name</w:t>
      </w:r>
      <w:r w:rsidR="00522EF0" w:rsidRPr="00B03F9E">
        <w:rPr>
          <w:lang w:val="en-US" w:eastAsia="en-US"/>
        </w:rPr>
        <w:t>.</w:t>
      </w:r>
    </w:p>
    <w:p w14:paraId="335F6EC3" w14:textId="77777777" w:rsidR="00373740" w:rsidRPr="00B03F9E" w:rsidRDefault="005D7C98" w:rsidP="00522EF0">
      <w:pPr>
        <w:rPr>
          <w:lang w:val="en-US"/>
        </w:rPr>
      </w:pPr>
      <w:r w:rsidRPr="00B03F9E">
        <w:rPr>
          <w:lang w:val="en-US"/>
        </w:rPr>
        <w:t>The i</w:t>
      </w:r>
      <w:r w:rsidR="00165C3F" w:rsidRPr="00B03F9E">
        <w:rPr>
          <w:lang w:val="en-US"/>
        </w:rPr>
        <w:t>nitial Whois lookup MUST NOT</w:t>
      </w:r>
      <w:r w:rsidR="00373740" w:rsidRPr="00B03F9E">
        <w:rPr>
          <w:lang w:val="en-US"/>
        </w:rPr>
        <w:t xml:space="preserve"> return any </w:t>
      </w:r>
      <w:r w:rsidR="00165C3F" w:rsidRPr="00B03F9E">
        <w:rPr>
          <w:lang w:val="en-US"/>
        </w:rPr>
        <w:t xml:space="preserve">DNSSEC Signed </w:t>
      </w:r>
      <w:r w:rsidR="00373740" w:rsidRPr="00B03F9E">
        <w:rPr>
          <w:lang w:val="en-US"/>
        </w:rPr>
        <w:t xml:space="preserve">information about </w:t>
      </w:r>
      <w:r w:rsidR="00373740" w:rsidRPr="00B03F9E">
        <w:rPr>
          <w:i/>
          <w:lang w:val="en-US" w:eastAsia="en-US"/>
        </w:rPr>
        <w:t>EppDomUpdate01Name</w:t>
      </w:r>
      <w:r w:rsidR="00373740" w:rsidRPr="00B03F9E">
        <w:rPr>
          <w:lang w:val="en-US" w:eastAsia="en-US"/>
        </w:rPr>
        <w:t>.</w:t>
      </w:r>
    </w:p>
    <w:p w14:paraId="335F6EC4" w14:textId="77777777" w:rsidR="00522EF0" w:rsidRPr="00B03F9E" w:rsidRDefault="005D7C98" w:rsidP="00522EF0">
      <w:pPr>
        <w:rPr>
          <w:lang w:val="en-US"/>
        </w:rPr>
      </w:pPr>
      <w:r w:rsidRPr="00B03F9E">
        <w:rPr>
          <w:lang w:val="en-US"/>
        </w:rPr>
        <w:t xml:space="preserve">The domain </w:t>
      </w:r>
      <w:r w:rsidR="00205259">
        <w:rPr>
          <w:lang w:val="en-US"/>
        </w:rPr>
        <w:t>update</w:t>
      </w:r>
      <w:r w:rsidRPr="00B03F9E">
        <w:rPr>
          <w:lang w:val="en-US"/>
        </w:rPr>
        <w:t xml:space="preserve"> command </w:t>
      </w:r>
      <w:r w:rsidR="00522EF0" w:rsidRPr="00B03F9E">
        <w:rPr>
          <w:lang w:val="en-US"/>
        </w:rPr>
        <w:t>MUST complete with result code 1000 or 1001.</w:t>
      </w:r>
    </w:p>
    <w:p w14:paraId="335F6EC5" w14:textId="77777777" w:rsidR="00522EF0" w:rsidRPr="00B03F9E" w:rsidRDefault="005D7C98" w:rsidP="00522EF0">
      <w:pPr>
        <w:rPr>
          <w:lang w:val="en-US"/>
        </w:rPr>
      </w:pPr>
      <w:r w:rsidRPr="00B03F9E">
        <w:rPr>
          <w:lang w:val="en-US"/>
        </w:rPr>
        <w:t xml:space="preserve">The logout command </w:t>
      </w:r>
      <w:r w:rsidR="00522EF0" w:rsidRPr="00B03F9E">
        <w:rPr>
          <w:lang w:val="en-US"/>
        </w:rPr>
        <w:t>MUST complete with result code 1500.</w:t>
      </w:r>
    </w:p>
    <w:p w14:paraId="335F6EC6" w14:textId="77777777" w:rsidR="00522EF0" w:rsidRPr="00B03F9E" w:rsidRDefault="00522EF0" w:rsidP="00522EF0">
      <w:pPr>
        <w:rPr>
          <w:lang w:val="en-US" w:eastAsia="en-US"/>
        </w:rPr>
      </w:pPr>
      <w:r w:rsidRPr="00B03F9E">
        <w:rPr>
          <w:i/>
          <w:lang w:val="en-US" w:eastAsia="en-US"/>
        </w:rPr>
        <w:t>EppDom</w:t>
      </w:r>
      <w:r w:rsidR="00B14F11">
        <w:rPr>
          <w:i/>
          <w:lang w:val="en-US" w:eastAsia="en-US"/>
        </w:rPr>
        <w:t>Update</w:t>
      </w:r>
      <w:r w:rsidRPr="00B03F9E">
        <w:rPr>
          <w:i/>
          <w:lang w:val="en-US" w:eastAsia="en-US"/>
        </w:rPr>
        <w:t>0</w:t>
      </w:r>
      <w:r w:rsidR="00373740" w:rsidRPr="00B03F9E">
        <w:rPr>
          <w:i/>
          <w:lang w:val="en-US" w:eastAsia="en-US"/>
        </w:rPr>
        <w:t>1</w:t>
      </w:r>
      <w:r w:rsidRPr="00B03F9E">
        <w:rPr>
          <w:i/>
          <w:lang w:val="en-US" w:eastAsia="en-US"/>
        </w:rPr>
        <w:t>Name</w:t>
      </w:r>
      <w:r w:rsidRPr="00B03F9E">
        <w:rPr>
          <w:lang w:val="en-US" w:eastAsia="en-US"/>
        </w:rPr>
        <w:t xml:space="preserve"> MUST be visible in the zone with correct DNS records </w:t>
      </w:r>
      <w:r w:rsidR="005D7C98" w:rsidRPr="00B03F9E">
        <w:rPr>
          <w:lang w:val="en-US" w:eastAsia="en-US"/>
        </w:rPr>
        <w:t xml:space="preserve">within </w:t>
      </w:r>
      <w:r w:rsidR="00373740" w:rsidRPr="00B03F9E">
        <w:rPr>
          <w:lang w:val="en-US" w:eastAsia="en-US"/>
        </w:rPr>
        <w:t>60</w:t>
      </w:r>
      <w:r w:rsidRPr="00B03F9E">
        <w:rPr>
          <w:lang w:val="en-US" w:eastAsia="en-US"/>
        </w:rPr>
        <w:t xml:space="preserve"> </w:t>
      </w:r>
      <w:r w:rsidR="0042561C" w:rsidRPr="00B03F9E">
        <w:rPr>
          <w:lang w:val="en-US" w:eastAsia="en-US"/>
        </w:rPr>
        <w:t>m</w:t>
      </w:r>
      <w:r w:rsidR="00373740" w:rsidRPr="00B03F9E">
        <w:rPr>
          <w:lang w:val="en-US" w:eastAsia="en-US"/>
        </w:rPr>
        <w:t>inutes</w:t>
      </w:r>
      <w:r w:rsidRPr="00B03F9E">
        <w:rPr>
          <w:lang w:val="en-US" w:eastAsia="en-US"/>
        </w:rPr>
        <w:t>.</w:t>
      </w:r>
    </w:p>
    <w:p w14:paraId="335F6EC7" w14:textId="77777777" w:rsidR="00522EF0" w:rsidRPr="002E2AFD" w:rsidRDefault="00373740" w:rsidP="00522EF0">
      <w:pPr>
        <w:rPr>
          <w:lang w:val="en-US" w:eastAsia="en-US"/>
        </w:rPr>
      </w:pPr>
      <w:r w:rsidRPr="00B03F9E">
        <w:rPr>
          <w:i/>
          <w:lang w:val="en-US" w:eastAsia="en-US"/>
        </w:rPr>
        <w:t>EppDomUpdate01Name</w:t>
      </w:r>
      <w:r w:rsidRPr="00B03F9E">
        <w:rPr>
          <w:lang w:val="en-US" w:eastAsia="en-US"/>
        </w:rPr>
        <w:t xml:space="preserve"> MUST be visible </w:t>
      </w:r>
      <w:r w:rsidR="00165C3F" w:rsidRPr="00B03F9E">
        <w:rPr>
          <w:lang w:val="en-US" w:eastAsia="en-US"/>
        </w:rPr>
        <w:t xml:space="preserve">as a DNSSEC signed domain </w:t>
      </w:r>
      <w:r w:rsidRPr="00B03F9E">
        <w:rPr>
          <w:lang w:val="en-US" w:eastAsia="en-US"/>
        </w:rPr>
        <w:t xml:space="preserve">in Whois </w:t>
      </w:r>
      <w:r w:rsidR="005D7C98" w:rsidRPr="00B03F9E">
        <w:rPr>
          <w:lang w:val="en-US" w:eastAsia="en-US"/>
        </w:rPr>
        <w:t xml:space="preserve">within </w:t>
      </w:r>
      <w:r w:rsidRPr="00B03F9E">
        <w:rPr>
          <w:lang w:val="en-US" w:eastAsia="en-US"/>
        </w:rPr>
        <w:t>60 minutes</w:t>
      </w:r>
      <w:r>
        <w:rPr>
          <w:lang w:val="en-US" w:eastAsia="en-US"/>
        </w:rPr>
        <w:t>.</w:t>
      </w:r>
    </w:p>
    <w:p w14:paraId="335F6EC8" w14:textId="77777777" w:rsidR="00522EF0" w:rsidRPr="002E2AFD" w:rsidRDefault="00522EF0" w:rsidP="00522EF0">
      <w:pPr>
        <w:pStyle w:val="Rubrik2"/>
      </w:pPr>
      <w:bookmarkStart w:id="306" w:name="_Toc241221989"/>
      <w:bookmarkStart w:id="307" w:name="_Toc274556097"/>
      <w:r w:rsidRPr="002E2AFD">
        <w:t>Environmental needs</w:t>
      </w:r>
      <w:bookmarkEnd w:id="306"/>
      <w:bookmarkEnd w:id="307"/>
    </w:p>
    <w:p w14:paraId="335F6EC9" w14:textId="77777777" w:rsidR="00522EF0" w:rsidRPr="002E2AFD" w:rsidRDefault="00522EF0" w:rsidP="00522EF0">
      <w:pPr>
        <w:pStyle w:val="Liststycke"/>
        <w:numPr>
          <w:ilvl w:val="0"/>
          <w:numId w:val="16"/>
        </w:numPr>
        <w:rPr>
          <w:lang w:val="en-US" w:eastAsia="en-US"/>
        </w:rPr>
      </w:pPr>
      <w:r w:rsidRPr="002E2AFD">
        <w:rPr>
          <w:lang w:val="en-US" w:eastAsia="en-US"/>
        </w:rPr>
        <w:t>DNS test script</w:t>
      </w:r>
    </w:p>
    <w:p w14:paraId="335F6ECA" w14:textId="77777777" w:rsidR="00522EF0" w:rsidRPr="002E2AFD" w:rsidRDefault="00522EF0" w:rsidP="00522EF0">
      <w:pPr>
        <w:pStyle w:val="Liststycke"/>
        <w:numPr>
          <w:ilvl w:val="0"/>
          <w:numId w:val="19"/>
        </w:numPr>
        <w:rPr>
          <w:lang w:val="en-US" w:eastAsia="en-US"/>
        </w:rPr>
      </w:pPr>
      <w:r w:rsidRPr="002E2AFD">
        <w:rPr>
          <w:lang w:val="en-US" w:eastAsia="en-US"/>
        </w:rPr>
        <w:t>EPP test script</w:t>
      </w:r>
    </w:p>
    <w:p w14:paraId="335F6ECB" w14:textId="77777777" w:rsidR="00522EF0" w:rsidRPr="002E2AFD" w:rsidRDefault="00522EF0" w:rsidP="00522EF0">
      <w:pPr>
        <w:pStyle w:val="Liststycke"/>
        <w:numPr>
          <w:ilvl w:val="0"/>
          <w:numId w:val="19"/>
        </w:numPr>
        <w:rPr>
          <w:lang w:val="en-US" w:eastAsia="en-US"/>
        </w:rPr>
      </w:pPr>
      <w:r w:rsidRPr="002E2AFD">
        <w:rPr>
          <w:lang w:val="en-US" w:eastAsia="en-US"/>
        </w:rPr>
        <w:t>IPv4 connectivity</w:t>
      </w:r>
    </w:p>
    <w:p w14:paraId="335F6ECC" w14:textId="77777777" w:rsidR="00522EF0" w:rsidRPr="002E2AFD" w:rsidRDefault="00522EF0" w:rsidP="00522EF0">
      <w:pPr>
        <w:pStyle w:val="Liststycke"/>
        <w:numPr>
          <w:ilvl w:val="0"/>
          <w:numId w:val="19"/>
        </w:numPr>
        <w:rPr>
          <w:lang w:val="en-US" w:eastAsia="en-US"/>
        </w:rPr>
      </w:pPr>
      <w:r w:rsidRPr="002E2AFD">
        <w:rPr>
          <w:i/>
          <w:lang w:val="en-US" w:eastAsia="en-US"/>
        </w:rPr>
        <w:t>EppDom</w:t>
      </w:r>
      <w:r w:rsidR="00373740">
        <w:rPr>
          <w:i/>
          <w:lang w:val="en-US" w:eastAsia="en-US"/>
        </w:rPr>
        <w:t>Update</w:t>
      </w:r>
      <w:r w:rsidRPr="002E2AFD">
        <w:rPr>
          <w:i/>
          <w:lang w:val="en-US" w:eastAsia="en-US"/>
        </w:rPr>
        <w:t>0</w:t>
      </w:r>
      <w:r w:rsidR="00373740">
        <w:rPr>
          <w:i/>
          <w:lang w:val="en-US" w:eastAsia="en-US"/>
        </w:rPr>
        <w:t>1</w:t>
      </w:r>
      <w:r w:rsidRPr="002E2AFD">
        <w:rPr>
          <w:i/>
          <w:lang w:val="en-US" w:eastAsia="en-US"/>
        </w:rPr>
        <w:t>Name</w:t>
      </w:r>
      <w:r>
        <w:rPr>
          <w:lang w:val="en-US" w:eastAsia="en-US"/>
        </w:rPr>
        <w:t xml:space="preserve"> MUST exist in the DNS z</w:t>
      </w:r>
      <w:r w:rsidRPr="002E2AFD">
        <w:rPr>
          <w:lang w:val="en-US" w:eastAsia="en-US"/>
        </w:rPr>
        <w:t>one</w:t>
      </w:r>
      <w:r w:rsidR="00373740">
        <w:rPr>
          <w:lang w:val="en-US" w:eastAsia="en-US"/>
        </w:rPr>
        <w:t xml:space="preserve"> without DNSSEC records</w:t>
      </w:r>
      <w:r w:rsidRPr="002E2AFD">
        <w:rPr>
          <w:lang w:val="en-US" w:eastAsia="en-US"/>
        </w:rPr>
        <w:t>.</w:t>
      </w:r>
    </w:p>
    <w:p w14:paraId="335F6ECD" w14:textId="77777777" w:rsidR="00522EF0" w:rsidRPr="002E2AFD" w:rsidRDefault="00522EF0" w:rsidP="00522EF0">
      <w:pPr>
        <w:pStyle w:val="Liststycke"/>
        <w:numPr>
          <w:ilvl w:val="0"/>
          <w:numId w:val="19"/>
        </w:numPr>
        <w:rPr>
          <w:lang w:val="en-US" w:eastAsia="en-US"/>
        </w:rPr>
      </w:pPr>
      <w:r w:rsidRPr="002E2AFD">
        <w:rPr>
          <w:i/>
          <w:lang w:val="en-US" w:eastAsia="en-US"/>
        </w:rPr>
        <w:t>EppDom</w:t>
      </w:r>
      <w:r w:rsidR="00373740">
        <w:rPr>
          <w:i/>
          <w:lang w:val="en-US" w:eastAsia="en-US"/>
        </w:rPr>
        <w:t>Update</w:t>
      </w:r>
      <w:r w:rsidRPr="002E2AFD">
        <w:rPr>
          <w:i/>
          <w:lang w:val="en-US" w:eastAsia="en-US"/>
        </w:rPr>
        <w:t>0</w:t>
      </w:r>
      <w:r w:rsidR="00373740">
        <w:rPr>
          <w:i/>
          <w:lang w:val="en-US" w:eastAsia="en-US"/>
        </w:rPr>
        <w:t>1</w:t>
      </w:r>
      <w:r w:rsidRPr="002E2AFD">
        <w:rPr>
          <w:i/>
          <w:lang w:val="en-US" w:eastAsia="en-US"/>
        </w:rPr>
        <w:t>Registrant</w:t>
      </w:r>
      <w:r>
        <w:rPr>
          <w:i/>
          <w:lang w:val="en-US" w:eastAsia="en-US"/>
        </w:rPr>
        <w:t>Id</w:t>
      </w:r>
      <w:r>
        <w:rPr>
          <w:lang w:val="en-US" w:eastAsia="en-US"/>
        </w:rPr>
        <w:t xml:space="preserve"> </w:t>
      </w:r>
      <w:r w:rsidR="001D6D57">
        <w:rPr>
          <w:lang w:val="en-US" w:eastAsia="en-US"/>
        </w:rPr>
        <w:t>MUST</w:t>
      </w:r>
      <w:r>
        <w:rPr>
          <w:lang w:val="en-US" w:eastAsia="en-US"/>
        </w:rPr>
        <w:t xml:space="preserve"> exist</w:t>
      </w:r>
      <w:r w:rsidRPr="002E2AFD">
        <w:rPr>
          <w:lang w:val="en-US" w:eastAsia="en-US"/>
        </w:rPr>
        <w:t xml:space="preserve"> in applicant contact database</w:t>
      </w:r>
    </w:p>
    <w:p w14:paraId="335F6ECE" w14:textId="77777777" w:rsidR="00522EF0" w:rsidRPr="002E2AFD" w:rsidRDefault="00522EF0" w:rsidP="00522EF0">
      <w:pPr>
        <w:pStyle w:val="Liststycke"/>
        <w:numPr>
          <w:ilvl w:val="0"/>
          <w:numId w:val="19"/>
        </w:numPr>
        <w:rPr>
          <w:lang w:val="en-US" w:eastAsia="en-US"/>
        </w:rPr>
      </w:pPr>
      <w:r w:rsidRPr="002E2AFD">
        <w:rPr>
          <w:i/>
          <w:lang w:val="en-US" w:eastAsia="en-US"/>
        </w:rPr>
        <w:t>EppDom</w:t>
      </w:r>
      <w:r w:rsidR="00373740">
        <w:rPr>
          <w:i/>
          <w:lang w:val="en-US" w:eastAsia="en-US"/>
        </w:rPr>
        <w:t>Update</w:t>
      </w:r>
      <w:r w:rsidRPr="002E2AFD">
        <w:rPr>
          <w:i/>
          <w:lang w:val="en-US" w:eastAsia="en-US"/>
        </w:rPr>
        <w:t>0</w:t>
      </w:r>
      <w:r w:rsidR="00373740">
        <w:rPr>
          <w:i/>
          <w:lang w:val="en-US" w:eastAsia="en-US"/>
        </w:rPr>
        <w:t>1</w:t>
      </w:r>
      <w:r w:rsidRPr="002E2AFD">
        <w:rPr>
          <w:i/>
          <w:lang w:val="en-US" w:eastAsia="en-US"/>
        </w:rPr>
        <w:t>Ns01</w:t>
      </w:r>
      <w:r>
        <w:rPr>
          <w:lang w:val="en-US" w:eastAsia="en-US"/>
        </w:rPr>
        <w:t xml:space="preserve"> </w:t>
      </w:r>
      <w:r w:rsidR="001D6D57">
        <w:rPr>
          <w:lang w:val="en-US" w:eastAsia="en-US"/>
        </w:rPr>
        <w:t>MUST</w:t>
      </w:r>
      <w:r>
        <w:rPr>
          <w:lang w:val="en-US" w:eastAsia="en-US"/>
        </w:rPr>
        <w:t xml:space="preserve"> exist</w:t>
      </w:r>
      <w:r w:rsidRPr="002E2AFD">
        <w:rPr>
          <w:lang w:val="en-US" w:eastAsia="en-US"/>
        </w:rPr>
        <w:t xml:space="preserve"> in applicant host database, and be configured to serve domain </w:t>
      </w:r>
      <w:r w:rsidRPr="002E2AFD">
        <w:rPr>
          <w:i/>
          <w:lang w:val="en-US" w:eastAsia="en-US"/>
        </w:rPr>
        <w:t>EppDom</w:t>
      </w:r>
      <w:r w:rsidR="00373740">
        <w:rPr>
          <w:i/>
          <w:lang w:val="en-US" w:eastAsia="en-US"/>
        </w:rPr>
        <w:t>Update</w:t>
      </w:r>
      <w:r w:rsidRPr="002E2AFD">
        <w:rPr>
          <w:i/>
          <w:lang w:val="en-US" w:eastAsia="en-US"/>
        </w:rPr>
        <w:t>0</w:t>
      </w:r>
      <w:r w:rsidR="00373740">
        <w:rPr>
          <w:i/>
          <w:lang w:val="en-US" w:eastAsia="en-US"/>
        </w:rPr>
        <w:t>1</w:t>
      </w:r>
      <w:r w:rsidRPr="002E2AFD">
        <w:rPr>
          <w:i/>
          <w:lang w:val="en-US" w:eastAsia="en-US"/>
        </w:rPr>
        <w:t>Name</w:t>
      </w:r>
      <w:r>
        <w:rPr>
          <w:lang w:val="en-US" w:eastAsia="en-US"/>
        </w:rPr>
        <w:t xml:space="preserve"> with correct DNSSEC </w:t>
      </w:r>
      <w:r w:rsidRPr="002E2AFD">
        <w:rPr>
          <w:lang w:val="en-US" w:eastAsia="en-US"/>
        </w:rPr>
        <w:t>records.</w:t>
      </w:r>
    </w:p>
    <w:p w14:paraId="335F6ECF" w14:textId="77777777" w:rsidR="00522EF0" w:rsidRPr="002E2AFD" w:rsidRDefault="00522EF0" w:rsidP="00522EF0">
      <w:pPr>
        <w:pStyle w:val="Liststycke"/>
        <w:numPr>
          <w:ilvl w:val="0"/>
          <w:numId w:val="19"/>
        </w:numPr>
        <w:rPr>
          <w:lang w:val="en-US"/>
        </w:rPr>
      </w:pPr>
      <w:r w:rsidRPr="002E2AFD">
        <w:rPr>
          <w:i/>
          <w:lang w:val="en-US" w:eastAsia="en-US"/>
        </w:rPr>
        <w:t>EppDom</w:t>
      </w:r>
      <w:r w:rsidR="00373740">
        <w:rPr>
          <w:i/>
          <w:lang w:val="en-US" w:eastAsia="en-US"/>
        </w:rPr>
        <w:t>Update</w:t>
      </w:r>
      <w:r w:rsidRPr="002E2AFD">
        <w:rPr>
          <w:i/>
          <w:lang w:val="en-US" w:eastAsia="en-US"/>
        </w:rPr>
        <w:t>0</w:t>
      </w:r>
      <w:r w:rsidR="00373740">
        <w:rPr>
          <w:i/>
          <w:lang w:val="en-US" w:eastAsia="en-US"/>
        </w:rPr>
        <w:t>1</w:t>
      </w:r>
      <w:r w:rsidRPr="002E2AFD">
        <w:rPr>
          <w:i/>
          <w:lang w:val="en-US" w:eastAsia="en-US"/>
        </w:rPr>
        <w:t>Ns02</w:t>
      </w:r>
      <w:r>
        <w:rPr>
          <w:lang w:val="en-US" w:eastAsia="en-US"/>
        </w:rPr>
        <w:t xml:space="preserve"> </w:t>
      </w:r>
      <w:r w:rsidR="001D6D57">
        <w:rPr>
          <w:lang w:val="en-US" w:eastAsia="en-US"/>
        </w:rPr>
        <w:t>MUST</w:t>
      </w:r>
      <w:r>
        <w:rPr>
          <w:lang w:val="en-US" w:eastAsia="en-US"/>
        </w:rPr>
        <w:t xml:space="preserve"> exist</w:t>
      </w:r>
      <w:r w:rsidRPr="002E2AFD">
        <w:rPr>
          <w:lang w:val="en-US" w:eastAsia="en-US"/>
        </w:rPr>
        <w:t xml:space="preserve"> in applicant host database, and be configured to serve domain </w:t>
      </w:r>
      <w:r w:rsidRPr="002E2AFD">
        <w:rPr>
          <w:i/>
          <w:lang w:val="en-US" w:eastAsia="en-US"/>
        </w:rPr>
        <w:t>EppDom</w:t>
      </w:r>
      <w:r w:rsidR="00373740">
        <w:rPr>
          <w:i/>
          <w:lang w:val="en-US" w:eastAsia="en-US"/>
        </w:rPr>
        <w:t>Update</w:t>
      </w:r>
      <w:r w:rsidRPr="002E2AFD">
        <w:rPr>
          <w:i/>
          <w:lang w:val="en-US" w:eastAsia="en-US"/>
        </w:rPr>
        <w:t>0</w:t>
      </w:r>
      <w:r w:rsidR="00373740">
        <w:rPr>
          <w:i/>
          <w:lang w:val="en-US" w:eastAsia="en-US"/>
        </w:rPr>
        <w:t>1</w:t>
      </w:r>
      <w:r w:rsidRPr="002E2AFD">
        <w:rPr>
          <w:i/>
          <w:lang w:val="en-US" w:eastAsia="en-US"/>
        </w:rPr>
        <w:t>Name</w:t>
      </w:r>
      <w:r>
        <w:rPr>
          <w:lang w:val="en-US" w:eastAsia="en-US"/>
        </w:rPr>
        <w:t xml:space="preserve"> with correct DNSSEC</w:t>
      </w:r>
      <w:r w:rsidRPr="002E2AFD">
        <w:rPr>
          <w:lang w:val="en-US" w:eastAsia="en-US"/>
        </w:rPr>
        <w:t xml:space="preserve"> records.</w:t>
      </w:r>
    </w:p>
    <w:p w14:paraId="335F6ED0" w14:textId="77777777" w:rsidR="00522EF0" w:rsidRPr="002E2AFD" w:rsidRDefault="00522EF0" w:rsidP="00522EF0">
      <w:pPr>
        <w:pStyle w:val="Rubrik2"/>
      </w:pPr>
      <w:bookmarkStart w:id="308" w:name="_Toc241221990"/>
      <w:bookmarkStart w:id="309" w:name="_Toc274556098"/>
      <w:r w:rsidRPr="002E2AFD">
        <w:t>Special procedural requirements</w:t>
      </w:r>
      <w:bookmarkEnd w:id="308"/>
      <w:bookmarkEnd w:id="309"/>
    </w:p>
    <w:p w14:paraId="335F6ED1" w14:textId="77777777" w:rsidR="0026704F" w:rsidRPr="00ED0083" w:rsidRDefault="0026704F" w:rsidP="0026704F">
      <w:pPr>
        <w:rPr>
          <w:lang w:val="en-US" w:eastAsia="en-US"/>
        </w:rPr>
      </w:pPr>
      <w:r w:rsidRPr="00ED0083">
        <w:rPr>
          <w:lang w:val="en-US" w:eastAsia="en-US"/>
        </w:rPr>
        <w:t>Abort the test if any Whois query takes longer than 10 seconds.</w:t>
      </w:r>
    </w:p>
    <w:p w14:paraId="335F6ED2" w14:textId="77777777" w:rsidR="00522EF0" w:rsidRPr="002E2AFD" w:rsidRDefault="00522EF0" w:rsidP="00522EF0">
      <w:pPr>
        <w:rPr>
          <w:lang w:val="en-US" w:eastAsia="en-US"/>
        </w:rPr>
      </w:pPr>
      <w:r w:rsidRPr="00ED0083">
        <w:rPr>
          <w:lang w:val="en-US" w:eastAsia="en-US"/>
        </w:rPr>
        <w:t>Abort the test if any EPP operation takes longer than 30 seconds.</w:t>
      </w:r>
    </w:p>
    <w:p w14:paraId="335F6ED3" w14:textId="77777777" w:rsidR="00522EF0" w:rsidRPr="002E2AFD" w:rsidRDefault="00522EF0" w:rsidP="00522EF0">
      <w:pPr>
        <w:pStyle w:val="Rubrik2"/>
      </w:pPr>
      <w:bookmarkStart w:id="310" w:name="_Toc241221991"/>
      <w:bookmarkStart w:id="311" w:name="_Toc274556099"/>
      <w:r w:rsidRPr="002E2AFD">
        <w:t>Intercase dependencies</w:t>
      </w:r>
      <w:bookmarkEnd w:id="310"/>
      <w:bookmarkEnd w:id="311"/>
    </w:p>
    <w:p w14:paraId="335F6ED4" w14:textId="77777777" w:rsidR="00522EF0" w:rsidRPr="002E2AFD" w:rsidRDefault="00522EF0" w:rsidP="00522EF0">
      <w:pPr>
        <w:rPr>
          <w:lang w:val="en-US"/>
        </w:rPr>
      </w:pPr>
      <w:r w:rsidRPr="002E2AFD">
        <w:rPr>
          <w:lang w:val="en-US"/>
        </w:rPr>
        <w:t>This test has no intercase dependencies.</w:t>
      </w:r>
    </w:p>
    <w:p w14:paraId="335F6ED5" w14:textId="77777777" w:rsidR="00522EF0" w:rsidRPr="002E2AFD" w:rsidRDefault="00522EF0" w:rsidP="00522EF0">
      <w:pPr>
        <w:pStyle w:val="Rubrik2"/>
      </w:pPr>
      <w:bookmarkStart w:id="312" w:name="_Toc241221992"/>
      <w:bookmarkStart w:id="313" w:name="_Toc274556100"/>
      <w:r w:rsidRPr="002E2AFD">
        <w:t>Ordered description of steps to be taken to execute the test case</w:t>
      </w:r>
      <w:bookmarkEnd w:id="312"/>
      <w:bookmarkEnd w:id="313"/>
    </w:p>
    <w:p w14:paraId="335F6ED6" w14:textId="77777777" w:rsidR="00522EF0" w:rsidRPr="00B03F9E" w:rsidRDefault="0042561C" w:rsidP="002422AF">
      <w:pPr>
        <w:pStyle w:val="Liststycke"/>
        <w:numPr>
          <w:ilvl w:val="0"/>
          <w:numId w:val="39"/>
        </w:numPr>
        <w:rPr>
          <w:lang w:val="en-US" w:eastAsia="en-US"/>
        </w:rPr>
      </w:pPr>
      <w:r>
        <w:rPr>
          <w:lang w:val="en-US" w:eastAsia="en-US"/>
        </w:rPr>
        <w:t>Perform</w:t>
      </w:r>
      <w:r w:rsidR="00522EF0" w:rsidRPr="00AD6598">
        <w:rPr>
          <w:lang w:val="en-US" w:eastAsia="en-US"/>
        </w:rPr>
        <w:t xml:space="preserve"> a DNS lookup for </w:t>
      </w:r>
      <w:r w:rsidR="00522EF0" w:rsidRPr="00AD6598">
        <w:rPr>
          <w:i/>
          <w:lang w:val="en-US" w:eastAsia="en-US"/>
        </w:rPr>
        <w:t>EppDom</w:t>
      </w:r>
      <w:r w:rsidR="00165C3F">
        <w:rPr>
          <w:i/>
          <w:lang w:val="en-US" w:eastAsia="en-US"/>
        </w:rPr>
        <w:t>Update</w:t>
      </w:r>
      <w:r w:rsidR="00522EF0" w:rsidRPr="00AD6598">
        <w:rPr>
          <w:i/>
          <w:lang w:val="en-US" w:eastAsia="en-US"/>
        </w:rPr>
        <w:t>0</w:t>
      </w:r>
      <w:r w:rsidR="00165C3F">
        <w:rPr>
          <w:i/>
          <w:lang w:val="en-US" w:eastAsia="en-US"/>
        </w:rPr>
        <w:t>1</w:t>
      </w:r>
      <w:r w:rsidR="00522EF0" w:rsidRPr="00AD6598">
        <w:rPr>
          <w:i/>
          <w:lang w:val="en-US" w:eastAsia="en-US"/>
        </w:rPr>
        <w:t xml:space="preserve">Name </w:t>
      </w:r>
      <w:r w:rsidR="00114D42">
        <w:rPr>
          <w:lang w:val="en-US" w:eastAsia="en-US"/>
        </w:rPr>
        <w:t>domain name.</w:t>
      </w:r>
      <w:r w:rsidR="00114D42">
        <w:rPr>
          <w:lang w:val="en-US" w:eastAsia="en-US"/>
        </w:rPr>
        <w:br/>
      </w:r>
      <w:r w:rsidR="00522EF0">
        <w:rPr>
          <w:lang w:val="en-US" w:eastAsia="en-US"/>
        </w:rPr>
        <w:t xml:space="preserve">The result </w:t>
      </w:r>
      <w:r w:rsidR="00522EF0" w:rsidRPr="00497588">
        <w:rPr>
          <w:lang w:val="en-US" w:eastAsia="en-US"/>
        </w:rPr>
        <w:t>MUST</w:t>
      </w:r>
      <w:r w:rsidR="00165C3F" w:rsidRPr="00497588">
        <w:rPr>
          <w:lang w:val="en-US" w:eastAsia="en-US"/>
        </w:rPr>
        <w:t xml:space="preserve"> NOT</w:t>
      </w:r>
      <w:r w:rsidR="00522EF0" w:rsidRPr="00497588">
        <w:rPr>
          <w:lang w:val="en-US" w:eastAsia="en-US"/>
        </w:rPr>
        <w:t xml:space="preserve"> </w:t>
      </w:r>
      <w:r w:rsidR="00522EF0">
        <w:rPr>
          <w:lang w:val="en-US" w:eastAsia="en-US"/>
        </w:rPr>
        <w:t xml:space="preserve">be </w:t>
      </w:r>
      <w:r w:rsidR="00522EF0" w:rsidRPr="00B03F9E">
        <w:rPr>
          <w:lang w:val="en-US" w:eastAsia="en-US"/>
        </w:rPr>
        <w:t>NXDOMAIN.</w:t>
      </w:r>
    </w:p>
    <w:p w14:paraId="335F6ED7" w14:textId="77777777" w:rsidR="00522EF0" w:rsidRPr="00B03F9E" w:rsidRDefault="00782B59" w:rsidP="002422AF">
      <w:pPr>
        <w:pStyle w:val="Liststycke"/>
        <w:numPr>
          <w:ilvl w:val="0"/>
          <w:numId w:val="39"/>
        </w:numPr>
        <w:rPr>
          <w:lang w:val="en-US" w:eastAsia="en-US"/>
        </w:rPr>
      </w:pPr>
      <w:r w:rsidRPr="00B03F9E">
        <w:rPr>
          <w:lang w:val="en-US" w:eastAsia="en-US"/>
        </w:rPr>
        <w:t>Perform</w:t>
      </w:r>
      <w:r w:rsidR="00522EF0" w:rsidRPr="00B03F9E">
        <w:rPr>
          <w:lang w:val="en-US" w:eastAsia="en-US"/>
        </w:rPr>
        <w:t xml:space="preserve"> the same login as the login step in 2.8.</w:t>
      </w:r>
      <w:r w:rsidR="000C0846" w:rsidRPr="00B03F9E">
        <w:rPr>
          <w:lang w:val="en-US" w:eastAsia="en-US"/>
        </w:rPr>
        <w:br/>
      </w:r>
      <w:r w:rsidRPr="00B03F9E">
        <w:rPr>
          <w:lang w:val="en-US"/>
        </w:rPr>
        <w:t>The login command MUST complete with result code 1000.</w:t>
      </w:r>
    </w:p>
    <w:p w14:paraId="335F6ED8" w14:textId="77777777" w:rsidR="00522EF0" w:rsidRPr="00B03F9E" w:rsidRDefault="00522EF0" w:rsidP="002422AF">
      <w:pPr>
        <w:pStyle w:val="Liststycke"/>
        <w:numPr>
          <w:ilvl w:val="0"/>
          <w:numId w:val="39"/>
        </w:numPr>
        <w:rPr>
          <w:lang w:val="en-US" w:eastAsia="en-US"/>
        </w:rPr>
      </w:pPr>
      <w:r w:rsidRPr="00B03F9E">
        <w:rPr>
          <w:lang w:val="en-US" w:eastAsia="en-US"/>
        </w:rPr>
        <w:t xml:space="preserve">Create a domain </w:t>
      </w:r>
      <w:r w:rsidR="00165C3F" w:rsidRPr="00B03F9E">
        <w:rPr>
          <w:lang w:val="en-US" w:eastAsia="en-US"/>
        </w:rPr>
        <w:t>update</w:t>
      </w:r>
      <w:r w:rsidRPr="00B03F9E">
        <w:rPr>
          <w:lang w:val="en-US" w:eastAsia="en-US"/>
        </w:rPr>
        <w:t xml:space="preserve"> command with </w:t>
      </w:r>
      <w:r w:rsidRPr="00B03F9E">
        <w:rPr>
          <w:i/>
          <w:lang w:val="en-US" w:eastAsia="en-US"/>
        </w:rPr>
        <w:t>EppDom</w:t>
      </w:r>
      <w:r w:rsidR="00165C3F" w:rsidRPr="00B03F9E">
        <w:rPr>
          <w:i/>
          <w:lang w:val="en-US" w:eastAsia="en-US"/>
        </w:rPr>
        <w:t>Update01</w:t>
      </w:r>
      <w:r w:rsidRPr="00B03F9E">
        <w:rPr>
          <w:i/>
          <w:lang w:val="en-US" w:eastAsia="en-US"/>
        </w:rPr>
        <w:t>Name</w:t>
      </w:r>
      <w:r w:rsidRPr="00B03F9E">
        <w:rPr>
          <w:lang w:val="en-US" w:eastAsia="en-US"/>
        </w:rPr>
        <w:t>.</w:t>
      </w:r>
    </w:p>
    <w:p w14:paraId="335F6ED9" w14:textId="77777777" w:rsidR="00522EF0" w:rsidRPr="00B03F9E" w:rsidRDefault="00522EF0" w:rsidP="00D851F1">
      <w:pPr>
        <w:pStyle w:val="Liststycke"/>
        <w:numPr>
          <w:ilvl w:val="1"/>
          <w:numId w:val="39"/>
        </w:numPr>
        <w:rPr>
          <w:lang w:val="en-US" w:eastAsia="en-US"/>
        </w:rPr>
      </w:pPr>
      <w:r w:rsidRPr="00ED0083">
        <w:rPr>
          <w:lang w:val="en-US" w:eastAsia="en-US"/>
        </w:rPr>
        <w:t xml:space="preserve">Add </w:t>
      </w:r>
      <w:r w:rsidR="005D7E04" w:rsidRPr="00ED0083">
        <w:rPr>
          <w:lang w:val="en-US" w:eastAsia="en-US"/>
        </w:rPr>
        <w:t>one or more</w:t>
      </w:r>
      <w:r w:rsidRPr="00ED0083">
        <w:rPr>
          <w:lang w:val="en-US" w:eastAsia="en-US"/>
        </w:rPr>
        <w:t xml:space="preserve"> secDNS records with dsData or keyData or </w:t>
      </w:r>
      <w:r w:rsidR="0042561C" w:rsidRPr="00ED0083">
        <w:rPr>
          <w:lang w:val="en-US" w:eastAsia="en-US"/>
        </w:rPr>
        <w:t>both,</w:t>
      </w:r>
      <w:r w:rsidRPr="00ED0083">
        <w:rPr>
          <w:lang w:val="en-US" w:eastAsia="en-US"/>
        </w:rPr>
        <w:t xml:space="preserve"> depending on</w:t>
      </w:r>
      <w:r w:rsidRPr="00B03F9E">
        <w:rPr>
          <w:lang w:val="en-US" w:eastAsia="en-US"/>
        </w:rPr>
        <w:t xml:space="preserve"> </w:t>
      </w:r>
      <w:r w:rsidR="0042561C" w:rsidRPr="00B03F9E">
        <w:rPr>
          <w:lang w:val="en-US" w:eastAsia="en-US"/>
        </w:rPr>
        <w:t xml:space="preserve">the value of </w:t>
      </w:r>
      <w:r w:rsidRPr="00B03F9E">
        <w:rPr>
          <w:i/>
          <w:lang w:val="en-US" w:eastAsia="en-US"/>
        </w:rPr>
        <w:t>EppDom</w:t>
      </w:r>
      <w:r w:rsidR="009511B9">
        <w:rPr>
          <w:i/>
          <w:lang w:val="en-US" w:eastAsia="en-US"/>
        </w:rPr>
        <w:t>U</w:t>
      </w:r>
      <w:r w:rsidR="00165C3F" w:rsidRPr="00B03F9E">
        <w:rPr>
          <w:i/>
          <w:lang w:val="en-US" w:eastAsia="en-US"/>
        </w:rPr>
        <w:t>pdate</w:t>
      </w:r>
      <w:r w:rsidRPr="00B03F9E">
        <w:rPr>
          <w:i/>
          <w:lang w:val="en-US" w:eastAsia="en-US"/>
        </w:rPr>
        <w:t>0</w:t>
      </w:r>
      <w:r w:rsidR="00165C3F" w:rsidRPr="00B03F9E">
        <w:rPr>
          <w:i/>
          <w:lang w:val="en-US" w:eastAsia="en-US"/>
        </w:rPr>
        <w:t>1</w:t>
      </w:r>
      <w:r w:rsidRPr="00B03F9E">
        <w:rPr>
          <w:i/>
          <w:lang w:val="en-US" w:eastAsia="en-US"/>
        </w:rPr>
        <w:t>KeyType</w:t>
      </w:r>
      <w:r w:rsidR="009511B9">
        <w:rPr>
          <w:lang w:val="en-US" w:eastAsia="en-US"/>
        </w:rPr>
        <w:t>. Use</w:t>
      </w:r>
      <w:r w:rsidRPr="00B03F9E">
        <w:rPr>
          <w:lang w:val="en-US" w:eastAsia="en-US"/>
        </w:rPr>
        <w:t xml:space="preserve"> appropriate values from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DsKeyTag01</w:t>
      </w:r>
      <w:r w:rsidRPr="00B03F9E">
        <w:rPr>
          <w:lang w:val="en-US" w:eastAsia="en-US"/>
        </w:rPr>
        <w:t xml:space="preserve">,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DsAlg01</w:t>
      </w:r>
      <w:r w:rsidRPr="00B03F9E">
        <w:rPr>
          <w:lang w:val="en-US" w:eastAsia="en-US"/>
        </w:rPr>
        <w:t xml:space="preserve">,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DsDigestType01</w:t>
      </w:r>
      <w:r w:rsidRPr="00B03F9E">
        <w:rPr>
          <w:lang w:val="en-US" w:eastAsia="en-US"/>
        </w:rPr>
        <w:t xml:space="preserve">,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DsDigest01</w:t>
      </w:r>
      <w:r w:rsidRPr="00B03F9E">
        <w:rPr>
          <w:lang w:val="en-US" w:eastAsia="en-US"/>
        </w:rPr>
        <w:t xml:space="preserve">,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KdFlags01</w:t>
      </w:r>
      <w:r w:rsidRPr="00B03F9E">
        <w:rPr>
          <w:lang w:val="en-US" w:eastAsia="en-US"/>
        </w:rPr>
        <w:t xml:space="preserve">,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KdProtocol01</w:t>
      </w:r>
      <w:r w:rsidRPr="00B03F9E">
        <w:rPr>
          <w:lang w:val="en-US" w:eastAsia="en-US"/>
        </w:rPr>
        <w:t xml:space="preserve">,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KdAlg01</w:t>
      </w:r>
      <w:r w:rsidRPr="00B03F9E">
        <w:rPr>
          <w:lang w:val="en-US" w:eastAsia="en-US"/>
        </w:rPr>
        <w:t xml:space="preserve">,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kdPubKey01</w:t>
      </w:r>
      <w:r w:rsidRPr="00B03F9E">
        <w:rPr>
          <w:lang w:val="en-US" w:eastAsia="en-US"/>
        </w:rPr>
        <w:t>.</w:t>
      </w:r>
    </w:p>
    <w:p w14:paraId="335F6EDA" w14:textId="77777777" w:rsidR="00522EF0" w:rsidRPr="00B03F9E" w:rsidRDefault="00522EF0" w:rsidP="002422AF">
      <w:pPr>
        <w:pStyle w:val="Liststycke"/>
        <w:numPr>
          <w:ilvl w:val="1"/>
          <w:numId w:val="39"/>
        </w:numPr>
        <w:rPr>
          <w:lang w:val="en-US" w:eastAsia="en-US"/>
        </w:rPr>
      </w:pPr>
      <w:r w:rsidRPr="00B03F9E">
        <w:rPr>
          <w:lang w:val="en-US" w:eastAsia="en-US"/>
        </w:rPr>
        <w:t xml:space="preserve">If domain </w:t>
      </w:r>
      <w:r w:rsidR="00601EA3">
        <w:rPr>
          <w:lang w:val="en-US" w:eastAsia="en-US"/>
        </w:rPr>
        <w:t>update</w:t>
      </w:r>
      <w:r w:rsidRPr="00B03F9E">
        <w:rPr>
          <w:lang w:val="en-US" w:eastAsia="en-US"/>
        </w:rPr>
        <w:t xml:space="preserve"> requires extra extension and values, create an extension part from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Ext01Uri</w:t>
      </w:r>
      <w:r w:rsidRPr="00B03F9E">
        <w:rPr>
          <w:lang w:val="en-US" w:eastAsia="en-US"/>
        </w:rPr>
        <w:t xml:space="preserve"> and fill in field name from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Ext01Field01</w:t>
      </w:r>
      <w:r w:rsidRPr="00B03F9E">
        <w:rPr>
          <w:lang w:val="en-US" w:eastAsia="en-US"/>
        </w:rPr>
        <w:t xml:space="preserve"> and values from </w:t>
      </w:r>
      <w:r w:rsidRPr="00B03F9E">
        <w:rPr>
          <w:i/>
          <w:lang w:val="en-US" w:eastAsia="en-US"/>
        </w:rPr>
        <w:t>EppDom</w:t>
      </w:r>
      <w:r w:rsidR="00165C3F" w:rsidRPr="00B03F9E">
        <w:rPr>
          <w:i/>
          <w:lang w:val="en-US" w:eastAsia="en-US"/>
        </w:rPr>
        <w:t>Update</w:t>
      </w:r>
      <w:r w:rsidRPr="00B03F9E">
        <w:rPr>
          <w:i/>
          <w:lang w:val="en-US" w:eastAsia="en-US"/>
        </w:rPr>
        <w:t>0</w:t>
      </w:r>
      <w:r w:rsidR="00165C3F" w:rsidRPr="00B03F9E">
        <w:rPr>
          <w:i/>
          <w:lang w:val="en-US" w:eastAsia="en-US"/>
        </w:rPr>
        <w:t>1</w:t>
      </w:r>
      <w:r w:rsidRPr="00B03F9E">
        <w:rPr>
          <w:i/>
          <w:lang w:val="en-US" w:eastAsia="en-US"/>
        </w:rPr>
        <w:t>Ext01Value01</w:t>
      </w:r>
      <w:r w:rsidRPr="00B03F9E">
        <w:rPr>
          <w:lang w:val="en-US" w:eastAsia="en-US"/>
        </w:rPr>
        <w:t>.</w:t>
      </w:r>
    </w:p>
    <w:p w14:paraId="335F6EDB" w14:textId="77777777" w:rsidR="00522EF0" w:rsidRPr="00B03F9E" w:rsidRDefault="00594279" w:rsidP="00594279">
      <w:pPr>
        <w:pStyle w:val="Liststycke"/>
        <w:rPr>
          <w:lang w:val="en-US" w:eastAsia="en-US"/>
        </w:rPr>
      </w:pPr>
      <w:r w:rsidRPr="00B03F9E">
        <w:rPr>
          <w:lang w:val="en-US"/>
        </w:rPr>
        <w:lastRenderedPageBreak/>
        <w:t>The domain update command MUST complete with result code 1000 or 1001.</w:t>
      </w:r>
    </w:p>
    <w:p w14:paraId="335F6EDC" w14:textId="77777777" w:rsidR="00782B59" w:rsidRPr="00B03F9E" w:rsidRDefault="00782B59" w:rsidP="002422AF">
      <w:pPr>
        <w:pStyle w:val="Liststycke"/>
        <w:numPr>
          <w:ilvl w:val="0"/>
          <w:numId w:val="39"/>
        </w:numPr>
        <w:rPr>
          <w:lang w:val="en-US" w:eastAsia="en-US"/>
        </w:rPr>
      </w:pPr>
      <w:r w:rsidRPr="00B03F9E">
        <w:rPr>
          <w:lang w:val="en-US" w:eastAsia="en-US"/>
        </w:rPr>
        <w:t>Create a logout command.</w:t>
      </w:r>
      <w:r w:rsidRPr="00B03F9E">
        <w:rPr>
          <w:lang w:val="en-US" w:eastAsia="en-US"/>
        </w:rPr>
        <w:br/>
      </w:r>
      <w:r w:rsidRPr="00B03F9E">
        <w:rPr>
          <w:lang w:val="en-US"/>
        </w:rPr>
        <w:t>The logout command MUST complete with result code 1500.</w:t>
      </w:r>
    </w:p>
    <w:p w14:paraId="335F6EDD" w14:textId="77777777" w:rsidR="00522EF0" w:rsidRPr="00B03F9E" w:rsidRDefault="008C74B2" w:rsidP="002422AF">
      <w:pPr>
        <w:pStyle w:val="Liststycke"/>
        <w:numPr>
          <w:ilvl w:val="0"/>
          <w:numId w:val="39"/>
        </w:numPr>
        <w:rPr>
          <w:lang w:val="en-US" w:eastAsia="en-US"/>
        </w:rPr>
      </w:pPr>
      <w:r w:rsidRPr="00B03F9E">
        <w:rPr>
          <w:lang w:val="en-US"/>
        </w:rPr>
        <w:t>Verify that</w:t>
      </w:r>
      <w:r w:rsidR="00522EF0" w:rsidRPr="00B03F9E">
        <w:rPr>
          <w:lang w:val="en-US"/>
        </w:rPr>
        <w:t xml:space="preserve"> the </w:t>
      </w:r>
      <w:r w:rsidR="00522EF0" w:rsidRPr="00B03F9E">
        <w:rPr>
          <w:i/>
          <w:lang w:val="en-US" w:eastAsia="en-US"/>
        </w:rPr>
        <w:t>EppDom</w:t>
      </w:r>
      <w:r w:rsidR="00165C3F" w:rsidRPr="00B03F9E">
        <w:rPr>
          <w:i/>
          <w:lang w:val="en-US" w:eastAsia="en-US"/>
        </w:rPr>
        <w:t>Update</w:t>
      </w:r>
      <w:r w:rsidR="00522EF0" w:rsidRPr="00B03F9E">
        <w:rPr>
          <w:i/>
          <w:lang w:val="en-US" w:eastAsia="en-US"/>
        </w:rPr>
        <w:t>0</w:t>
      </w:r>
      <w:r w:rsidR="00165C3F" w:rsidRPr="00B03F9E">
        <w:rPr>
          <w:i/>
          <w:lang w:val="en-US" w:eastAsia="en-US"/>
        </w:rPr>
        <w:t>1</w:t>
      </w:r>
      <w:r w:rsidR="00522EF0" w:rsidRPr="00B03F9E">
        <w:rPr>
          <w:i/>
          <w:lang w:val="en-US" w:eastAsia="en-US"/>
        </w:rPr>
        <w:t>Name</w:t>
      </w:r>
      <w:r w:rsidR="00522EF0" w:rsidRPr="00B03F9E">
        <w:rPr>
          <w:lang w:val="en-US" w:eastAsia="en-US"/>
        </w:rPr>
        <w:t xml:space="preserve"> domain is </w:t>
      </w:r>
      <w:r w:rsidR="00165C3F" w:rsidRPr="00B03F9E">
        <w:rPr>
          <w:lang w:val="en-US" w:eastAsia="en-US"/>
        </w:rPr>
        <w:t>updated</w:t>
      </w:r>
      <w:r w:rsidR="00522EF0" w:rsidRPr="00B03F9E">
        <w:rPr>
          <w:lang w:val="en-US" w:eastAsia="en-US"/>
        </w:rPr>
        <w:t xml:space="preserve">, with the correct DNSSEC records in the zone within </w:t>
      </w:r>
      <w:r w:rsidR="00165C3F" w:rsidRPr="00B03F9E">
        <w:rPr>
          <w:lang w:val="en-US" w:eastAsia="en-US"/>
        </w:rPr>
        <w:t>60 minutes</w:t>
      </w:r>
      <w:r w:rsidR="00522EF0" w:rsidRPr="00B03F9E">
        <w:rPr>
          <w:lang w:val="en-US" w:eastAsia="en-US"/>
        </w:rPr>
        <w:t>.</w:t>
      </w:r>
    </w:p>
    <w:p w14:paraId="335F6EDE" w14:textId="77777777" w:rsidR="00522EF0" w:rsidRPr="00DC63DE" w:rsidRDefault="008C74B2" w:rsidP="00522EF0">
      <w:pPr>
        <w:pStyle w:val="Liststycke"/>
        <w:numPr>
          <w:ilvl w:val="0"/>
          <w:numId w:val="39"/>
        </w:numPr>
        <w:rPr>
          <w:lang w:val="en-US" w:eastAsia="en-US"/>
        </w:rPr>
      </w:pPr>
      <w:r w:rsidRPr="00B03F9E">
        <w:rPr>
          <w:lang w:val="en-US" w:eastAsia="en-US"/>
        </w:rPr>
        <w:t>Verify that</w:t>
      </w:r>
      <w:r w:rsidR="00165C3F" w:rsidRPr="00B03F9E">
        <w:rPr>
          <w:lang w:val="en-US" w:eastAsia="en-US"/>
        </w:rPr>
        <w:t xml:space="preserve"> the </w:t>
      </w:r>
      <w:r w:rsidR="00165C3F" w:rsidRPr="00B03F9E">
        <w:rPr>
          <w:i/>
          <w:lang w:val="en-US" w:eastAsia="en-US"/>
        </w:rPr>
        <w:t>EPPDomUpdate01Name</w:t>
      </w:r>
      <w:r w:rsidR="00165C3F" w:rsidRPr="00B03F9E">
        <w:rPr>
          <w:lang w:val="en-US" w:eastAsia="en-US"/>
        </w:rPr>
        <w:t xml:space="preserve"> is</w:t>
      </w:r>
      <w:r w:rsidR="00165C3F" w:rsidRPr="0032117C">
        <w:rPr>
          <w:lang w:val="en-US" w:eastAsia="en-US"/>
        </w:rPr>
        <w:t xml:space="preserve"> visible</w:t>
      </w:r>
      <w:r w:rsidR="00165C3F">
        <w:rPr>
          <w:lang w:val="en-US" w:eastAsia="en-US"/>
        </w:rPr>
        <w:t xml:space="preserve"> in W</w:t>
      </w:r>
      <w:r w:rsidR="00165C3F" w:rsidRPr="0032117C">
        <w:rPr>
          <w:lang w:val="en-US" w:eastAsia="en-US"/>
        </w:rPr>
        <w:t>hois</w:t>
      </w:r>
      <w:r w:rsidR="00165C3F">
        <w:rPr>
          <w:lang w:val="en-US" w:eastAsia="en-US"/>
        </w:rPr>
        <w:t xml:space="preserve"> as a DNSSEC signed domain</w:t>
      </w:r>
      <w:r w:rsidR="00165C3F" w:rsidRPr="0032117C">
        <w:rPr>
          <w:lang w:val="en-US" w:eastAsia="en-US"/>
        </w:rPr>
        <w:t xml:space="preserve"> within </w:t>
      </w:r>
      <w:r w:rsidR="00165C3F">
        <w:rPr>
          <w:lang w:val="en-US" w:eastAsia="en-US"/>
        </w:rPr>
        <w:t>60 minutes</w:t>
      </w:r>
      <w:r w:rsidR="00165C3F" w:rsidRPr="0032117C">
        <w:rPr>
          <w:lang w:val="en-US" w:eastAsia="en-US"/>
        </w:rPr>
        <w:t>.</w:t>
      </w:r>
    </w:p>
    <w:p w14:paraId="335F6EDF" w14:textId="77777777" w:rsidR="00A012AE" w:rsidRPr="002E2AFD" w:rsidRDefault="00A012AE" w:rsidP="00A012AE">
      <w:pPr>
        <w:pStyle w:val="Rubrik1"/>
      </w:pPr>
      <w:bookmarkStart w:id="314" w:name="_Toc241221993"/>
      <w:bookmarkStart w:id="315" w:name="_Toc274556101"/>
      <w:r w:rsidRPr="002E2AFD">
        <w:lastRenderedPageBreak/>
        <w:t xml:space="preserve">EPP </w:t>
      </w:r>
      <w:r>
        <w:t>Extensions</w:t>
      </w:r>
      <w:bookmarkEnd w:id="314"/>
      <w:bookmarkEnd w:id="315"/>
    </w:p>
    <w:p w14:paraId="335F6EE0" w14:textId="77777777" w:rsidR="00A012AE" w:rsidRPr="002E2AFD" w:rsidRDefault="00A012AE" w:rsidP="00A012AE">
      <w:pPr>
        <w:pStyle w:val="Rubrik2"/>
      </w:pPr>
      <w:bookmarkStart w:id="316" w:name="_Toc241221994"/>
      <w:bookmarkStart w:id="317" w:name="_Toc274556102"/>
      <w:r w:rsidRPr="002E2AFD">
        <w:t>Test case identifier</w:t>
      </w:r>
      <w:bookmarkEnd w:id="316"/>
      <w:bookmarkEnd w:id="317"/>
    </w:p>
    <w:p w14:paraId="335F6EE1" w14:textId="77777777" w:rsidR="00A012AE" w:rsidRPr="002E2AFD" w:rsidRDefault="00A012AE" w:rsidP="00A012AE">
      <w:pPr>
        <w:rPr>
          <w:lang w:val="en-US" w:eastAsia="en-US"/>
        </w:rPr>
      </w:pPr>
      <w:r w:rsidRPr="002E2AFD">
        <w:rPr>
          <w:lang w:val="en-US" w:eastAsia="en-US"/>
        </w:rPr>
        <w:t>EPP</w:t>
      </w:r>
      <w:r>
        <w:rPr>
          <w:lang w:val="en-US" w:eastAsia="en-US"/>
        </w:rPr>
        <w:t>Extensions</w:t>
      </w:r>
    </w:p>
    <w:p w14:paraId="335F6EE2" w14:textId="77777777" w:rsidR="00A012AE" w:rsidRPr="002E2AFD" w:rsidRDefault="00A012AE" w:rsidP="00A012AE">
      <w:pPr>
        <w:pStyle w:val="Rubrik2"/>
      </w:pPr>
      <w:bookmarkStart w:id="318" w:name="_Toc241221995"/>
      <w:bookmarkStart w:id="319" w:name="_Toc274556103"/>
      <w:r w:rsidRPr="002E2AFD">
        <w:t>Objective</w:t>
      </w:r>
      <w:bookmarkEnd w:id="318"/>
      <w:bookmarkEnd w:id="319"/>
    </w:p>
    <w:p w14:paraId="335F6EE3" w14:textId="77777777" w:rsidR="00A012AE" w:rsidRPr="00E05F52" w:rsidRDefault="00FB0960" w:rsidP="00A012AE">
      <w:pPr>
        <w:rPr>
          <w:lang w:val="en-US"/>
        </w:rPr>
      </w:pPr>
      <w:r w:rsidRPr="00E05F52">
        <w:rPr>
          <w:lang w:val="en-US"/>
        </w:rPr>
        <w:t>This test verifies compliance of the EPP server with extensions required by registry agreement.</w:t>
      </w:r>
    </w:p>
    <w:p w14:paraId="335F6EE4" w14:textId="77777777" w:rsidR="00A012AE" w:rsidRPr="00B03F9E" w:rsidRDefault="00A012AE" w:rsidP="00A012AE">
      <w:pPr>
        <w:pStyle w:val="Rubrik2"/>
      </w:pPr>
      <w:bookmarkStart w:id="320" w:name="_Toc241221996"/>
      <w:bookmarkStart w:id="321" w:name="_Toc274556104"/>
      <w:r w:rsidRPr="00B03F9E">
        <w:t>Inputs</w:t>
      </w:r>
      <w:bookmarkEnd w:id="320"/>
      <w:bookmarkEnd w:id="321"/>
    </w:p>
    <w:p w14:paraId="335F6EE5" w14:textId="77777777" w:rsidR="00A012AE" w:rsidRPr="00B03F9E" w:rsidRDefault="00A012AE" w:rsidP="00A012AE">
      <w:pPr>
        <w:rPr>
          <w:lang w:val="en-US" w:eastAsia="en-US"/>
        </w:rPr>
      </w:pPr>
      <w:r w:rsidRPr="00B03F9E">
        <w:rPr>
          <w:lang w:val="en-US" w:eastAsia="en-US"/>
        </w:rPr>
        <w:t xml:space="preserve">The following information </w:t>
      </w:r>
      <w:r w:rsidR="003B0EB3" w:rsidRPr="00B03F9E">
        <w:rPr>
          <w:lang w:val="en-US" w:eastAsia="en-US"/>
        </w:rPr>
        <w:t xml:space="preserve">is </w:t>
      </w:r>
      <w:r w:rsidRPr="00B03F9E">
        <w:rPr>
          <w:lang w:val="en-US" w:eastAsia="en-US"/>
        </w:rPr>
        <w:t>needed as input for this test case:</w:t>
      </w:r>
    </w:p>
    <w:p w14:paraId="335F6EE6" w14:textId="77777777" w:rsidR="00A012AE" w:rsidRPr="00B03F9E" w:rsidRDefault="00A012AE" w:rsidP="00A012AE">
      <w:pPr>
        <w:rPr>
          <w:lang w:val="en-US" w:eastAsia="en-US"/>
        </w:rPr>
      </w:pPr>
    </w:p>
    <w:p w14:paraId="335F6EE7" w14:textId="77777777" w:rsidR="00A012AE" w:rsidRPr="00E05F52" w:rsidRDefault="00FB0960" w:rsidP="00FB0960">
      <w:pPr>
        <w:pStyle w:val="Liststycke"/>
        <w:numPr>
          <w:ilvl w:val="0"/>
          <w:numId w:val="38"/>
        </w:numPr>
        <w:rPr>
          <w:lang w:val="en-US" w:eastAsia="en-US"/>
        </w:rPr>
      </w:pPr>
      <w:r w:rsidRPr="00E05F52">
        <w:rPr>
          <w:lang w:val="en-US" w:eastAsia="en-US"/>
        </w:rPr>
        <w:t>The extensions required by the Registry Agreement.</w:t>
      </w:r>
    </w:p>
    <w:p w14:paraId="335F6EE8" w14:textId="77777777" w:rsidR="00A012AE" w:rsidRPr="00205683" w:rsidRDefault="00A012AE" w:rsidP="00205683">
      <w:pPr>
        <w:pStyle w:val="Liststycke"/>
        <w:numPr>
          <w:ilvl w:val="0"/>
          <w:numId w:val="38"/>
        </w:numPr>
        <w:rPr>
          <w:lang w:val="en-US" w:eastAsia="en-US"/>
        </w:rPr>
      </w:pPr>
      <w:r w:rsidRPr="00205683">
        <w:rPr>
          <w:lang w:val="en-US" w:eastAsia="en-US"/>
        </w:rPr>
        <w:t>Logfiles from login in any of the previous test</w:t>
      </w:r>
      <w:r w:rsidR="00205683" w:rsidRPr="00205683">
        <w:rPr>
          <w:lang w:val="en-US" w:eastAsia="en-US"/>
        </w:rPr>
        <w:t>s</w:t>
      </w:r>
      <w:r w:rsidR="00FB0960">
        <w:rPr>
          <w:lang w:val="en-US" w:eastAsia="en-US"/>
        </w:rPr>
        <w:t>.</w:t>
      </w:r>
    </w:p>
    <w:p w14:paraId="335F6EE9" w14:textId="77777777" w:rsidR="00A012AE" w:rsidRPr="002E2AFD" w:rsidRDefault="00A012AE" w:rsidP="00A012AE">
      <w:pPr>
        <w:pStyle w:val="Rubrik2"/>
      </w:pPr>
      <w:bookmarkStart w:id="322" w:name="_Toc241221997"/>
      <w:bookmarkStart w:id="323" w:name="_Toc274556105"/>
      <w:r w:rsidRPr="002E2AFD">
        <w:t>Outcome(s)</w:t>
      </w:r>
      <w:bookmarkEnd w:id="322"/>
      <w:bookmarkEnd w:id="323"/>
    </w:p>
    <w:p w14:paraId="335F6EEA" w14:textId="77777777" w:rsidR="001902DE" w:rsidRDefault="00FB0960" w:rsidP="00BC578E">
      <w:pPr>
        <w:rPr>
          <w:lang w:val="en-US"/>
        </w:rPr>
      </w:pPr>
      <w:r w:rsidRPr="00E05F52">
        <w:rPr>
          <w:lang w:val="en-US"/>
        </w:rPr>
        <w:t>Each extension in the Registry Agreement stated to be mandatory must be listed in the EPP greeting.</w:t>
      </w:r>
    </w:p>
    <w:p w14:paraId="335F6EEB" w14:textId="77777777" w:rsidR="00A012AE" w:rsidRPr="002E2AFD" w:rsidRDefault="00A012AE" w:rsidP="00A012AE">
      <w:pPr>
        <w:pStyle w:val="Rubrik2"/>
      </w:pPr>
      <w:bookmarkStart w:id="324" w:name="_Toc241221998"/>
      <w:bookmarkStart w:id="325" w:name="_Toc274556106"/>
      <w:r w:rsidRPr="002E2AFD">
        <w:t>Environmental needs</w:t>
      </w:r>
      <w:bookmarkEnd w:id="324"/>
      <w:bookmarkEnd w:id="325"/>
    </w:p>
    <w:p w14:paraId="335F6EEC" w14:textId="77777777" w:rsidR="001D6D57" w:rsidRPr="00B058EC" w:rsidRDefault="001D6D57" w:rsidP="001D6D57">
      <w:pPr>
        <w:rPr>
          <w:lang w:val="en-US" w:eastAsia="en-US"/>
        </w:rPr>
      </w:pPr>
      <w:r>
        <w:rPr>
          <w:lang w:val="en-US" w:eastAsia="en-US"/>
        </w:rPr>
        <w:t>N/A</w:t>
      </w:r>
    </w:p>
    <w:p w14:paraId="335F6EED" w14:textId="77777777" w:rsidR="00A012AE" w:rsidRDefault="00A012AE" w:rsidP="00A012AE">
      <w:pPr>
        <w:pStyle w:val="Rubrik2"/>
      </w:pPr>
      <w:bookmarkStart w:id="326" w:name="_Toc241221999"/>
      <w:bookmarkStart w:id="327" w:name="_Toc274556107"/>
      <w:r w:rsidRPr="002E2AFD">
        <w:t>Special procedural requirements</w:t>
      </w:r>
      <w:bookmarkEnd w:id="326"/>
      <w:bookmarkEnd w:id="327"/>
    </w:p>
    <w:p w14:paraId="335F6EEE" w14:textId="77777777" w:rsidR="00FB0960" w:rsidRPr="00FB0960" w:rsidRDefault="00FB0960" w:rsidP="00FB0960">
      <w:r>
        <w:t>None.</w:t>
      </w:r>
    </w:p>
    <w:p w14:paraId="335F6EEF" w14:textId="77777777" w:rsidR="00A012AE" w:rsidRPr="002E2AFD" w:rsidRDefault="00A012AE" w:rsidP="00A012AE">
      <w:pPr>
        <w:pStyle w:val="Rubrik2"/>
      </w:pPr>
      <w:bookmarkStart w:id="328" w:name="_Toc241222000"/>
      <w:bookmarkStart w:id="329" w:name="_Toc274556108"/>
      <w:r w:rsidRPr="002E2AFD">
        <w:t>Intercase dependencies</w:t>
      </w:r>
      <w:bookmarkEnd w:id="328"/>
      <w:bookmarkEnd w:id="329"/>
    </w:p>
    <w:p w14:paraId="335F6EF0" w14:textId="77777777" w:rsidR="004D16FC" w:rsidRPr="002E2AFD" w:rsidRDefault="004D16FC" w:rsidP="00A012AE">
      <w:pPr>
        <w:rPr>
          <w:lang w:val="en-US" w:eastAsia="en-US"/>
        </w:rPr>
      </w:pPr>
      <w:r w:rsidRPr="00ED0083">
        <w:rPr>
          <w:lang w:val="en-US" w:eastAsia="en-US"/>
        </w:rPr>
        <w:t xml:space="preserve">A result log from any of the previous tests </w:t>
      </w:r>
      <w:r w:rsidR="00AB4C8C" w:rsidRPr="00ED0083">
        <w:rPr>
          <w:lang w:val="en-US" w:eastAsia="en-US"/>
        </w:rPr>
        <w:t>MUST</w:t>
      </w:r>
      <w:r w:rsidRPr="00ED0083">
        <w:rPr>
          <w:lang w:val="en-US" w:eastAsia="en-US"/>
        </w:rPr>
        <w:t xml:space="preserve"> be available.</w:t>
      </w:r>
    </w:p>
    <w:p w14:paraId="335F6EF1" w14:textId="77777777" w:rsidR="001E0E11" w:rsidRPr="00FB0960" w:rsidRDefault="00A012AE" w:rsidP="00FB0960">
      <w:pPr>
        <w:pStyle w:val="Rubrik2"/>
      </w:pPr>
      <w:bookmarkStart w:id="330" w:name="_Toc241222001"/>
      <w:bookmarkStart w:id="331" w:name="_Toc274556109"/>
      <w:r w:rsidRPr="002E2AFD">
        <w:t>Ordered description of steps to be taken to execute the test case</w:t>
      </w:r>
      <w:bookmarkEnd w:id="330"/>
      <w:bookmarkEnd w:id="331"/>
    </w:p>
    <w:p w14:paraId="335F6EF2" w14:textId="77777777" w:rsidR="00ED0083" w:rsidRPr="00ED0083" w:rsidRDefault="00547C42" w:rsidP="00FA354D">
      <w:pPr>
        <w:pStyle w:val="Liststycke"/>
        <w:numPr>
          <w:ilvl w:val="0"/>
          <w:numId w:val="37"/>
        </w:numPr>
        <w:rPr>
          <w:lang w:val="en-US"/>
        </w:rPr>
      </w:pPr>
      <w:r>
        <w:rPr>
          <w:lang w:val="en-US"/>
        </w:rPr>
        <w:t xml:space="preserve">Verify that each </w:t>
      </w:r>
      <w:r w:rsidR="00ED0083">
        <w:rPr>
          <w:lang w:val="en-US"/>
        </w:rPr>
        <w:t xml:space="preserve">extension in the Registry Agreement </w:t>
      </w:r>
      <w:r>
        <w:rPr>
          <w:lang w:val="en-US"/>
        </w:rPr>
        <w:t xml:space="preserve">that is stated to be mandatory </w:t>
      </w:r>
      <w:r w:rsidR="00ED0083">
        <w:rPr>
          <w:lang w:val="en-US"/>
        </w:rPr>
        <w:t>is listed in the EPP greeting.</w:t>
      </w:r>
    </w:p>
    <w:p w14:paraId="335F6EF3" w14:textId="77777777" w:rsidR="00B229F2" w:rsidRPr="002E2AFD" w:rsidRDefault="00B229F2" w:rsidP="00B229F2">
      <w:pPr>
        <w:pStyle w:val="Rubrik1"/>
      </w:pPr>
      <w:bookmarkStart w:id="332" w:name="_Toc241222002"/>
      <w:bookmarkStart w:id="333" w:name="_Toc274556110"/>
      <w:r w:rsidRPr="002E2AFD">
        <w:lastRenderedPageBreak/>
        <w:t>Global</w:t>
      </w:r>
      <w:bookmarkEnd w:id="332"/>
      <w:bookmarkEnd w:id="333"/>
    </w:p>
    <w:p w14:paraId="335F6EF4" w14:textId="77777777" w:rsidR="00B229F2" w:rsidRDefault="00B229F2" w:rsidP="00B229F2">
      <w:pPr>
        <w:pStyle w:val="Rubrik2"/>
      </w:pPr>
      <w:bookmarkStart w:id="334" w:name="_Toc241222003"/>
      <w:bookmarkStart w:id="335" w:name="_Toc274556111"/>
      <w:r w:rsidRPr="002E2AFD">
        <w:t>Glossary</w:t>
      </w:r>
      <w:bookmarkEnd w:id="334"/>
      <w:bookmarkEnd w:id="335"/>
    </w:p>
    <w:p w14:paraId="335F6EF5" w14:textId="77777777" w:rsidR="004E3681" w:rsidRPr="004E3681" w:rsidRDefault="004E3681" w:rsidP="004E3681">
      <w:pPr>
        <w:rPr>
          <w:lang w:val="en-US" w:eastAsia="en-US"/>
        </w:rPr>
      </w:pPr>
      <w:r>
        <w:rPr>
          <w:lang w:val="en-US" w:eastAsia="en-US"/>
        </w:rPr>
        <w:t>The glossary is available in the Master Test Plan.</w:t>
      </w:r>
    </w:p>
    <w:p w14:paraId="335F6EF6" w14:textId="77777777" w:rsidR="00B229F2" w:rsidRDefault="00B229F2" w:rsidP="00B229F2">
      <w:pPr>
        <w:pStyle w:val="Rubrik2"/>
      </w:pPr>
      <w:bookmarkStart w:id="336" w:name="_Toc241222004"/>
      <w:bookmarkStart w:id="337" w:name="_Toc274556112"/>
      <w:r w:rsidRPr="002E2AFD">
        <w:t>Document change procedures</w:t>
      </w:r>
      <w:bookmarkEnd w:id="336"/>
      <w:bookmarkEnd w:id="337"/>
    </w:p>
    <w:p w14:paraId="335F6EF7" w14:textId="77777777" w:rsidR="004E3681" w:rsidRPr="004E3681" w:rsidRDefault="004E3681" w:rsidP="004E3681">
      <w:pPr>
        <w:rPr>
          <w:lang w:val="en-US" w:eastAsia="en-US"/>
        </w:rPr>
      </w:pPr>
      <w:r>
        <w:rPr>
          <w:lang w:val="en-US" w:eastAsia="en-US"/>
        </w:rPr>
        <w:t>Document change procedures are documented in the Master Test Plan.</w:t>
      </w:r>
    </w:p>
    <w:sectPr w:rsidR="004E3681" w:rsidRPr="004E3681" w:rsidSect="00EE293D">
      <w:headerReference w:type="default" r:id="rId25"/>
      <w:footerReference w:type="default" r:id="rId26"/>
      <w:headerReference w:type="first" r:id="rId27"/>
      <w:pgSz w:w="11906" w:h="16838"/>
      <w:pgMar w:top="1418" w:right="851" w:bottom="1418" w:left="1134" w:header="567" w:footer="73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CFB26" w14:textId="77777777" w:rsidR="00E43E95" w:rsidRDefault="00E43E95" w:rsidP="00C635A8">
      <w:r>
        <w:separator/>
      </w:r>
    </w:p>
  </w:endnote>
  <w:endnote w:type="continuationSeparator" w:id="0">
    <w:p w14:paraId="027472E3" w14:textId="77777777" w:rsidR="00E43E95" w:rsidRDefault="00E43E95" w:rsidP="00C635A8">
      <w:r>
        <w:continuationSeparator/>
      </w:r>
    </w:p>
  </w:endnote>
  <w:endnote w:type="continuationNotice" w:id="1">
    <w:p w14:paraId="2E2B9CF7" w14:textId="77777777" w:rsidR="00E43E95" w:rsidRDefault="00E43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Garamond 3 LT Std">
    <w:altName w:val="Cambria"/>
    <w:panose1 w:val="00000000000000000000"/>
    <w:charset w:val="00"/>
    <w:family w:val="roman"/>
    <w:notTrueType/>
    <w:pitch w:val="variable"/>
    <w:sig w:usb0="800000AF" w:usb1="5000204A"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kzidenz-Grotesk Pro Bold">
    <w:altName w:val="Arial"/>
    <w:panose1 w:val="00000000000000000000"/>
    <w:charset w:val="00"/>
    <w:family w:val="modern"/>
    <w:notTrueType/>
    <w:pitch w:val="variable"/>
    <w:sig w:usb0="A00000AF" w:usb1="5000205B" w:usb2="00000000" w:usb3="00000000" w:csb0="0000009B"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6EFF" w14:textId="77777777" w:rsidR="007B1A5B" w:rsidRPr="00ED2713" w:rsidRDefault="007B1A5B" w:rsidP="00ED2713">
    <w:pPr>
      <w:pStyle w:val="Sidfot"/>
      <w:rPr>
        <w:rFonts w:ascii="Cambria" w:eastAsia="Cambria" w:hAnsi="Cambria"/>
        <w:sz w:val="22"/>
        <w:lang w:val="en-US"/>
      </w:rPr>
    </w:pPr>
    <w:r w:rsidRPr="00ED2713">
      <w:rPr>
        <w:rFonts w:ascii="Cambria" w:eastAsia="Cambria" w:hAnsi="Cambria"/>
        <w:sz w:val="22"/>
        <w:lang w:val="en-US"/>
      </w:rPr>
      <w:t>P</w:t>
    </w:r>
    <w:r>
      <w:rPr>
        <w:rFonts w:ascii="Cambria" w:eastAsia="Cambria" w:hAnsi="Cambria"/>
        <w:sz w:val="22"/>
        <w:lang w:val="en-US"/>
      </w:rPr>
      <w:t xml:space="preserve">DT </w:t>
    </w:r>
    <w:r w:rsidRPr="00ED2713">
      <w:rPr>
        <w:rFonts w:ascii="Cambria" w:eastAsia="Cambria" w:hAnsi="Cambria"/>
        <w:sz w:val="22"/>
        <w:lang w:val="en-US"/>
      </w:rPr>
      <w:t>EPP Test Cases</w:t>
    </w:r>
    <w:r>
      <w:rPr>
        <w:rFonts w:ascii="Cambria" w:eastAsia="Cambria" w:hAnsi="Cambria"/>
        <w:sz w:val="22"/>
        <w:lang w:val="en-US"/>
      </w:rPr>
      <w:tab/>
    </w:r>
    <w:r>
      <w:rPr>
        <w:rFonts w:ascii="Cambria" w:eastAsia="Cambria" w:hAnsi="Cambria"/>
        <w:sz w:val="22"/>
        <w:lang w:val="en-US"/>
      </w:rPr>
      <w:tab/>
    </w:r>
    <w:r>
      <w:rPr>
        <w:rFonts w:ascii="Cambria" w:eastAsia="Cambria" w:hAnsi="Cambria"/>
        <w:sz w:val="22"/>
        <w:lang w:val="en-US"/>
      </w:rPr>
      <w:tab/>
    </w:r>
    <w:r w:rsidRPr="00ED2713">
      <w:rPr>
        <w:rFonts w:ascii="Cambria" w:eastAsia="Cambria" w:hAnsi="Cambria"/>
        <w:sz w:val="22"/>
        <w:lang w:val="en-US"/>
      </w:rPr>
      <w:fldChar w:fldCharType="begin"/>
    </w:r>
    <w:r w:rsidRPr="00ED2713">
      <w:rPr>
        <w:rFonts w:ascii="Cambria" w:eastAsia="Cambria" w:hAnsi="Cambria"/>
        <w:sz w:val="22"/>
        <w:lang w:val="en-US"/>
      </w:rPr>
      <w:instrText xml:space="preserve">PAGE  </w:instrText>
    </w:r>
    <w:r w:rsidRPr="00ED2713">
      <w:rPr>
        <w:rFonts w:ascii="Cambria" w:eastAsia="Cambria" w:hAnsi="Cambria"/>
        <w:sz w:val="22"/>
        <w:lang w:val="en-US"/>
      </w:rPr>
      <w:fldChar w:fldCharType="separate"/>
    </w:r>
    <w:r w:rsidR="00E43E95">
      <w:rPr>
        <w:rFonts w:ascii="Cambria" w:eastAsia="Cambria" w:hAnsi="Cambria"/>
        <w:noProof/>
        <w:sz w:val="22"/>
        <w:lang w:val="en-US"/>
      </w:rPr>
      <w:t>42</w:t>
    </w:r>
    <w:r w:rsidRPr="00ED2713">
      <w:rPr>
        <w:rFonts w:ascii="Cambria" w:eastAsia="Cambria" w:hAnsi="Cambria"/>
        <w:sz w:val="22"/>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5582B" w14:textId="77777777" w:rsidR="00E43E95" w:rsidRDefault="00E43E95" w:rsidP="00C635A8">
      <w:r>
        <w:separator/>
      </w:r>
    </w:p>
  </w:footnote>
  <w:footnote w:type="continuationSeparator" w:id="0">
    <w:p w14:paraId="77D04016" w14:textId="77777777" w:rsidR="00E43E95" w:rsidRDefault="00E43E95" w:rsidP="00C635A8">
      <w:r>
        <w:continuationSeparator/>
      </w:r>
    </w:p>
  </w:footnote>
  <w:footnote w:type="continuationNotice" w:id="1">
    <w:p w14:paraId="5DD6B768" w14:textId="77777777" w:rsidR="00E43E95" w:rsidRDefault="00E43E9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6EFE" w14:textId="77777777" w:rsidR="007B1A5B" w:rsidRPr="00452532" w:rsidRDefault="007B1A5B" w:rsidP="00ED2713">
    <w:pPr>
      <w:pStyle w:val="Sidhuvud"/>
      <w:tabs>
        <w:tab w:val="clear" w:pos="4536"/>
        <w:tab w:val="center" w:pos="4962"/>
      </w:tabs>
      <w:jc w:val="right"/>
      <w:rPr>
        <w:lang w:val="en-US"/>
      </w:rPr>
    </w:pPr>
    <w:r>
      <w:rPr>
        <w:noProof/>
        <w:lang w:eastAsia="sv-SE"/>
      </w:rPr>
      <w:drawing>
        <wp:inline distT="0" distB="0" distL="0" distR="0" wp14:anchorId="335F6F01" wp14:editId="335F6F02">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6F00" w14:textId="77777777" w:rsidR="007B1A5B" w:rsidRDefault="007B1A5B" w:rsidP="00ED2713">
    <w:pPr>
      <w:pStyle w:val="Sidhuvud"/>
      <w:jc w:val="right"/>
    </w:pPr>
    <w:r>
      <w:rPr>
        <w:noProof/>
        <w:lang w:eastAsia="sv-SE"/>
      </w:rPr>
      <w:drawing>
        <wp:inline distT="0" distB="0" distL="0" distR="0" wp14:anchorId="335F6F03" wp14:editId="335F6F04">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D86BF0"/>
    <w:lvl w:ilvl="0">
      <w:start w:val="1"/>
      <w:numFmt w:val="bullet"/>
      <w:pStyle w:val="Punktlista2"/>
      <w:lvlText w:val=""/>
      <w:lvlJc w:val="left"/>
      <w:pPr>
        <w:ind w:left="643" w:hanging="360"/>
      </w:pPr>
      <w:rPr>
        <w:rFonts w:ascii="Symbol" w:hAnsi="Symbol" w:hint="default"/>
        <w:color w:val="4497C3" w:themeColor="text2"/>
        <w:sz w:val="28"/>
      </w:rPr>
    </w:lvl>
  </w:abstractNum>
  <w:abstractNum w:abstractNumId="1">
    <w:nsid w:val="FFFFFF89"/>
    <w:multiLevelType w:val="singleLevel"/>
    <w:tmpl w:val="B42A5CF6"/>
    <w:lvl w:ilvl="0">
      <w:start w:val="1"/>
      <w:numFmt w:val="bullet"/>
      <w:pStyle w:val="Punktlista"/>
      <w:lvlText w:val=""/>
      <w:lvlJc w:val="left"/>
      <w:pPr>
        <w:ind w:left="1778" w:hanging="360"/>
      </w:pPr>
      <w:rPr>
        <w:rFonts w:ascii="Symbol" w:hAnsi="Symbol" w:hint="default"/>
        <w:color w:val="4497C3" w:themeColor="text2"/>
        <w:sz w:val="28"/>
      </w:rPr>
    </w:lvl>
  </w:abstractNum>
  <w:abstractNum w:abstractNumId="2">
    <w:nsid w:val="00000003"/>
    <w:multiLevelType w:val="multilevel"/>
    <w:tmpl w:val="02D28B4A"/>
    <w:lvl w:ilvl="0">
      <w:start w:val="1"/>
      <w:numFmt w:val="decimal"/>
      <w:pStyle w:val="Rubrik1"/>
      <w:lvlText w:val="%1."/>
      <w:lvlJc w:val="left"/>
      <w:pPr>
        <w:tabs>
          <w:tab w:val="num" w:pos="0"/>
        </w:tabs>
        <w:ind w:left="0" w:firstLine="0"/>
      </w:pPr>
    </w:lvl>
    <w:lvl w:ilvl="1">
      <w:start w:val="1"/>
      <w:numFmt w:val="decimal"/>
      <w:pStyle w:val="Rubrik2"/>
      <w:lvlText w:val="%1.%2"/>
      <w:lvlJc w:val="left"/>
      <w:pPr>
        <w:tabs>
          <w:tab w:val="num" w:pos="0"/>
        </w:tabs>
        <w:ind w:left="0" w:firstLine="0"/>
      </w:pPr>
    </w:lvl>
    <w:lvl w:ilvl="2">
      <w:start w:val="1"/>
      <w:numFmt w:val="decimal"/>
      <w:pStyle w:val="Rubrik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2A767DF"/>
    <w:multiLevelType w:val="hybridMultilevel"/>
    <w:tmpl w:val="774C0F0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092A35AF"/>
    <w:multiLevelType w:val="hybridMultilevel"/>
    <w:tmpl w:val="920C70A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0A3B3643"/>
    <w:multiLevelType w:val="hybridMultilevel"/>
    <w:tmpl w:val="32FC34A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0D9C4BC2"/>
    <w:multiLevelType w:val="hybridMultilevel"/>
    <w:tmpl w:val="16F4D9E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0E9E027F"/>
    <w:multiLevelType w:val="hybridMultilevel"/>
    <w:tmpl w:val="38CEBA82"/>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0FF55DC6"/>
    <w:multiLevelType w:val="hybridMultilevel"/>
    <w:tmpl w:val="2782EA74"/>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14EF5692"/>
    <w:multiLevelType w:val="hybridMultilevel"/>
    <w:tmpl w:val="D5887BF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167F2B2A"/>
    <w:multiLevelType w:val="multilevel"/>
    <w:tmpl w:val="E9F85482"/>
    <w:styleLink w:val="Formatmall1"/>
    <w:lvl w:ilvl="0">
      <w:start w:val="1"/>
      <w:numFmt w:val="decimal"/>
      <w:pStyle w:val="Referenser"/>
      <w:lvlText w:val="[%1]"/>
      <w:lvlJc w:val="left"/>
      <w:pPr>
        <w:ind w:left="567" w:hanging="567"/>
      </w:pPr>
      <w:rPr>
        <w:rFonts w:ascii="Tahoma" w:hAnsi="Tahoma"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8E37A91"/>
    <w:multiLevelType w:val="multilevel"/>
    <w:tmpl w:val="B2FAB5B4"/>
    <w:numStyleLink w:val="NumreradeRuriker"/>
  </w:abstractNum>
  <w:abstractNum w:abstractNumId="12">
    <w:nsid w:val="199364EA"/>
    <w:multiLevelType w:val="hybridMultilevel"/>
    <w:tmpl w:val="1B7EEFFC"/>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19B74964"/>
    <w:multiLevelType w:val="hybridMultilevel"/>
    <w:tmpl w:val="920C70A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nsid w:val="1DA50AC1"/>
    <w:multiLevelType w:val="hybridMultilevel"/>
    <w:tmpl w:val="6CF698F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1F7D2540"/>
    <w:multiLevelType w:val="hybridMultilevel"/>
    <w:tmpl w:val="5476934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nsid w:val="21D11954"/>
    <w:multiLevelType w:val="hybridMultilevel"/>
    <w:tmpl w:val="9E7EB4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2FED460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B44735"/>
    <w:multiLevelType w:val="hybridMultilevel"/>
    <w:tmpl w:val="527481AC"/>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nsid w:val="3593180D"/>
    <w:multiLevelType w:val="hybridMultilevel"/>
    <w:tmpl w:val="527481AC"/>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nsid w:val="36453DD0"/>
    <w:multiLevelType w:val="multilevel"/>
    <w:tmpl w:val="E9F85482"/>
    <w:numStyleLink w:val="Formatmall1"/>
  </w:abstractNum>
  <w:abstractNum w:abstractNumId="21">
    <w:nsid w:val="37DA5888"/>
    <w:multiLevelType w:val="hybridMultilevel"/>
    <w:tmpl w:val="379476A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nsid w:val="38001C6E"/>
    <w:multiLevelType w:val="hybridMultilevel"/>
    <w:tmpl w:val="C00C1F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nsid w:val="42306C4A"/>
    <w:multiLevelType w:val="hybridMultilevel"/>
    <w:tmpl w:val="5946327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4">
    <w:nsid w:val="46241B2B"/>
    <w:multiLevelType w:val="hybridMultilevel"/>
    <w:tmpl w:val="D7265CC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4CD25572"/>
    <w:multiLevelType w:val="multilevel"/>
    <w:tmpl w:val="B2FAB5B4"/>
    <w:styleLink w:val="NumreradeRuriker"/>
    <w:lvl w:ilvl="0">
      <w:start w:val="1"/>
      <w:numFmt w:val="decimal"/>
      <w:pStyle w:val="NRubrik1"/>
      <w:lvlText w:val="%1"/>
      <w:lvlJc w:val="left"/>
      <w:pPr>
        <w:ind w:left="851" w:hanging="851"/>
      </w:pPr>
      <w:rPr>
        <w:rFonts w:hint="default"/>
      </w:rPr>
    </w:lvl>
    <w:lvl w:ilvl="1">
      <w:start w:val="1"/>
      <w:numFmt w:val="decimal"/>
      <w:pStyle w:val="NRubrik2"/>
      <w:lvlText w:val="%1.%2"/>
      <w:lvlJc w:val="left"/>
      <w:pPr>
        <w:ind w:left="851" w:hanging="851"/>
      </w:pPr>
      <w:rPr>
        <w:rFonts w:hint="default"/>
      </w:rPr>
    </w:lvl>
    <w:lvl w:ilvl="2">
      <w:start w:val="1"/>
      <w:numFmt w:val="decimal"/>
      <w:pStyle w:val="NRubrik3"/>
      <w:lvlText w:val="%1.%2.%3"/>
      <w:lvlJc w:val="left"/>
      <w:pPr>
        <w:ind w:left="851" w:hanging="851"/>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6">
    <w:nsid w:val="4E891292"/>
    <w:multiLevelType w:val="hybridMultilevel"/>
    <w:tmpl w:val="5C72F28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7">
    <w:nsid w:val="50A63675"/>
    <w:multiLevelType w:val="hybridMultilevel"/>
    <w:tmpl w:val="DED05F08"/>
    <w:lvl w:ilvl="0" w:tplc="23B8AA76">
      <w:start w:val="1"/>
      <w:numFmt w:val="decimal"/>
      <w:lvlText w:val="%1."/>
      <w:lvlJc w:val="left"/>
      <w:pPr>
        <w:ind w:left="2024" w:hanging="360"/>
      </w:pPr>
      <w:rPr>
        <w:rFonts w:ascii="Garamond 3 LT Std" w:eastAsia="Times New Roman" w:hAnsi="Garamond 3 LT Std" w:cs="Times New Roman"/>
      </w:rPr>
    </w:lvl>
    <w:lvl w:ilvl="1" w:tplc="041D0019" w:tentative="1">
      <w:start w:val="1"/>
      <w:numFmt w:val="lowerLetter"/>
      <w:lvlText w:val="%2."/>
      <w:lvlJc w:val="left"/>
      <w:pPr>
        <w:ind w:left="2744" w:hanging="360"/>
      </w:pPr>
    </w:lvl>
    <w:lvl w:ilvl="2" w:tplc="041D001B" w:tentative="1">
      <w:start w:val="1"/>
      <w:numFmt w:val="lowerRoman"/>
      <w:lvlText w:val="%3."/>
      <w:lvlJc w:val="right"/>
      <w:pPr>
        <w:ind w:left="3464" w:hanging="180"/>
      </w:pPr>
    </w:lvl>
    <w:lvl w:ilvl="3" w:tplc="041D000F" w:tentative="1">
      <w:start w:val="1"/>
      <w:numFmt w:val="decimal"/>
      <w:lvlText w:val="%4."/>
      <w:lvlJc w:val="left"/>
      <w:pPr>
        <w:ind w:left="4184" w:hanging="360"/>
      </w:pPr>
    </w:lvl>
    <w:lvl w:ilvl="4" w:tplc="041D0019" w:tentative="1">
      <w:start w:val="1"/>
      <w:numFmt w:val="lowerLetter"/>
      <w:lvlText w:val="%5."/>
      <w:lvlJc w:val="left"/>
      <w:pPr>
        <w:ind w:left="4904" w:hanging="360"/>
      </w:pPr>
    </w:lvl>
    <w:lvl w:ilvl="5" w:tplc="041D001B" w:tentative="1">
      <w:start w:val="1"/>
      <w:numFmt w:val="lowerRoman"/>
      <w:lvlText w:val="%6."/>
      <w:lvlJc w:val="right"/>
      <w:pPr>
        <w:ind w:left="5624" w:hanging="180"/>
      </w:pPr>
    </w:lvl>
    <w:lvl w:ilvl="6" w:tplc="041D000F" w:tentative="1">
      <w:start w:val="1"/>
      <w:numFmt w:val="decimal"/>
      <w:lvlText w:val="%7."/>
      <w:lvlJc w:val="left"/>
      <w:pPr>
        <w:ind w:left="6344" w:hanging="360"/>
      </w:pPr>
    </w:lvl>
    <w:lvl w:ilvl="7" w:tplc="041D0019" w:tentative="1">
      <w:start w:val="1"/>
      <w:numFmt w:val="lowerLetter"/>
      <w:lvlText w:val="%8."/>
      <w:lvlJc w:val="left"/>
      <w:pPr>
        <w:ind w:left="7064" w:hanging="360"/>
      </w:pPr>
    </w:lvl>
    <w:lvl w:ilvl="8" w:tplc="041D001B" w:tentative="1">
      <w:start w:val="1"/>
      <w:numFmt w:val="lowerRoman"/>
      <w:lvlText w:val="%9."/>
      <w:lvlJc w:val="right"/>
      <w:pPr>
        <w:ind w:left="7784" w:hanging="180"/>
      </w:pPr>
    </w:lvl>
  </w:abstractNum>
  <w:abstractNum w:abstractNumId="28">
    <w:nsid w:val="532A3A08"/>
    <w:multiLevelType w:val="hybridMultilevel"/>
    <w:tmpl w:val="12E63D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nsid w:val="567E54F7"/>
    <w:multiLevelType w:val="hybridMultilevel"/>
    <w:tmpl w:val="87A66F5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5C8531E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ED018AC"/>
    <w:multiLevelType w:val="hybridMultilevel"/>
    <w:tmpl w:val="78A4BB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nsid w:val="6AFE6F91"/>
    <w:multiLevelType w:val="hybridMultilevel"/>
    <w:tmpl w:val="6A1C3FA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3">
    <w:nsid w:val="6C08437E"/>
    <w:multiLevelType w:val="hybridMultilevel"/>
    <w:tmpl w:val="F6722CF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
    <w:nsid w:val="6D907F74"/>
    <w:multiLevelType w:val="hybridMultilevel"/>
    <w:tmpl w:val="B29236D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5">
    <w:nsid w:val="734C72CD"/>
    <w:multiLevelType w:val="hybridMultilevel"/>
    <w:tmpl w:val="5476934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6">
    <w:nsid w:val="74FB2433"/>
    <w:multiLevelType w:val="hybridMultilevel"/>
    <w:tmpl w:val="D514F9B0"/>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7">
    <w:nsid w:val="7D631ECE"/>
    <w:multiLevelType w:val="hybridMultilevel"/>
    <w:tmpl w:val="2026DC50"/>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8">
    <w:nsid w:val="7F8B4AB3"/>
    <w:multiLevelType w:val="hybridMultilevel"/>
    <w:tmpl w:val="5C72F28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5"/>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30"/>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
  </w:num>
  <w:num w:numId="10">
    <w:abstractNumId w:val="0"/>
  </w:num>
  <w:num w:numId="11">
    <w:abstractNumId w:val="2"/>
  </w:num>
  <w:num w:numId="12">
    <w:abstractNumId w:val="28"/>
  </w:num>
  <w:num w:numId="13">
    <w:abstractNumId w:val="22"/>
  </w:num>
  <w:num w:numId="14">
    <w:abstractNumId w:val="31"/>
  </w:num>
  <w:num w:numId="15">
    <w:abstractNumId w:val="16"/>
  </w:num>
  <w:num w:numId="16">
    <w:abstractNumId w:val="24"/>
  </w:num>
  <w:num w:numId="17">
    <w:abstractNumId w:val="9"/>
  </w:num>
  <w:num w:numId="18">
    <w:abstractNumId w:val="21"/>
  </w:num>
  <w:num w:numId="19">
    <w:abstractNumId w:val="29"/>
  </w:num>
  <w:num w:numId="20">
    <w:abstractNumId w:val="6"/>
  </w:num>
  <w:num w:numId="21">
    <w:abstractNumId w:val="3"/>
  </w:num>
  <w:num w:numId="22">
    <w:abstractNumId w:val="27"/>
  </w:num>
  <w:num w:numId="23">
    <w:abstractNumId w:val="33"/>
  </w:num>
  <w:num w:numId="24">
    <w:abstractNumId w:val="32"/>
  </w:num>
  <w:num w:numId="25">
    <w:abstractNumId w:val="5"/>
  </w:num>
  <w:num w:numId="26">
    <w:abstractNumId w:val="37"/>
  </w:num>
  <w:num w:numId="27">
    <w:abstractNumId w:val="23"/>
  </w:num>
  <w:num w:numId="28">
    <w:abstractNumId w:val="13"/>
  </w:num>
  <w:num w:numId="29">
    <w:abstractNumId w:val="12"/>
  </w:num>
  <w:num w:numId="30">
    <w:abstractNumId w:val="36"/>
  </w:num>
  <w:num w:numId="31">
    <w:abstractNumId w:val="34"/>
  </w:num>
  <w:num w:numId="32">
    <w:abstractNumId w:val="8"/>
  </w:num>
  <w:num w:numId="33">
    <w:abstractNumId w:val="7"/>
  </w:num>
  <w:num w:numId="34">
    <w:abstractNumId w:val="15"/>
  </w:num>
  <w:num w:numId="35">
    <w:abstractNumId w:val="19"/>
  </w:num>
  <w:num w:numId="36">
    <w:abstractNumId w:val="38"/>
  </w:num>
  <w:num w:numId="37">
    <w:abstractNumId w:val="26"/>
  </w:num>
  <w:num w:numId="38">
    <w:abstractNumId w:val="14"/>
  </w:num>
  <w:num w:numId="39">
    <w:abstractNumId w:val="4"/>
  </w:num>
  <w:num w:numId="40">
    <w:abstractNumId w:val="18"/>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rsids>
    <w:rsidRoot w:val="00CD0417"/>
    <w:rsid w:val="00003E71"/>
    <w:rsid w:val="00007973"/>
    <w:rsid w:val="0001253B"/>
    <w:rsid w:val="00012541"/>
    <w:rsid w:val="00020CC3"/>
    <w:rsid w:val="0002453C"/>
    <w:rsid w:val="0003087F"/>
    <w:rsid w:val="00043950"/>
    <w:rsid w:val="00047333"/>
    <w:rsid w:val="00055A39"/>
    <w:rsid w:val="00055FAC"/>
    <w:rsid w:val="00057020"/>
    <w:rsid w:val="00062D33"/>
    <w:rsid w:val="000639C7"/>
    <w:rsid w:val="00083B1C"/>
    <w:rsid w:val="00084CCB"/>
    <w:rsid w:val="00097AA7"/>
    <w:rsid w:val="000A4A62"/>
    <w:rsid w:val="000B0B6B"/>
    <w:rsid w:val="000C0846"/>
    <w:rsid w:val="000C0942"/>
    <w:rsid w:val="000C0E80"/>
    <w:rsid w:val="000C3CF8"/>
    <w:rsid w:val="000C4B41"/>
    <w:rsid w:val="000D6EAB"/>
    <w:rsid w:val="000E311A"/>
    <w:rsid w:val="000F1F95"/>
    <w:rsid w:val="000F49EE"/>
    <w:rsid w:val="000F4C22"/>
    <w:rsid w:val="000F7C4B"/>
    <w:rsid w:val="0010022B"/>
    <w:rsid w:val="00104DF9"/>
    <w:rsid w:val="0010772D"/>
    <w:rsid w:val="00114D42"/>
    <w:rsid w:val="0012042E"/>
    <w:rsid w:val="0012063E"/>
    <w:rsid w:val="00125CFB"/>
    <w:rsid w:val="00127B31"/>
    <w:rsid w:val="001400D3"/>
    <w:rsid w:val="00141B2C"/>
    <w:rsid w:val="001423F7"/>
    <w:rsid w:val="001429DB"/>
    <w:rsid w:val="00142AB4"/>
    <w:rsid w:val="001570C0"/>
    <w:rsid w:val="001613F4"/>
    <w:rsid w:val="00162C63"/>
    <w:rsid w:val="00163796"/>
    <w:rsid w:val="00165C3F"/>
    <w:rsid w:val="00166711"/>
    <w:rsid w:val="00166B98"/>
    <w:rsid w:val="00167DE7"/>
    <w:rsid w:val="0017044A"/>
    <w:rsid w:val="00170852"/>
    <w:rsid w:val="00171B22"/>
    <w:rsid w:val="001735DF"/>
    <w:rsid w:val="00175F1E"/>
    <w:rsid w:val="00181089"/>
    <w:rsid w:val="00183AA5"/>
    <w:rsid w:val="00185406"/>
    <w:rsid w:val="001902DE"/>
    <w:rsid w:val="001927F8"/>
    <w:rsid w:val="001971D3"/>
    <w:rsid w:val="001A1D69"/>
    <w:rsid w:val="001A3DFD"/>
    <w:rsid w:val="001A4DC2"/>
    <w:rsid w:val="001A4FF2"/>
    <w:rsid w:val="001A5841"/>
    <w:rsid w:val="001B5356"/>
    <w:rsid w:val="001C289E"/>
    <w:rsid w:val="001D007E"/>
    <w:rsid w:val="001D3510"/>
    <w:rsid w:val="001D6205"/>
    <w:rsid w:val="001D6D57"/>
    <w:rsid w:val="001E0E11"/>
    <w:rsid w:val="001E501F"/>
    <w:rsid w:val="001F1B6A"/>
    <w:rsid w:val="002005F7"/>
    <w:rsid w:val="0020180B"/>
    <w:rsid w:val="00201CF8"/>
    <w:rsid w:val="00205259"/>
    <w:rsid w:val="00205683"/>
    <w:rsid w:val="00205E5D"/>
    <w:rsid w:val="0020623A"/>
    <w:rsid w:val="00206A49"/>
    <w:rsid w:val="00206F89"/>
    <w:rsid w:val="002070A4"/>
    <w:rsid w:val="00214C87"/>
    <w:rsid w:val="00215E1F"/>
    <w:rsid w:val="00221EA1"/>
    <w:rsid w:val="00224C9B"/>
    <w:rsid w:val="0022550F"/>
    <w:rsid w:val="00227537"/>
    <w:rsid w:val="00230822"/>
    <w:rsid w:val="00233E0B"/>
    <w:rsid w:val="002341F3"/>
    <w:rsid w:val="002422AF"/>
    <w:rsid w:val="00242C7C"/>
    <w:rsid w:val="00250B1C"/>
    <w:rsid w:val="00250F8B"/>
    <w:rsid w:val="00262DE1"/>
    <w:rsid w:val="0026582A"/>
    <w:rsid w:val="002659EC"/>
    <w:rsid w:val="0026704F"/>
    <w:rsid w:val="00267811"/>
    <w:rsid w:val="00267A8B"/>
    <w:rsid w:val="002702CB"/>
    <w:rsid w:val="00270D64"/>
    <w:rsid w:val="0027206F"/>
    <w:rsid w:val="002769F1"/>
    <w:rsid w:val="00277864"/>
    <w:rsid w:val="002811B0"/>
    <w:rsid w:val="00282282"/>
    <w:rsid w:val="002858C2"/>
    <w:rsid w:val="002879B0"/>
    <w:rsid w:val="00297114"/>
    <w:rsid w:val="002A0B7A"/>
    <w:rsid w:val="002B3370"/>
    <w:rsid w:val="002B5A88"/>
    <w:rsid w:val="002C117F"/>
    <w:rsid w:val="002C3FB7"/>
    <w:rsid w:val="002D05ED"/>
    <w:rsid w:val="002D11CA"/>
    <w:rsid w:val="002E0765"/>
    <w:rsid w:val="002E14AC"/>
    <w:rsid w:val="002E2AFD"/>
    <w:rsid w:val="002E506D"/>
    <w:rsid w:val="002E78B7"/>
    <w:rsid w:val="003047F8"/>
    <w:rsid w:val="003168A5"/>
    <w:rsid w:val="0032117C"/>
    <w:rsid w:val="003258D4"/>
    <w:rsid w:val="00326007"/>
    <w:rsid w:val="00327DBE"/>
    <w:rsid w:val="00331770"/>
    <w:rsid w:val="00342251"/>
    <w:rsid w:val="0036132C"/>
    <w:rsid w:val="003641E5"/>
    <w:rsid w:val="00367455"/>
    <w:rsid w:val="00373740"/>
    <w:rsid w:val="003746AF"/>
    <w:rsid w:val="003819B8"/>
    <w:rsid w:val="00386ABB"/>
    <w:rsid w:val="003A4F4B"/>
    <w:rsid w:val="003A7C2A"/>
    <w:rsid w:val="003B0EB3"/>
    <w:rsid w:val="003B1C80"/>
    <w:rsid w:val="003B1F62"/>
    <w:rsid w:val="003B397F"/>
    <w:rsid w:val="003B71AC"/>
    <w:rsid w:val="003C368D"/>
    <w:rsid w:val="003C4FE0"/>
    <w:rsid w:val="003D58ED"/>
    <w:rsid w:val="003D76B3"/>
    <w:rsid w:val="003E1D05"/>
    <w:rsid w:val="003E26FA"/>
    <w:rsid w:val="003F07F6"/>
    <w:rsid w:val="00402CB8"/>
    <w:rsid w:val="00411484"/>
    <w:rsid w:val="00415403"/>
    <w:rsid w:val="0042561C"/>
    <w:rsid w:val="00434CEF"/>
    <w:rsid w:val="004427B2"/>
    <w:rsid w:val="0044789E"/>
    <w:rsid w:val="00452532"/>
    <w:rsid w:val="00454D18"/>
    <w:rsid w:val="004628B9"/>
    <w:rsid w:val="0046330D"/>
    <w:rsid w:val="00470012"/>
    <w:rsid w:val="00474EA0"/>
    <w:rsid w:val="004817ED"/>
    <w:rsid w:val="00485ABD"/>
    <w:rsid w:val="0048756C"/>
    <w:rsid w:val="00487D3E"/>
    <w:rsid w:val="00492839"/>
    <w:rsid w:val="00497210"/>
    <w:rsid w:val="00497588"/>
    <w:rsid w:val="004B5C3D"/>
    <w:rsid w:val="004B6BC5"/>
    <w:rsid w:val="004C2402"/>
    <w:rsid w:val="004D16FC"/>
    <w:rsid w:val="004D391F"/>
    <w:rsid w:val="004D5125"/>
    <w:rsid w:val="004E006D"/>
    <w:rsid w:val="004E3681"/>
    <w:rsid w:val="004F104B"/>
    <w:rsid w:val="004F23F2"/>
    <w:rsid w:val="0050039A"/>
    <w:rsid w:val="00504344"/>
    <w:rsid w:val="005060CD"/>
    <w:rsid w:val="00516561"/>
    <w:rsid w:val="00516815"/>
    <w:rsid w:val="0052072A"/>
    <w:rsid w:val="00522EF0"/>
    <w:rsid w:val="005304D5"/>
    <w:rsid w:val="005321D7"/>
    <w:rsid w:val="00534841"/>
    <w:rsid w:val="0053594F"/>
    <w:rsid w:val="005460EB"/>
    <w:rsid w:val="00547C42"/>
    <w:rsid w:val="0055087B"/>
    <w:rsid w:val="005651F1"/>
    <w:rsid w:val="00574F28"/>
    <w:rsid w:val="00581414"/>
    <w:rsid w:val="00592328"/>
    <w:rsid w:val="00594279"/>
    <w:rsid w:val="005972DD"/>
    <w:rsid w:val="005A1200"/>
    <w:rsid w:val="005A3E52"/>
    <w:rsid w:val="005A4FAD"/>
    <w:rsid w:val="005B3BB6"/>
    <w:rsid w:val="005C2405"/>
    <w:rsid w:val="005D5CE0"/>
    <w:rsid w:val="005D7C98"/>
    <w:rsid w:val="005D7E04"/>
    <w:rsid w:val="005E62D6"/>
    <w:rsid w:val="005F069C"/>
    <w:rsid w:val="00601EA3"/>
    <w:rsid w:val="0061758C"/>
    <w:rsid w:val="00617D1A"/>
    <w:rsid w:val="006219DD"/>
    <w:rsid w:val="00622D5B"/>
    <w:rsid w:val="00626D77"/>
    <w:rsid w:val="00627712"/>
    <w:rsid w:val="00627F2C"/>
    <w:rsid w:val="0064506E"/>
    <w:rsid w:val="00645AEC"/>
    <w:rsid w:val="00646FA5"/>
    <w:rsid w:val="00653B14"/>
    <w:rsid w:val="006579D4"/>
    <w:rsid w:val="00661401"/>
    <w:rsid w:val="006625EF"/>
    <w:rsid w:val="00665545"/>
    <w:rsid w:val="00676528"/>
    <w:rsid w:val="00677C8B"/>
    <w:rsid w:val="00680256"/>
    <w:rsid w:val="00690CD9"/>
    <w:rsid w:val="00693776"/>
    <w:rsid w:val="00694EC8"/>
    <w:rsid w:val="00696FFD"/>
    <w:rsid w:val="006A0144"/>
    <w:rsid w:val="006A1CAB"/>
    <w:rsid w:val="006C3540"/>
    <w:rsid w:val="006C3658"/>
    <w:rsid w:val="006C4973"/>
    <w:rsid w:val="006D171B"/>
    <w:rsid w:val="006D487C"/>
    <w:rsid w:val="006D5E43"/>
    <w:rsid w:val="006E21D7"/>
    <w:rsid w:val="006E4739"/>
    <w:rsid w:val="00701CCC"/>
    <w:rsid w:val="00702F34"/>
    <w:rsid w:val="007044B8"/>
    <w:rsid w:val="00713C65"/>
    <w:rsid w:val="007234A8"/>
    <w:rsid w:val="00724872"/>
    <w:rsid w:val="00724F6D"/>
    <w:rsid w:val="00731EC7"/>
    <w:rsid w:val="00732057"/>
    <w:rsid w:val="00735D57"/>
    <w:rsid w:val="0074525E"/>
    <w:rsid w:val="00750A39"/>
    <w:rsid w:val="007551D1"/>
    <w:rsid w:val="007558A6"/>
    <w:rsid w:val="00756A4A"/>
    <w:rsid w:val="00767322"/>
    <w:rsid w:val="00770A2B"/>
    <w:rsid w:val="007725DC"/>
    <w:rsid w:val="00782B59"/>
    <w:rsid w:val="00786434"/>
    <w:rsid w:val="00786A77"/>
    <w:rsid w:val="007B1A5B"/>
    <w:rsid w:val="007D2E29"/>
    <w:rsid w:val="007D6BEC"/>
    <w:rsid w:val="007E2A67"/>
    <w:rsid w:val="007F2655"/>
    <w:rsid w:val="007F6408"/>
    <w:rsid w:val="007F6449"/>
    <w:rsid w:val="00804E5F"/>
    <w:rsid w:val="00806642"/>
    <w:rsid w:val="00807A06"/>
    <w:rsid w:val="00813C09"/>
    <w:rsid w:val="00817B98"/>
    <w:rsid w:val="00820AAF"/>
    <w:rsid w:val="0082741E"/>
    <w:rsid w:val="00835F23"/>
    <w:rsid w:val="00837860"/>
    <w:rsid w:val="00841D0E"/>
    <w:rsid w:val="0084790B"/>
    <w:rsid w:val="008515EC"/>
    <w:rsid w:val="00851DE5"/>
    <w:rsid w:val="00854657"/>
    <w:rsid w:val="00857ECF"/>
    <w:rsid w:val="00866926"/>
    <w:rsid w:val="008718DB"/>
    <w:rsid w:val="0087367B"/>
    <w:rsid w:val="00873B30"/>
    <w:rsid w:val="00874C8A"/>
    <w:rsid w:val="00874E30"/>
    <w:rsid w:val="008A0C7A"/>
    <w:rsid w:val="008A690B"/>
    <w:rsid w:val="008B311B"/>
    <w:rsid w:val="008B4CAC"/>
    <w:rsid w:val="008B6B4D"/>
    <w:rsid w:val="008C71EC"/>
    <w:rsid w:val="008C74B2"/>
    <w:rsid w:val="008C758A"/>
    <w:rsid w:val="008D0228"/>
    <w:rsid w:val="008D27CB"/>
    <w:rsid w:val="008D2EDE"/>
    <w:rsid w:val="008D4AD9"/>
    <w:rsid w:val="008D7A82"/>
    <w:rsid w:val="008E5599"/>
    <w:rsid w:val="008F194F"/>
    <w:rsid w:val="008F2303"/>
    <w:rsid w:val="008F27DA"/>
    <w:rsid w:val="008F4305"/>
    <w:rsid w:val="008F49E3"/>
    <w:rsid w:val="008F750F"/>
    <w:rsid w:val="008F7868"/>
    <w:rsid w:val="00904F07"/>
    <w:rsid w:val="00904FF8"/>
    <w:rsid w:val="00906A5B"/>
    <w:rsid w:val="0091034E"/>
    <w:rsid w:val="00911EB5"/>
    <w:rsid w:val="0091406F"/>
    <w:rsid w:val="00926814"/>
    <w:rsid w:val="00930BC8"/>
    <w:rsid w:val="00935C96"/>
    <w:rsid w:val="009426EC"/>
    <w:rsid w:val="009442F4"/>
    <w:rsid w:val="009511B9"/>
    <w:rsid w:val="009538E0"/>
    <w:rsid w:val="0095737A"/>
    <w:rsid w:val="009615F8"/>
    <w:rsid w:val="009644CC"/>
    <w:rsid w:val="00974B33"/>
    <w:rsid w:val="00980E73"/>
    <w:rsid w:val="00981EBA"/>
    <w:rsid w:val="00984E50"/>
    <w:rsid w:val="00986601"/>
    <w:rsid w:val="00987EAC"/>
    <w:rsid w:val="009A151F"/>
    <w:rsid w:val="009A16BD"/>
    <w:rsid w:val="009B2EBD"/>
    <w:rsid w:val="009B6A94"/>
    <w:rsid w:val="009C3297"/>
    <w:rsid w:val="009C3B72"/>
    <w:rsid w:val="009D2510"/>
    <w:rsid w:val="009D7FEF"/>
    <w:rsid w:val="009E5CF9"/>
    <w:rsid w:val="009F09E0"/>
    <w:rsid w:val="009F1C69"/>
    <w:rsid w:val="009F59FA"/>
    <w:rsid w:val="00A00A9C"/>
    <w:rsid w:val="00A011F3"/>
    <w:rsid w:val="00A012AE"/>
    <w:rsid w:val="00A02932"/>
    <w:rsid w:val="00A1216B"/>
    <w:rsid w:val="00A16CA0"/>
    <w:rsid w:val="00A218AA"/>
    <w:rsid w:val="00A34E92"/>
    <w:rsid w:val="00A43A9D"/>
    <w:rsid w:val="00A50983"/>
    <w:rsid w:val="00A64FD1"/>
    <w:rsid w:val="00A816DD"/>
    <w:rsid w:val="00A94AAC"/>
    <w:rsid w:val="00A969BE"/>
    <w:rsid w:val="00A9741E"/>
    <w:rsid w:val="00AB2C29"/>
    <w:rsid w:val="00AB363E"/>
    <w:rsid w:val="00AB3C63"/>
    <w:rsid w:val="00AB4C8C"/>
    <w:rsid w:val="00AC079E"/>
    <w:rsid w:val="00AC0F7C"/>
    <w:rsid w:val="00AC4A71"/>
    <w:rsid w:val="00AC4B84"/>
    <w:rsid w:val="00AC4FB3"/>
    <w:rsid w:val="00AD6598"/>
    <w:rsid w:val="00AD6F08"/>
    <w:rsid w:val="00AE0454"/>
    <w:rsid w:val="00AE25F3"/>
    <w:rsid w:val="00AE269D"/>
    <w:rsid w:val="00AE73FA"/>
    <w:rsid w:val="00AF67B5"/>
    <w:rsid w:val="00B03A37"/>
    <w:rsid w:val="00B03F9E"/>
    <w:rsid w:val="00B04B08"/>
    <w:rsid w:val="00B10259"/>
    <w:rsid w:val="00B13453"/>
    <w:rsid w:val="00B14F11"/>
    <w:rsid w:val="00B229F2"/>
    <w:rsid w:val="00B23D01"/>
    <w:rsid w:val="00B26D90"/>
    <w:rsid w:val="00B33875"/>
    <w:rsid w:val="00B3592E"/>
    <w:rsid w:val="00B41346"/>
    <w:rsid w:val="00B41F28"/>
    <w:rsid w:val="00B519C9"/>
    <w:rsid w:val="00B53F7B"/>
    <w:rsid w:val="00B62D6E"/>
    <w:rsid w:val="00B86443"/>
    <w:rsid w:val="00B86EFC"/>
    <w:rsid w:val="00B8757E"/>
    <w:rsid w:val="00B95138"/>
    <w:rsid w:val="00BA2CA9"/>
    <w:rsid w:val="00BA5207"/>
    <w:rsid w:val="00BA6D4A"/>
    <w:rsid w:val="00BB00AE"/>
    <w:rsid w:val="00BB3E65"/>
    <w:rsid w:val="00BB6A0F"/>
    <w:rsid w:val="00BC55AF"/>
    <w:rsid w:val="00BC578E"/>
    <w:rsid w:val="00BC690B"/>
    <w:rsid w:val="00BD1409"/>
    <w:rsid w:val="00BD1CA1"/>
    <w:rsid w:val="00BD3893"/>
    <w:rsid w:val="00BD3935"/>
    <w:rsid w:val="00BD619A"/>
    <w:rsid w:val="00BD7DFE"/>
    <w:rsid w:val="00BD7F3F"/>
    <w:rsid w:val="00BE53E6"/>
    <w:rsid w:val="00BF1A7C"/>
    <w:rsid w:val="00BF1E55"/>
    <w:rsid w:val="00BF235B"/>
    <w:rsid w:val="00BF3F39"/>
    <w:rsid w:val="00BF47F6"/>
    <w:rsid w:val="00C00F0D"/>
    <w:rsid w:val="00C01BC1"/>
    <w:rsid w:val="00C05EDF"/>
    <w:rsid w:val="00C06A85"/>
    <w:rsid w:val="00C16EA5"/>
    <w:rsid w:val="00C218AD"/>
    <w:rsid w:val="00C224DD"/>
    <w:rsid w:val="00C26C61"/>
    <w:rsid w:val="00C32746"/>
    <w:rsid w:val="00C3287A"/>
    <w:rsid w:val="00C33A34"/>
    <w:rsid w:val="00C437CE"/>
    <w:rsid w:val="00C44B76"/>
    <w:rsid w:val="00C467AA"/>
    <w:rsid w:val="00C46DDD"/>
    <w:rsid w:val="00C472D1"/>
    <w:rsid w:val="00C53A87"/>
    <w:rsid w:val="00C60914"/>
    <w:rsid w:val="00C627CD"/>
    <w:rsid w:val="00C627F6"/>
    <w:rsid w:val="00C635A8"/>
    <w:rsid w:val="00C6582B"/>
    <w:rsid w:val="00C7407C"/>
    <w:rsid w:val="00C830AB"/>
    <w:rsid w:val="00C8353E"/>
    <w:rsid w:val="00C8393E"/>
    <w:rsid w:val="00C916AC"/>
    <w:rsid w:val="00C9197E"/>
    <w:rsid w:val="00C97261"/>
    <w:rsid w:val="00CA24FA"/>
    <w:rsid w:val="00CA2760"/>
    <w:rsid w:val="00CB7F9D"/>
    <w:rsid w:val="00CC56BE"/>
    <w:rsid w:val="00CD0417"/>
    <w:rsid w:val="00CD5E2D"/>
    <w:rsid w:val="00CF1E7F"/>
    <w:rsid w:val="00CF2C0E"/>
    <w:rsid w:val="00D06308"/>
    <w:rsid w:val="00D30CD7"/>
    <w:rsid w:val="00D41065"/>
    <w:rsid w:val="00D45161"/>
    <w:rsid w:val="00D4648E"/>
    <w:rsid w:val="00D47673"/>
    <w:rsid w:val="00D57525"/>
    <w:rsid w:val="00D61286"/>
    <w:rsid w:val="00D61FB1"/>
    <w:rsid w:val="00D64643"/>
    <w:rsid w:val="00D7192E"/>
    <w:rsid w:val="00D7374B"/>
    <w:rsid w:val="00D84D74"/>
    <w:rsid w:val="00D851F1"/>
    <w:rsid w:val="00D94529"/>
    <w:rsid w:val="00D95301"/>
    <w:rsid w:val="00D95860"/>
    <w:rsid w:val="00DA602E"/>
    <w:rsid w:val="00DB1A79"/>
    <w:rsid w:val="00DC1387"/>
    <w:rsid w:val="00DC2C5D"/>
    <w:rsid w:val="00DC30D2"/>
    <w:rsid w:val="00DC3675"/>
    <w:rsid w:val="00DC63DE"/>
    <w:rsid w:val="00DC6EE5"/>
    <w:rsid w:val="00DD3B61"/>
    <w:rsid w:val="00DD4EA9"/>
    <w:rsid w:val="00DD6BCE"/>
    <w:rsid w:val="00DD7AA9"/>
    <w:rsid w:val="00DE3513"/>
    <w:rsid w:val="00DE3AB5"/>
    <w:rsid w:val="00DE46F1"/>
    <w:rsid w:val="00DE4F32"/>
    <w:rsid w:val="00DF0D0B"/>
    <w:rsid w:val="00DF3BDE"/>
    <w:rsid w:val="00E01D4A"/>
    <w:rsid w:val="00E05F52"/>
    <w:rsid w:val="00E15D67"/>
    <w:rsid w:val="00E23727"/>
    <w:rsid w:val="00E26E29"/>
    <w:rsid w:val="00E41C4A"/>
    <w:rsid w:val="00E43E95"/>
    <w:rsid w:val="00E44FB6"/>
    <w:rsid w:val="00E51575"/>
    <w:rsid w:val="00E51CF8"/>
    <w:rsid w:val="00E53369"/>
    <w:rsid w:val="00E54A6B"/>
    <w:rsid w:val="00E56CC5"/>
    <w:rsid w:val="00E6403C"/>
    <w:rsid w:val="00E65925"/>
    <w:rsid w:val="00EC1DCB"/>
    <w:rsid w:val="00EC709D"/>
    <w:rsid w:val="00EC718C"/>
    <w:rsid w:val="00ED0083"/>
    <w:rsid w:val="00ED2713"/>
    <w:rsid w:val="00ED3685"/>
    <w:rsid w:val="00ED6EA4"/>
    <w:rsid w:val="00EE1850"/>
    <w:rsid w:val="00EE293D"/>
    <w:rsid w:val="00F053CE"/>
    <w:rsid w:val="00F064C5"/>
    <w:rsid w:val="00F07B9B"/>
    <w:rsid w:val="00F12B15"/>
    <w:rsid w:val="00F12B4C"/>
    <w:rsid w:val="00F27232"/>
    <w:rsid w:val="00F3076E"/>
    <w:rsid w:val="00F317B7"/>
    <w:rsid w:val="00F335AA"/>
    <w:rsid w:val="00F35405"/>
    <w:rsid w:val="00F508B2"/>
    <w:rsid w:val="00F5218F"/>
    <w:rsid w:val="00F60FB9"/>
    <w:rsid w:val="00F640FD"/>
    <w:rsid w:val="00F66ECF"/>
    <w:rsid w:val="00F93B64"/>
    <w:rsid w:val="00F94027"/>
    <w:rsid w:val="00F9482F"/>
    <w:rsid w:val="00F96EE4"/>
    <w:rsid w:val="00FA16B5"/>
    <w:rsid w:val="00FA25A6"/>
    <w:rsid w:val="00FA354D"/>
    <w:rsid w:val="00FB0960"/>
    <w:rsid w:val="00FB0FB5"/>
    <w:rsid w:val="00FB3E9C"/>
    <w:rsid w:val="00FB44EC"/>
    <w:rsid w:val="00FD0AC0"/>
    <w:rsid w:val="00FD1C85"/>
    <w:rsid w:val="00FE6D8B"/>
    <w:rsid w:val="00FF1A65"/>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5F6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Rubrik1">
    <w:name w:val="heading 1"/>
    <w:next w:val="Normal"/>
    <w:link w:val="Rubrik1Char"/>
    <w:qFormat/>
    <w:rsid w:val="006A1CAB"/>
    <w:pPr>
      <w:pageBreakBefore/>
      <w:numPr>
        <w:numId w:val="11"/>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Rubrik2">
    <w:name w:val="heading 2"/>
    <w:next w:val="Normal"/>
    <w:link w:val="Rubrik2Char"/>
    <w:qFormat/>
    <w:rsid w:val="006A1CAB"/>
    <w:pPr>
      <w:keepNext/>
      <w:numPr>
        <w:ilvl w:val="1"/>
        <w:numId w:val="11"/>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Rubrik3">
    <w:name w:val="heading 3"/>
    <w:next w:val="Normal"/>
    <w:link w:val="Rubrik3Char"/>
    <w:qFormat/>
    <w:rsid w:val="00981EBA"/>
    <w:pPr>
      <w:keepNext/>
      <w:numPr>
        <w:ilvl w:val="2"/>
        <w:numId w:val="11"/>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Rubrik4">
    <w:name w:val="heading 4"/>
    <w:basedOn w:val="Rubrik3"/>
    <w:next w:val="Brdtext"/>
    <w:link w:val="Rubrik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Rubrik8">
    <w:name w:val="heading 8"/>
    <w:basedOn w:val="Normal"/>
    <w:next w:val="Normal"/>
    <w:link w:val="Rubrik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BF47F6"/>
    <w:rPr>
      <w:rFonts w:ascii="Tahoma" w:hAnsi="Tahoma" w:cs="Tahoma"/>
      <w:sz w:val="16"/>
      <w:szCs w:val="16"/>
    </w:rPr>
  </w:style>
  <w:style w:type="character" w:customStyle="1" w:styleId="BubbeltextChar">
    <w:name w:val="Bubbeltext Char"/>
    <w:basedOn w:val="Standardstycketypsnitt"/>
    <w:link w:val="Bubbeltext"/>
    <w:uiPriority w:val="99"/>
    <w:semiHidden/>
    <w:rsid w:val="00BF47F6"/>
    <w:rPr>
      <w:rFonts w:ascii="Tahoma" w:hAnsi="Tahoma" w:cs="Tahoma"/>
      <w:sz w:val="16"/>
      <w:szCs w:val="16"/>
    </w:rPr>
  </w:style>
  <w:style w:type="character" w:customStyle="1" w:styleId="Rubrik1Char">
    <w:name w:val="Rubrik 1 Char"/>
    <w:basedOn w:val="Standardstycketypsnitt"/>
    <w:link w:val="Rubrik1"/>
    <w:rsid w:val="006A1CAB"/>
    <w:rPr>
      <w:rFonts w:asciiTheme="majorHAnsi" w:eastAsiaTheme="majorEastAsia" w:hAnsiTheme="majorHAnsi" w:cstheme="majorBidi"/>
      <w:bCs/>
      <w:sz w:val="28"/>
      <w:szCs w:val="28"/>
      <w:lang w:val="en-US"/>
    </w:rPr>
  </w:style>
  <w:style w:type="character" w:customStyle="1" w:styleId="Rubrik2Char">
    <w:name w:val="Rubrik 2 Char"/>
    <w:basedOn w:val="Standardstycketypsnitt"/>
    <w:link w:val="Rubrik2"/>
    <w:rsid w:val="006A1CAB"/>
    <w:rPr>
      <w:rFonts w:asciiTheme="majorHAnsi" w:eastAsiaTheme="majorEastAsia" w:hAnsiTheme="majorHAnsi" w:cstheme="majorBidi"/>
      <w:bCs/>
      <w:sz w:val="26"/>
      <w:szCs w:val="26"/>
      <w:lang w:val="en-US"/>
    </w:rPr>
  </w:style>
  <w:style w:type="character" w:customStyle="1" w:styleId="Rubrik3Char">
    <w:name w:val="Rubrik 3 Char"/>
    <w:basedOn w:val="Standardstycketypsnitt"/>
    <w:link w:val="Rubrik3"/>
    <w:rsid w:val="00981EBA"/>
    <w:rPr>
      <w:rFonts w:asciiTheme="majorHAnsi" w:eastAsiaTheme="majorEastAsia" w:hAnsiTheme="majorHAnsi" w:cstheme="majorBidi"/>
      <w:bCs/>
      <w:lang w:val="en-US"/>
    </w:rPr>
  </w:style>
  <w:style w:type="paragraph" w:styleId="Rubrik">
    <w:name w:val="Title"/>
    <w:next w:val="Normal"/>
    <w:link w:val="Rubrik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RubrikChar">
    <w:name w:val="Rubrik Char"/>
    <w:basedOn w:val="Standardstycketypsnitt"/>
    <w:link w:val="Rubrik"/>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Rubrik1"/>
    <w:next w:val="Normal"/>
    <w:link w:val="NRubrik1Char"/>
    <w:uiPriority w:val="5"/>
    <w:qFormat/>
    <w:rsid w:val="008D0228"/>
    <w:pPr>
      <w:numPr>
        <w:numId w:val="3"/>
      </w:numPr>
      <w:ind w:left="1418"/>
    </w:pPr>
  </w:style>
  <w:style w:type="paragraph" w:customStyle="1" w:styleId="NRubrik2">
    <w:name w:val="N Rubrik 2"/>
    <w:basedOn w:val="Rubrik2"/>
    <w:next w:val="Normal"/>
    <w:link w:val="NRubrik2Char"/>
    <w:uiPriority w:val="5"/>
    <w:qFormat/>
    <w:rsid w:val="008D0228"/>
    <w:pPr>
      <w:numPr>
        <w:numId w:val="3"/>
      </w:numPr>
      <w:ind w:left="1418"/>
    </w:pPr>
  </w:style>
  <w:style w:type="character" w:customStyle="1" w:styleId="NRubrik1Char">
    <w:name w:val="N Rubrik 1 Char"/>
    <w:basedOn w:val="Rubrik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Rubrik3"/>
    <w:next w:val="Normal"/>
    <w:link w:val="NRubrik3Char"/>
    <w:uiPriority w:val="5"/>
    <w:qFormat/>
    <w:rsid w:val="008D0228"/>
    <w:pPr>
      <w:numPr>
        <w:numId w:val="3"/>
      </w:numPr>
      <w:ind w:left="1418"/>
    </w:pPr>
  </w:style>
  <w:style w:type="character" w:customStyle="1" w:styleId="NRubrik2Char">
    <w:name w:val="N Rubrik 2 Char"/>
    <w:basedOn w:val="Rubrik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Rubrik3Char"/>
    <w:link w:val="NRubrik3"/>
    <w:uiPriority w:val="5"/>
    <w:rsid w:val="008D0228"/>
    <w:rPr>
      <w:rFonts w:asciiTheme="majorHAnsi" w:eastAsiaTheme="majorEastAsia" w:hAnsiTheme="majorHAnsi" w:cstheme="majorBidi"/>
      <w:bCs/>
      <w:lang w:val="en-US"/>
    </w:rPr>
  </w:style>
  <w:style w:type="paragraph" w:styleId="Beskrivning">
    <w:name w:val="caption"/>
    <w:basedOn w:val="Normal"/>
    <w:next w:val="Normal"/>
    <w:uiPriority w:val="6"/>
    <w:qFormat/>
    <w:rsid w:val="009D7FEF"/>
    <w:rPr>
      <w:bCs/>
      <w:sz w:val="16"/>
      <w:szCs w:val="18"/>
    </w:rPr>
  </w:style>
  <w:style w:type="paragraph" w:styleId="Sidhuvud">
    <w:name w:val="header"/>
    <w:link w:val="SidhuvudChar"/>
    <w:uiPriority w:val="99"/>
    <w:unhideWhenUsed/>
    <w:rsid w:val="00645AEC"/>
    <w:pPr>
      <w:tabs>
        <w:tab w:val="center" w:pos="4536"/>
        <w:tab w:val="right" w:pos="9072"/>
      </w:tabs>
      <w:spacing w:after="0" w:line="240" w:lineRule="auto"/>
    </w:pPr>
    <w:rPr>
      <w:rFonts w:ascii="Arial" w:hAnsi="Arial"/>
      <w:sz w:val="16"/>
    </w:rPr>
  </w:style>
  <w:style w:type="character" w:customStyle="1" w:styleId="SidhuvudChar">
    <w:name w:val="Sidhuvud Char"/>
    <w:basedOn w:val="Standardstycketypsnitt"/>
    <w:link w:val="Sidhuvud"/>
    <w:uiPriority w:val="99"/>
    <w:rsid w:val="00645AEC"/>
    <w:rPr>
      <w:rFonts w:ascii="Arial" w:hAnsi="Arial"/>
      <w:sz w:val="16"/>
    </w:rPr>
  </w:style>
  <w:style w:type="paragraph" w:styleId="Sidfot">
    <w:name w:val="footer"/>
    <w:link w:val="SidfotChar"/>
    <w:uiPriority w:val="99"/>
    <w:unhideWhenUsed/>
    <w:rsid w:val="00786434"/>
    <w:pPr>
      <w:tabs>
        <w:tab w:val="center" w:pos="4536"/>
        <w:tab w:val="right" w:pos="9072"/>
      </w:tabs>
      <w:spacing w:after="0" w:line="240" w:lineRule="auto"/>
    </w:pPr>
    <w:rPr>
      <w:rFonts w:ascii="Arial" w:hAnsi="Arial"/>
      <w:sz w:val="14"/>
    </w:rPr>
  </w:style>
  <w:style w:type="character" w:customStyle="1" w:styleId="SidfotChar">
    <w:name w:val="Sidfot Char"/>
    <w:basedOn w:val="Standardstycketypsnitt"/>
    <w:link w:val="Sidfot"/>
    <w:uiPriority w:val="99"/>
    <w:rsid w:val="00786434"/>
    <w:rPr>
      <w:rFonts w:ascii="Arial" w:hAnsi="Arial"/>
      <w:sz w:val="14"/>
    </w:rPr>
  </w:style>
  <w:style w:type="character" w:styleId="Platshllartext">
    <w:name w:val="Placeholder Text"/>
    <w:basedOn w:val="Standardstycketypsnit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ellrutnt">
    <w:name w:val="Table Grid"/>
    <w:basedOn w:val="Normaltabel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Sidhuvud"/>
    <w:uiPriority w:val="8"/>
    <w:rsid w:val="00786434"/>
    <w:pPr>
      <w:spacing w:before="40" w:after="40"/>
    </w:pPr>
  </w:style>
  <w:style w:type="paragraph" w:customStyle="1" w:styleId="Referenser">
    <w:name w:val="Referenser"/>
    <w:basedOn w:val="Normal"/>
    <w:next w:val="Normal"/>
    <w:uiPriority w:val="6"/>
    <w:qFormat/>
    <w:rsid w:val="005321D7"/>
    <w:pPr>
      <w:numPr>
        <w:numId w:val="8"/>
      </w:numPr>
      <w:ind w:left="2552"/>
    </w:pPr>
  </w:style>
  <w:style w:type="numbering" w:customStyle="1" w:styleId="Formatmall1">
    <w:name w:val="Formatmall1"/>
    <w:uiPriority w:val="99"/>
    <w:rsid w:val="005321D7"/>
    <w:pPr>
      <w:numPr>
        <w:numId w:val="6"/>
      </w:numPr>
    </w:pPr>
  </w:style>
  <w:style w:type="character" w:styleId="Hyperlnk">
    <w:name w:val="Hyperlink"/>
    <w:basedOn w:val="Standardstycketypsnitt"/>
    <w:uiPriority w:val="99"/>
    <w:unhideWhenUsed/>
    <w:rsid w:val="00EE293D"/>
    <w:rPr>
      <w:color w:val="0000FF" w:themeColor="hyperlink"/>
      <w:u w:val="single"/>
    </w:rPr>
  </w:style>
  <w:style w:type="paragraph" w:styleId="Punktlista">
    <w:name w:val="List Bullet"/>
    <w:basedOn w:val="Normal"/>
    <w:uiPriority w:val="99"/>
    <w:rsid w:val="00A011F3"/>
    <w:pPr>
      <w:numPr>
        <w:numId w:val="9"/>
      </w:numPr>
      <w:spacing w:after="120"/>
      <w:ind w:left="1775" w:hanging="357"/>
      <w:contextualSpacing/>
    </w:pPr>
  </w:style>
  <w:style w:type="paragraph" w:styleId="Punktlista2">
    <w:name w:val="List Bullet 2"/>
    <w:basedOn w:val="Normal"/>
    <w:uiPriority w:val="99"/>
    <w:rsid w:val="00A011F3"/>
    <w:pPr>
      <w:numPr>
        <w:numId w:val="10"/>
      </w:numPr>
      <w:spacing w:after="120"/>
      <w:ind w:left="2342" w:hanging="357"/>
      <w:contextualSpacing/>
    </w:pPr>
  </w:style>
  <w:style w:type="paragraph" w:styleId="Innehll3">
    <w:name w:val="toc 3"/>
    <w:basedOn w:val="Normal"/>
    <w:next w:val="Normal"/>
    <w:autoRedefine/>
    <w:uiPriority w:val="39"/>
    <w:unhideWhenUsed/>
    <w:rsid w:val="0026582A"/>
    <w:pPr>
      <w:ind w:left="480"/>
    </w:pPr>
    <w:rPr>
      <w:rFonts w:asciiTheme="minorHAnsi" w:hAnsiTheme="minorHAnsi"/>
      <w:i/>
      <w:iCs/>
      <w:sz w:val="20"/>
      <w:szCs w:val="20"/>
    </w:rPr>
  </w:style>
  <w:style w:type="paragraph" w:styleId="Innehll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Innehll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Rubrik9Char">
    <w:name w:val="Rubrik 9 Char"/>
    <w:basedOn w:val="Standardstycketypsnitt"/>
    <w:link w:val="Rubrik9"/>
    <w:uiPriority w:val="9"/>
    <w:semiHidden/>
    <w:rsid w:val="0026582A"/>
    <w:rPr>
      <w:rFonts w:asciiTheme="majorHAnsi" w:eastAsiaTheme="majorEastAsia" w:hAnsiTheme="majorHAnsi" w:cstheme="majorBidi"/>
      <w:i/>
      <w:iCs/>
      <w:color w:val="404040" w:themeColor="text1" w:themeTint="BF"/>
      <w:sz w:val="20"/>
      <w:szCs w:val="20"/>
    </w:rPr>
  </w:style>
  <w:style w:type="paragraph" w:styleId="Innehll8">
    <w:name w:val="toc 8"/>
    <w:basedOn w:val="Normal"/>
    <w:next w:val="Normal"/>
    <w:autoRedefine/>
    <w:uiPriority w:val="39"/>
    <w:unhideWhenUsed/>
    <w:rsid w:val="0026582A"/>
    <w:pPr>
      <w:ind w:left="1680"/>
    </w:pPr>
    <w:rPr>
      <w:rFonts w:asciiTheme="minorHAnsi" w:hAnsiTheme="minorHAnsi"/>
      <w:sz w:val="18"/>
      <w:szCs w:val="18"/>
    </w:rPr>
  </w:style>
  <w:style w:type="paragraph" w:styleId="Innehll6">
    <w:name w:val="toc 6"/>
    <w:basedOn w:val="Normal"/>
    <w:next w:val="Normal"/>
    <w:autoRedefine/>
    <w:uiPriority w:val="39"/>
    <w:unhideWhenUsed/>
    <w:rsid w:val="0026582A"/>
    <w:pPr>
      <w:ind w:left="1200"/>
    </w:pPr>
    <w:rPr>
      <w:rFonts w:asciiTheme="minorHAnsi" w:hAnsiTheme="minorHAnsi"/>
      <w:sz w:val="18"/>
      <w:szCs w:val="18"/>
    </w:rPr>
  </w:style>
  <w:style w:type="paragraph" w:styleId="Innehll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Rubrik8Char">
    <w:name w:val="Rubrik 8 Char"/>
    <w:basedOn w:val="Standardstycketypsnitt"/>
    <w:link w:val="Rubrik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Rubrik4Char">
    <w:name w:val="Rubrik 4 Char"/>
    <w:basedOn w:val="Standardstycketypsnitt"/>
    <w:link w:val="Rubrik4"/>
    <w:rsid w:val="00693776"/>
    <w:rPr>
      <w:rFonts w:ascii="Arial" w:eastAsia="Times New Roman" w:hAnsi="Arial" w:cs="Arial"/>
      <w:sz w:val="24"/>
      <w:szCs w:val="24"/>
      <w:lang w:val="en-GB" w:eastAsia="ar-SA"/>
    </w:rPr>
  </w:style>
  <w:style w:type="paragraph" w:styleId="Brdtext">
    <w:name w:val="Body Text"/>
    <w:basedOn w:val="Normal"/>
    <w:link w:val="BrdtextChar"/>
    <w:semiHidden/>
    <w:rsid w:val="00693776"/>
    <w:pPr>
      <w:spacing w:before="1" w:after="1" w:line="100" w:lineRule="atLeast"/>
      <w:jc w:val="both"/>
    </w:pPr>
    <w:rPr>
      <w:rFonts w:ascii="Times New Roman" w:hAnsi="Times New Roman"/>
      <w:color w:val="000000"/>
      <w:lang w:val="en-GB"/>
    </w:rPr>
  </w:style>
  <w:style w:type="character" w:customStyle="1" w:styleId="BrdtextChar">
    <w:name w:val="Brödtext Char"/>
    <w:basedOn w:val="Standardstycketypsnitt"/>
    <w:link w:val="Brd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Innehllsfrteckningsrubrik">
    <w:name w:val="TOC Heading"/>
    <w:basedOn w:val="Rubrik1"/>
    <w:next w:val="Normal"/>
    <w:uiPriority w:val="39"/>
    <w:semiHidden/>
    <w:unhideWhenUsed/>
    <w:qFormat/>
    <w:rsid w:val="00693776"/>
    <w:pPr>
      <w:outlineLvl w:val="9"/>
    </w:pPr>
    <w:rPr>
      <w:b/>
      <w:color w:val="2F7194" w:themeColor="accent1" w:themeShade="BF"/>
    </w:rPr>
  </w:style>
  <w:style w:type="paragraph" w:styleId="Innehll5">
    <w:name w:val="toc 5"/>
    <w:basedOn w:val="Normal"/>
    <w:next w:val="Normal"/>
    <w:autoRedefine/>
    <w:uiPriority w:val="39"/>
    <w:unhideWhenUsed/>
    <w:rsid w:val="00930BC8"/>
    <w:pPr>
      <w:ind w:left="960"/>
    </w:pPr>
    <w:rPr>
      <w:rFonts w:asciiTheme="minorHAnsi" w:hAnsiTheme="minorHAnsi"/>
      <w:sz w:val="18"/>
      <w:szCs w:val="18"/>
    </w:rPr>
  </w:style>
  <w:style w:type="paragraph" w:styleId="Innehll7">
    <w:name w:val="toc 7"/>
    <w:basedOn w:val="Normal"/>
    <w:next w:val="Normal"/>
    <w:autoRedefine/>
    <w:uiPriority w:val="39"/>
    <w:unhideWhenUsed/>
    <w:rsid w:val="00930BC8"/>
    <w:pPr>
      <w:ind w:left="1440"/>
    </w:pPr>
    <w:rPr>
      <w:rFonts w:asciiTheme="minorHAnsi" w:hAnsiTheme="minorHAnsi"/>
      <w:sz w:val="18"/>
      <w:szCs w:val="18"/>
    </w:rPr>
  </w:style>
  <w:style w:type="paragraph" w:styleId="Innehll9">
    <w:name w:val="toc 9"/>
    <w:basedOn w:val="Normal"/>
    <w:next w:val="Normal"/>
    <w:autoRedefine/>
    <w:uiPriority w:val="39"/>
    <w:unhideWhenUsed/>
    <w:rsid w:val="00930BC8"/>
    <w:pPr>
      <w:ind w:left="1920"/>
    </w:pPr>
    <w:rPr>
      <w:rFonts w:asciiTheme="minorHAnsi" w:hAnsiTheme="minorHAnsi"/>
      <w:sz w:val="18"/>
      <w:szCs w:val="18"/>
    </w:rPr>
  </w:style>
  <w:style w:type="paragraph" w:styleId="Liststycke">
    <w:name w:val="List Paragraph"/>
    <w:basedOn w:val="Normal"/>
    <w:uiPriority w:val="34"/>
    <w:qFormat/>
    <w:rsid w:val="00A16CA0"/>
    <w:pPr>
      <w:ind w:left="720"/>
      <w:contextualSpacing/>
    </w:pPr>
  </w:style>
  <w:style w:type="character" w:styleId="Kommentarsreferens">
    <w:name w:val="annotation reference"/>
    <w:basedOn w:val="Standardstycketypsnitt"/>
    <w:uiPriority w:val="99"/>
    <w:semiHidden/>
    <w:unhideWhenUsed/>
    <w:rsid w:val="00282282"/>
    <w:rPr>
      <w:sz w:val="16"/>
      <w:szCs w:val="16"/>
    </w:rPr>
  </w:style>
  <w:style w:type="paragraph" w:styleId="Kommentarer">
    <w:name w:val="annotation text"/>
    <w:basedOn w:val="Normal"/>
    <w:link w:val="KommentarerChar"/>
    <w:uiPriority w:val="99"/>
    <w:semiHidden/>
    <w:unhideWhenUsed/>
    <w:rsid w:val="00282282"/>
    <w:rPr>
      <w:sz w:val="20"/>
      <w:szCs w:val="20"/>
    </w:rPr>
  </w:style>
  <w:style w:type="character" w:customStyle="1" w:styleId="KommentarerChar">
    <w:name w:val="Kommentarer Char"/>
    <w:basedOn w:val="Standardstycketypsnitt"/>
    <w:link w:val="Kommentarer"/>
    <w:uiPriority w:val="99"/>
    <w:semiHidden/>
    <w:rsid w:val="00282282"/>
    <w:rPr>
      <w:rFonts w:ascii="Garamond 3 LT Std" w:eastAsia="Times New Roman" w:hAnsi="Garamond 3 LT Std" w:cs="Times New Roman"/>
      <w:sz w:val="20"/>
      <w:szCs w:val="20"/>
      <w:lang w:eastAsia="ar-SA"/>
    </w:rPr>
  </w:style>
  <w:style w:type="paragraph" w:styleId="Kommentarsmne">
    <w:name w:val="annotation subject"/>
    <w:basedOn w:val="Kommentarer"/>
    <w:next w:val="Kommentarer"/>
    <w:link w:val="KommentarsmneChar"/>
    <w:uiPriority w:val="99"/>
    <w:semiHidden/>
    <w:unhideWhenUsed/>
    <w:rsid w:val="00282282"/>
    <w:rPr>
      <w:b/>
      <w:bCs/>
    </w:rPr>
  </w:style>
  <w:style w:type="character" w:customStyle="1" w:styleId="KommentarsmneChar">
    <w:name w:val="Kommentarsämne Char"/>
    <w:basedOn w:val="KommentarerChar"/>
    <w:link w:val="Kommentarsmne"/>
    <w:uiPriority w:val="99"/>
    <w:semiHidden/>
    <w:rsid w:val="00282282"/>
    <w:rPr>
      <w:rFonts w:ascii="Garamond 3 LT Std" w:eastAsia="Times New Roman" w:hAnsi="Garamond 3 LT Std" w:cs="Times New Roman"/>
      <w:b/>
      <w:bCs/>
      <w:sz w:val="20"/>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6" w:unhideWhenUsed="0" w:qFormat="1"/>
    <w:lsdException w:name="List Bullet" w:semiHidden="0" w:unhideWhenUsed="0"/>
    <w:lsdException w:name="List Bullet 2" w:semiHidden="0" w:unhideWhenUsed="0"/>
    <w:lsdException w:name="Title" w:semiHidden="0" w:uiPriority="10" w:unhideWhenUsed="0"/>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693776"/>
    <w:pPr>
      <w:suppressAutoHyphens/>
      <w:spacing w:after="0" w:line="240" w:lineRule="auto"/>
    </w:pPr>
    <w:rPr>
      <w:rFonts w:ascii="Garamond 3 LT Std" w:eastAsia="Times New Roman" w:hAnsi="Garamond 3 LT Std" w:cs="Times New Roman"/>
      <w:sz w:val="24"/>
      <w:szCs w:val="24"/>
      <w:lang w:eastAsia="ar-SA"/>
    </w:rPr>
  </w:style>
  <w:style w:type="paragraph" w:styleId="Rubrik1">
    <w:name w:val="heading 1"/>
    <w:next w:val="Normal"/>
    <w:link w:val="Rubrik1Char"/>
    <w:qFormat/>
    <w:rsid w:val="006A1CAB"/>
    <w:pPr>
      <w:pageBreakBefore/>
      <w:numPr>
        <w:numId w:val="11"/>
      </w:numPr>
      <w:pBdr>
        <w:bottom w:val="single" w:sz="4" w:space="1" w:color="000000"/>
      </w:pBdr>
      <w:tabs>
        <w:tab w:val="clear" w:pos="0"/>
        <w:tab w:val="left" w:pos="1418"/>
      </w:tabs>
      <w:spacing w:before="480" w:after="0" w:line="100" w:lineRule="atLeast"/>
      <w:jc w:val="both"/>
      <w:outlineLvl w:val="0"/>
    </w:pPr>
    <w:rPr>
      <w:rFonts w:asciiTheme="majorHAnsi" w:eastAsiaTheme="majorEastAsia" w:hAnsiTheme="majorHAnsi" w:cstheme="majorBidi"/>
      <w:bCs/>
      <w:sz w:val="28"/>
      <w:szCs w:val="28"/>
      <w:lang w:val="en-US"/>
    </w:rPr>
  </w:style>
  <w:style w:type="paragraph" w:styleId="Rubrik2">
    <w:name w:val="heading 2"/>
    <w:next w:val="Normal"/>
    <w:link w:val="Rubrik2Char"/>
    <w:qFormat/>
    <w:rsid w:val="006A1CAB"/>
    <w:pPr>
      <w:keepNext/>
      <w:numPr>
        <w:ilvl w:val="1"/>
        <w:numId w:val="11"/>
      </w:numPr>
      <w:tabs>
        <w:tab w:val="left" w:pos="1418"/>
      </w:tabs>
      <w:spacing w:before="240" w:after="0" w:line="360" w:lineRule="auto"/>
      <w:jc w:val="both"/>
      <w:outlineLvl w:val="1"/>
    </w:pPr>
    <w:rPr>
      <w:rFonts w:asciiTheme="majorHAnsi" w:eastAsiaTheme="majorEastAsia" w:hAnsiTheme="majorHAnsi" w:cstheme="majorBidi"/>
      <w:bCs/>
      <w:sz w:val="26"/>
      <w:szCs w:val="26"/>
      <w:lang w:val="en-US"/>
    </w:rPr>
  </w:style>
  <w:style w:type="paragraph" w:styleId="Rubrik3">
    <w:name w:val="heading 3"/>
    <w:next w:val="Normal"/>
    <w:link w:val="Rubrik3Char"/>
    <w:qFormat/>
    <w:rsid w:val="00981EBA"/>
    <w:pPr>
      <w:keepNext/>
      <w:numPr>
        <w:ilvl w:val="2"/>
        <w:numId w:val="11"/>
      </w:numPr>
      <w:suppressLineNumbers/>
      <w:tabs>
        <w:tab w:val="left" w:pos="1418"/>
      </w:tabs>
      <w:spacing w:before="120" w:after="0" w:line="360" w:lineRule="auto"/>
      <w:jc w:val="both"/>
      <w:outlineLvl w:val="2"/>
    </w:pPr>
    <w:rPr>
      <w:rFonts w:asciiTheme="majorHAnsi" w:eastAsiaTheme="majorEastAsia" w:hAnsiTheme="majorHAnsi" w:cstheme="majorBidi"/>
      <w:bCs/>
      <w:lang w:val="en-US"/>
    </w:rPr>
  </w:style>
  <w:style w:type="paragraph" w:styleId="Rubrik4">
    <w:name w:val="heading 4"/>
    <w:basedOn w:val="Rubrik3"/>
    <w:next w:val="Brdtext"/>
    <w:link w:val="Rubrik4Char"/>
    <w:qFormat/>
    <w:rsid w:val="00693776"/>
    <w:pPr>
      <w:numPr>
        <w:ilvl w:val="0"/>
        <w:numId w:val="0"/>
      </w:numPr>
      <w:ind w:left="567" w:hanging="567"/>
      <w:outlineLvl w:val="3"/>
    </w:pPr>
    <w:rPr>
      <w:rFonts w:ascii="Arial" w:eastAsia="Times New Roman" w:hAnsi="Arial" w:cs="Arial"/>
      <w:bCs w:val="0"/>
      <w:sz w:val="24"/>
      <w:szCs w:val="24"/>
      <w:lang w:val="en-GB" w:eastAsia="ar-SA"/>
    </w:rPr>
  </w:style>
  <w:style w:type="paragraph" w:styleId="Rubrik8">
    <w:name w:val="heading 8"/>
    <w:basedOn w:val="Normal"/>
    <w:next w:val="Normal"/>
    <w:link w:val="Rubrik8Char"/>
    <w:uiPriority w:val="9"/>
    <w:semiHidden/>
    <w:qFormat/>
    <w:rsid w:val="002658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uiPriority w:val="9"/>
    <w:semiHidden/>
    <w:qFormat/>
    <w:rsid w:val="0026582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
    <w:uiPriority w:val="99"/>
    <w:semiHidden/>
    <w:unhideWhenUsed/>
    <w:rsid w:val="00BF47F6"/>
    <w:rPr>
      <w:rFonts w:ascii="Tahoma" w:hAnsi="Tahoma" w:cs="Tahoma"/>
      <w:sz w:val="16"/>
      <w:szCs w:val="16"/>
    </w:rPr>
  </w:style>
  <w:style w:type="character" w:customStyle="1" w:styleId="BubbeltextChar">
    <w:name w:val="Bubbeltext Char"/>
    <w:basedOn w:val="Standardstycketypsnitt"/>
    <w:link w:val="Bubbeltext"/>
    <w:uiPriority w:val="99"/>
    <w:semiHidden/>
    <w:rsid w:val="00BF47F6"/>
    <w:rPr>
      <w:rFonts w:ascii="Tahoma" w:hAnsi="Tahoma" w:cs="Tahoma"/>
      <w:sz w:val="16"/>
      <w:szCs w:val="16"/>
    </w:rPr>
  </w:style>
  <w:style w:type="character" w:customStyle="1" w:styleId="Rubrik1Char">
    <w:name w:val="Rubrik 1 Char"/>
    <w:basedOn w:val="Standardstycketypsnitt"/>
    <w:link w:val="Rubrik1"/>
    <w:rsid w:val="006A1CAB"/>
    <w:rPr>
      <w:rFonts w:asciiTheme="majorHAnsi" w:eastAsiaTheme="majorEastAsia" w:hAnsiTheme="majorHAnsi" w:cstheme="majorBidi"/>
      <w:bCs/>
      <w:sz w:val="28"/>
      <w:szCs w:val="28"/>
      <w:lang w:val="en-US"/>
    </w:rPr>
  </w:style>
  <w:style w:type="character" w:customStyle="1" w:styleId="Rubrik2Char">
    <w:name w:val="Rubrik 2 Char"/>
    <w:basedOn w:val="Standardstycketypsnitt"/>
    <w:link w:val="Rubrik2"/>
    <w:rsid w:val="006A1CAB"/>
    <w:rPr>
      <w:rFonts w:asciiTheme="majorHAnsi" w:eastAsiaTheme="majorEastAsia" w:hAnsiTheme="majorHAnsi" w:cstheme="majorBidi"/>
      <w:bCs/>
      <w:sz w:val="26"/>
      <w:szCs w:val="26"/>
      <w:lang w:val="en-US"/>
    </w:rPr>
  </w:style>
  <w:style w:type="character" w:customStyle="1" w:styleId="Rubrik3Char">
    <w:name w:val="Rubrik 3 Char"/>
    <w:basedOn w:val="Standardstycketypsnitt"/>
    <w:link w:val="Rubrik3"/>
    <w:rsid w:val="00981EBA"/>
    <w:rPr>
      <w:rFonts w:asciiTheme="majorHAnsi" w:eastAsiaTheme="majorEastAsia" w:hAnsiTheme="majorHAnsi" w:cstheme="majorBidi"/>
      <w:bCs/>
      <w:lang w:val="en-US"/>
    </w:rPr>
  </w:style>
  <w:style w:type="paragraph" w:styleId="Rubrik">
    <w:name w:val="Title"/>
    <w:next w:val="Normal"/>
    <w:link w:val="RubrikChar"/>
    <w:uiPriority w:val="10"/>
    <w:rsid w:val="00645AEC"/>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RubrikChar">
    <w:name w:val="Rubrik Char"/>
    <w:basedOn w:val="Standardstycketypsnitt"/>
    <w:link w:val="Rubrik"/>
    <w:uiPriority w:val="10"/>
    <w:rsid w:val="00645AEC"/>
    <w:rPr>
      <w:rFonts w:asciiTheme="majorHAnsi" w:eastAsiaTheme="majorEastAsia" w:hAnsiTheme="majorHAnsi" w:cstheme="majorBidi"/>
      <w:spacing w:val="5"/>
      <w:kern w:val="28"/>
      <w:sz w:val="52"/>
      <w:szCs w:val="52"/>
    </w:rPr>
  </w:style>
  <w:style w:type="paragraph" w:customStyle="1" w:styleId="NRubrik1">
    <w:name w:val="N Rubrik 1"/>
    <w:basedOn w:val="Rubrik1"/>
    <w:next w:val="Normal"/>
    <w:link w:val="NRubrik1Char"/>
    <w:uiPriority w:val="5"/>
    <w:qFormat/>
    <w:rsid w:val="008D0228"/>
    <w:pPr>
      <w:numPr>
        <w:numId w:val="3"/>
      </w:numPr>
      <w:ind w:left="1418"/>
    </w:pPr>
  </w:style>
  <w:style w:type="paragraph" w:customStyle="1" w:styleId="NRubrik2">
    <w:name w:val="N Rubrik 2"/>
    <w:basedOn w:val="Rubrik2"/>
    <w:next w:val="Normal"/>
    <w:link w:val="NRubrik2Char"/>
    <w:uiPriority w:val="5"/>
    <w:qFormat/>
    <w:rsid w:val="008D0228"/>
    <w:pPr>
      <w:numPr>
        <w:numId w:val="3"/>
      </w:numPr>
      <w:ind w:left="1418"/>
    </w:pPr>
  </w:style>
  <w:style w:type="character" w:customStyle="1" w:styleId="NRubrik1Char">
    <w:name w:val="N Rubrik 1 Char"/>
    <w:basedOn w:val="Rubrik1Char"/>
    <w:link w:val="NRubrik1"/>
    <w:uiPriority w:val="5"/>
    <w:rsid w:val="008D0228"/>
    <w:rPr>
      <w:rFonts w:asciiTheme="majorHAnsi" w:eastAsiaTheme="majorEastAsia" w:hAnsiTheme="majorHAnsi" w:cstheme="majorBidi"/>
      <w:bCs/>
      <w:sz w:val="28"/>
      <w:szCs w:val="28"/>
      <w:lang w:val="en-US"/>
    </w:rPr>
  </w:style>
  <w:style w:type="paragraph" w:customStyle="1" w:styleId="NRubrik3">
    <w:name w:val="N Rubrik 3"/>
    <w:basedOn w:val="Rubrik3"/>
    <w:next w:val="Normal"/>
    <w:link w:val="NRubrik3Char"/>
    <w:uiPriority w:val="5"/>
    <w:qFormat/>
    <w:rsid w:val="008D0228"/>
    <w:pPr>
      <w:numPr>
        <w:numId w:val="3"/>
      </w:numPr>
      <w:ind w:left="1418"/>
    </w:pPr>
  </w:style>
  <w:style w:type="character" w:customStyle="1" w:styleId="NRubrik2Char">
    <w:name w:val="N Rubrik 2 Char"/>
    <w:basedOn w:val="Rubrik2Char"/>
    <w:link w:val="NRubrik2"/>
    <w:uiPriority w:val="5"/>
    <w:rsid w:val="008D0228"/>
    <w:rPr>
      <w:rFonts w:asciiTheme="majorHAnsi" w:eastAsiaTheme="majorEastAsia" w:hAnsiTheme="majorHAnsi" w:cstheme="majorBidi"/>
      <w:bCs/>
      <w:sz w:val="26"/>
      <w:szCs w:val="26"/>
      <w:lang w:val="en-US"/>
    </w:rPr>
  </w:style>
  <w:style w:type="numbering" w:customStyle="1" w:styleId="NumreradeRuriker">
    <w:name w:val="Numrerade Ruriker"/>
    <w:uiPriority w:val="99"/>
    <w:rsid w:val="008D0228"/>
    <w:pPr>
      <w:numPr>
        <w:numId w:val="1"/>
      </w:numPr>
    </w:pPr>
  </w:style>
  <w:style w:type="character" w:customStyle="1" w:styleId="NRubrik3Char">
    <w:name w:val="N Rubrik 3 Char"/>
    <w:basedOn w:val="Rubrik3Char"/>
    <w:link w:val="NRubrik3"/>
    <w:uiPriority w:val="5"/>
    <w:rsid w:val="008D0228"/>
    <w:rPr>
      <w:rFonts w:asciiTheme="majorHAnsi" w:eastAsiaTheme="majorEastAsia" w:hAnsiTheme="majorHAnsi" w:cstheme="majorBidi"/>
      <w:bCs/>
      <w:lang w:val="en-US"/>
    </w:rPr>
  </w:style>
  <w:style w:type="paragraph" w:styleId="Beskrivning">
    <w:name w:val="caption"/>
    <w:basedOn w:val="Normal"/>
    <w:next w:val="Normal"/>
    <w:uiPriority w:val="6"/>
    <w:qFormat/>
    <w:rsid w:val="009D7FEF"/>
    <w:rPr>
      <w:bCs/>
      <w:sz w:val="16"/>
      <w:szCs w:val="18"/>
    </w:rPr>
  </w:style>
  <w:style w:type="paragraph" w:styleId="Sidhuvud">
    <w:name w:val="header"/>
    <w:link w:val="SidhuvudChar"/>
    <w:uiPriority w:val="99"/>
    <w:unhideWhenUsed/>
    <w:rsid w:val="00645AEC"/>
    <w:pPr>
      <w:tabs>
        <w:tab w:val="center" w:pos="4536"/>
        <w:tab w:val="right" w:pos="9072"/>
      </w:tabs>
      <w:spacing w:after="0" w:line="240" w:lineRule="auto"/>
    </w:pPr>
    <w:rPr>
      <w:rFonts w:ascii="Arial" w:hAnsi="Arial"/>
      <w:sz w:val="16"/>
    </w:rPr>
  </w:style>
  <w:style w:type="character" w:customStyle="1" w:styleId="SidhuvudChar">
    <w:name w:val="Sidhuvud Char"/>
    <w:basedOn w:val="Standardstycketypsnitt"/>
    <w:link w:val="Sidhuvud"/>
    <w:uiPriority w:val="99"/>
    <w:rsid w:val="00645AEC"/>
    <w:rPr>
      <w:rFonts w:ascii="Arial" w:hAnsi="Arial"/>
      <w:sz w:val="16"/>
    </w:rPr>
  </w:style>
  <w:style w:type="paragraph" w:styleId="Sidfot">
    <w:name w:val="footer"/>
    <w:link w:val="SidfotChar"/>
    <w:uiPriority w:val="99"/>
    <w:unhideWhenUsed/>
    <w:rsid w:val="00786434"/>
    <w:pPr>
      <w:tabs>
        <w:tab w:val="center" w:pos="4536"/>
        <w:tab w:val="right" w:pos="9072"/>
      </w:tabs>
      <w:spacing w:after="0" w:line="240" w:lineRule="auto"/>
    </w:pPr>
    <w:rPr>
      <w:rFonts w:ascii="Arial" w:hAnsi="Arial"/>
      <w:sz w:val="14"/>
    </w:rPr>
  </w:style>
  <w:style w:type="character" w:customStyle="1" w:styleId="SidfotChar">
    <w:name w:val="Sidfot Char"/>
    <w:basedOn w:val="Standardstycketypsnitt"/>
    <w:link w:val="Sidfot"/>
    <w:uiPriority w:val="99"/>
    <w:rsid w:val="00786434"/>
    <w:rPr>
      <w:rFonts w:ascii="Arial" w:hAnsi="Arial"/>
      <w:sz w:val="14"/>
    </w:rPr>
  </w:style>
  <w:style w:type="character" w:styleId="Platshllartext">
    <w:name w:val="Placeholder Text"/>
    <w:basedOn w:val="Standardstycketypsnitt"/>
    <w:uiPriority w:val="99"/>
    <w:semiHidden/>
    <w:rsid w:val="007E2A67"/>
    <w:rPr>
      <w:color w:val="808080"/>
    </w:rPr>
  </w:style>
  <w:style w:type="paragraph" w:customStyle="1" w:styleId="Faxrubriker">
    <w:name w:val="Faxrubriker"/>
    <w:basedOn w:val="Normal"/>
    <w:semiHidden/>
    <w:qFormat/>
    <w:rsid w:val="007E2A67"/>
    <w:pPr>
      <w:tabs>
        <w:tab w:val="left" w:pos="1701"/>
        <w:tab w:val="left" w:pos="4536"/>
        <w:tab w:val="left" w:pos="6237"/>
      </w:tabs>
    </w:pPr>
    <w:rPr>
      <w:rFonts w:ascii="Arial" w:hAnsi="Arial" w:cs="Arial"/>
    </w:rPr>
  </w:style>
  <w:style w:type="table" w:styleId="Tabellrutnt">
    <w:name w:val="Table Grid"/>
    <w:basedOn w:val="Normaltabell"/>
    <w:uiPriority w:val="59"/>
    <w:rsid w:val="007E2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
    <w:name w:val="Tabell"/>
    <w:basedOn w:val="Sidhuvud"/>
    <w:uiPriority w:val="8"/>
    <w:rsid w:val="00786434"/>
    <w:pPr>
      <w:spacing w:before="40" w:after="40"/>
    </w:pPr>
  </w:style>
  <w:style w:type="paragraph" w:customStyle="1" w:styleId="Referenser">
    <w:name w:val="Referenser"/>
    <w:basedOn w:val="Normal"/>
    <w:next w:val="Normal"/>
    <w:uiPriority w:val="6"/>
    <w:qFormat/>
    <w:rsid w:val="005321D7"/>
    <w:pPr>
      <w:numPr>
        <w:numId w:val="8"/>
      </w:numPr>
      <w:ind w:left="2552"/>
    </w:pPr>
  </w:style>
  <w:style w:type="numbering" w:customStyle="1" w:styleId="Formatmall1">
    <w:name w:val="Formatmall1"/>
    <w:uiPriority w:val="99"/>
    <w:rsid w:val="005321D7"/>
    <w:pPr>
      <w:numPr>
        <w:numId w:val="6"/>
      </w:numPr>
    </w:pPr>
  </w:style>
  <w:style w:type="character" w:styleId="Hyperlnk">
    <w:name w:val="Hyperlink"/>
    <w:basedOn w:val="Standardstycketypsnitt"/>
    <w:uiPriority w:val="99"/>
    <w:unhideWhenUsed/>
    <w:rsid w:val="00EE293D"/>
    <w:rPr>
      <w:color w:val="0000FF" w:themeColor="hyperlink"/>
      <w:u w:val="single"/>
    </w:rPr>
  </w:style>
  <w:style w:type="paragraph" w:styleId="Punktlista">
    <w:name w:val="List Bullet"/>
    <w:basedOn w:val="Normal"/>
    <w:uiPriority w:val="99"/>
    <w:rsid w:val="00A011F3"/>
    <w:pPr>
      <w:numPr>
        <w:numId w:val="9"/>
      </w:numPr>
      <w:spacing w:after="120"/>
      <w:ind w:left="1775" w:hanging="357"/>
      <w:contextualSpacing/>
    </w:pPr>
  </w:style>
  <w:style w:type="paragraph" w:styleId="Punktlista2">
    <w:name w:val="List Bullet 2"/>
    <w:basedOn w:val="Normal"/>
    <w:uiPriority w:val="99"/>
    <w:rsid w:val="00A011F3"/>
    <w:pPr>
      <w:numPr>
        <w:numId w:val="10"/>
      </w:numPr>
      <w:spacing w:after="120"/>
      <w:ind w:left="2342" w:hanging="357"/>
      <w:contextualSpacing/>
    </w:pPr>
  </w:style>
  <w:style w:type="paragraph" w:styleId="Innehll3">
    <w:name w:val="toc 3"/>
    <w:basedOn w:val="Normal"/>
    <w:next w:val="Normal"/>
    <w:autoRedefine/>
    <w:uiPriority w:val="39"/>
    <w:unhideWhenUsed/>
    <w:rsid w:val="0026582A"/>
    <w:pPr>
      <w:ind w:left="480"/>
    </w:pPr>
    <w:rPr>
      <w:rFonts w:asciiTheme="minorHAnsi" w:hAnsiTheme="minorHAnsi"/>
      <w:i/>
      <w:iCs/>
      <w:sz w:val="20"/>
      <w:szCs w:val="20"/>
    </w:rPr>
  </w:style>
  <w:style w:type="paragraph" w:styleId="Innehll1">
    <w:name w:val="toc 1"/>
    <w:basedOn w:val="Normal"/>
    <w:next w:val="Normal"/>
    <w:autoRedefine/>
    <w:uiPriority w:val="39"/>
    <w:unhideWhenUsed/>
    <w:rsid w:val="00A011F3"/>
    <w:pPr>
      <w:spacing w:before="120" w:after="120"/>
    </w:pPr>
    <w:rPr>
      <w:rFonts w:asciiTheme="minorHAnsi" w:hAnsiTheme="minorHAnsi"/>
      <w:b/>
      <w:bCs/>
      <w:caps/>
      <w:sz w:val="20"/>
      <w:szCs w:val="20"/>
    </w:rPr>
  </w:style>
  <w:style w:type="paragraph" w:styleId="Innehll2">
    <w:name w:val="toc 2"/>
    <w:basedOn w:val="Normal"/>
    <w:next w:val="Normal"/>
    <w:autoRedefine/>
    <w:uiPriority w:val="39"/>
    <w:unhideWhenUsed/>
    <w:rsid w:val="00A011F3"/>
    <w:pPr>
      <w:ind w:left="240"/>
    </w:pPr>
    <w:rPr>
      <w:rFonts w:asciiTheme="minorHAnsi" w:hAnsiTheme="minorHAnsi"/>
      <w:smallCaps/>
      <w:sz w:val="20"/>
      <w:szCs w:val="20"/>
    </w:rPr>
  </w:style>
  <w:style w:type="character" w:customStyle="1" w:styleId="Rubrik9Char">
    <w:name w:val="Rubrik 9 Char"/>
    <w:basedOn w:val="Standardstycketypsnitt"/>
    <w:link w:val="Rubrik9"/>
    <w:uiPriority w:val="9"/>
    <w:semiHidden/>
    <w:rsid w:val="0026582A"/>
    <w:rPr>
      <w:rFonts w:asciiTheme="majorHAnsi" w:eastAsiaTheme="majorEastAsia" w:hAnsiTheme="majorHAnsi" w:cstheme="majorBidi"/>
      <w:i/>
      <w:iCs/>
      <w:color w:val="404040" w:themeColor="text1" w:themeTint="BF"/>
      <w:sz w:val="20"/>
      <w:szCs w:val="20"/>
    </w:rPr>
  </w:style>
  <w:style w:type="paragraph" w:styleId="Innehll8">
    <w:name w:val="toc 8"/>
    <w:basedOn w:val="Normal"/>
    <w:next w:val="Normal"/>
    <w:autoRedefine/>
    <w:uiPriority w:val="39"/>
    <w:unhideWhenUsed/>
    <w:rsid w:val="0026582A"/>
    <w:pPr>
      <w:ind w:left="1680"/>
    </w:pPr>
    <w:rPr>
      <w:rFonts w:asciiTheme="minorHAnsi" w:hAnsiTheme="minorHAnsi"/>
      <w:sz w:val="18"/>
      <w:szCs w:val="18"/>
    </w:rPr>
  </w:style>
  <w:style w:type="paragraph" w:styleId="Innehll6">
    <w:name w:val="toc 6"/>
    <w:basedOn w:val="Normal"/>
    <w:next w:val="Normal"/>
    <w:autoRedefine/>
    <w:uiPriority w:val="39"/>
    <w:unhideWhenUsed/>
    <w:rsid w:val="0026582A"/>
    <w:pPr>
      <w:ind w:left="1200"/>
    </w:pPr>
    <w:rPr>
      <w:rFonts w:asciiTheme="minorHAnsi" w:hAnsiTheme="minorHAnsi"/>
      <w:sz w:val="18"/>
      <w:szCs w:val="18"/>
    </w:rPr>
  </w:style>
  <w:style w:type="paragraph" w:styleId="Innehll4">
    <w:name w:val="toc 4"/>
    <w:basedOn w:val="Normal"/>
    <w:next w:val="Normal"/>
    <w:autoRedefine/>
    <w:uiPriority w:val="39"/>
    <w:unhideWhenUsed/>
    <w:rsid w:val="0026582A"/>
    <w:pPr>
      <w:ind w:left="720"/>
    </w:pPr>
    <w:rPr>
      <w:rFonts w:asciiTheme="minorHAnsi" w:hAnsiTheme="minorHAnsi"/>
      <w:sz w:val="18"/>
      <w:szCs w:val="18"/>
    </w:rPr>
  </w:style>
  <w:style w:type="character" w:customStyle="1" w:styleId="Rubrik8Char">
    <w:name w:val="Rubrik 8 Char"/>
    <w:basedOn w:val="Standardstycketypsnitt"/>
    <w:link w:val="Rubrik8"/>
    <w:uiPriority w:val="9"/>
    <w:semiHidden/>
    <w:rsid w:val="0026582A"/>
    <w:rPr>
      <w:rFonts w:asciiTheme="majorHAnsi" w:eastAsiaTheme="majorEastAsia" w:hAnsiTheme="majorHAnsi" w:cstheme="majorBidi"/>
      <w:color w:val="404040" w:themeColor="text1" w:themeTint="BF"/>
      <w:sz w:val="20"/>
      <w:szCs w:val="20"/>
    </w:rPr>
  </w:style>
  <w:style w:type="character" w:customStyle="1" w:styleId="Rubrik4Char">
    <w:name w:val="Rubrik 4 Char"/>
    <w:basedOn w:val="Standardstycketypsnitt"/>
    <w:link w:val="Rubrik4"/>
    <w:rsid w:val="00693776"/>
    <w:rPr>
      <w:rFonts w:ascii="Arial" w:eastAsia="Times New Roman" w:hAnsi="Arial" w:cs="Arial"/>
      <w:sz w:val="24"/>
      <w:szCs w:val="24"/>
      <w:lang w:val="en-GB" w:eastAsia="ar-SA"/>
    </w:rPr>
  </w:style>
  <w:style w:type="paragraph" w:styleId="Brdtext">
    <w:name w:val="Body Text"/>
    <w:basedOn w:val="Normal"/>
    <w:link w:val="BrdtextChar"/>
    <w:semiHidden/>
    <w:rsid w:val="00693776"/>
    <w:pPr>
      <w:spacing w:before="1" w:after="1" w:line="100" w:lineRule="atLeast"/>
      <w:jc w:val="both"/>
    </w:pPr>
    <w:rPr>
      <w:rFonts w:ascii="Times New Roman" w:hAnsi="Times New Roman"/>
      <w:color w:val="000000"/>
      <w:lang w:val="en-GB"/>
    </w:rPr>
  </w:style>
  <w:style w:type="character" w:customStyle="1" w:styleId="BrdtextChar">
    <w:name w:val="Brödtext Char"/>
    <w:basedOn w:val="Standardstycketypsnitt"/>
    <w:link w:val="Brdtext"/>
    <w:semiHidden/>
    <w:rsid w:val="00693776"/>
    <w:rPr>
      <w:rFonts w:ascii="Times New Roman" w:eastAsia="Times New Roman" w:hAnsi="Times New Roman" w:cs="Times New Roman"/>
      <w:color w:val="000000"/>
      <w:sz w:val="24"/>
      <w:szCs w:val="24"/>
      <w:lang w:val="en-GB" w:eastAsia="ar-SA"/>
    </w:rPr>
  </w:style>
  <w:style w:type="paragraph" w:customStyle="1" w:styleId="TabellHuvud">
    <w:name w:val="TabellHuvud"/>
    <w:basedOn w:val="Normal"/>
    <w:rsid w:val="00693776"/>
    <w:pPr>
      <w:spacing w:before="20" w:after="20"/>
    </w:pPr>
    <w:rPr>
      <w:rFonts w:ascii="Akzidenz-Grotesk Pro Bold" w:hAnsi="Akzidenz-Grotesk Pro Bold"/>
    </w:rPr>
  </w:style>
  <w:style w:type="paragraph" w:customStyle="1" w:styleId="TabellRad">
    <w:name w:val="TabellRad"/>
    <w:basedOn w:val="TabellHuvud"/>
    <w:rsid w:val="00693776"/>
    <w:rPr>
      <w:rFonts w:ascii="Garamond 3 LT Std" w:hAnsi="Garamond 3 LT Std"/>
    </w:rPr>
  </w:style>
  <w:style w:type="paragraph" w:customStyle="1" w:styleId="Frstarad">
    <w:name w:val="Förstarad"/>
    <w:basedOn w:val="Normal"/>
    <w:rsid w:val="00693776"/>
    <w:pPr>
      <w:pBdr>
        <w:top w:val="single" w:sz="40" w:space="1" w:color="000000"/>
      </w:pBdr>
      <w:spacing w:before="960"/>
      <w:jc w:val="right"/>
    </w:pPr>
    <w:rPr>
      <w:rFonts w:ascii="Akzidenz-Grotesk Pro Bold" w:hAnsi="Akzidenz-Grotesk Pro Bold"/>
      <w:sz w:val="28"/>
    </w:rPr>
  </w:style>
  <w:style w:type="paragraph" w:customStyle="1" w:styleId="Frstasida">
    <w:name w:val="Förstasida"/>
    <w:basedOn w:val="Normal"/>
    <w:rsid w:val="00693776"/>
    <w:pPr>
      <w:spacing w:before="720" w:after="360"/>
      <w:jc w:val="right"/>
    </w:pPr>
    <w:rPr>
      <w:rFonts w:ascii="Akzidenz-Grotesk Pro Bold" w:hAnsi="Akzidenz-Grotesk Pro Bold"/>
      <w:sz w:val="48"/>
    </w:rPr>
  </w:style>
  <w:style w:type="paragraph" w:customStyle="1" w:styleId="Rubrik1-IN">
    <w:name w:val="Rubrik1-IN"/>
    <w:basedOn w:val="Normal"/>
    <w:rsid w:val="00693776"/>
    <w:pPr>
      <w:pageBreakBefore/>
      <w:tabs>
        <w:tab w:val="left" w:pos="4821"/>
        <w:tab w:val="left" w:pos="5388"/>
        <w:tab w:val="left" w:pos="5955"/>
        <w:tab w:val="left" w:pos="6522"/>
      </w:tabs>
    </w:pPr>
    <w:rPr>
      <w:rFonts w:ascii="Akzidenz-Grotesk Pro Bold" w:hAnsi="Akzidenz-Grotesk Pro Bold"/>
      <w:sz w:val="36"/>
      <w:szCs w:val="20"/>
      <w:lang w:val="en-GB" w:eastAsia="he-IL" w:bidi="he-IL"/>
    </w:rPr>
  </w:style>
  <w:style w:type="paragraph" w:customStyle="1" w:styleId="Rubrik2-IN">
    <w:name w:val="Rubrik2-IN"/>
    <w:basedOn w:val="Normal"/>
    <w:rsid w:val="00693776"/>
    <w:pPr>
      <w:spacing w:before="240" w:after="120"/>
    </w:pPr>
    <w:rPr>
      <w:rFonts w:ascii="Akzidenz-Grotesk Pro Bold" w:hAnsi="Akzidenz-Grotesk Pro Bold"/>
      <w:sz w:val="28"/>
      <w:lang w:val="en-GB"/>
    </w:rPr>
  </w:style>
  <w:style w:type="paragraph" w:styleId="Innehllsfrteckningsrubrik">
    <w:name w:val="TOC Heading"/>
    <w:basedOn w:val="Rubrik1"/>
    <w:next w:val="Normal"/>
    <w:uiPriority w:val="39"/>
    <w:semiHidden/>
    <w:unhideWhenUsed/>
    <w:qFormat/>
    <w:rsid w:val="00693776"/>
    <w:pPr>
      <w:outlineLvl w:val="9"/>
    </w:pPr>
    <w:rPr>
      <w:b/>
      <w:color w:val="2F7194" w:themeColor="accent1" w:themeShade="BF"/>
    </w:rPr>
  </w:style>
  <w:style w:type="paragraph" w:styleId="Innehll5">
    <w:name w:val="toc 5"/>
    <w:basedOn w:val="Normal"/>
    <w:next w:val="Normal"/>
    <w:autoRedefine/>
    <w:uiPriority w:val="39"/>
    <w:unhideWhenUsed/>
    <w:rsid w:val="00930BC8"/>
    <w:pPr>
      <w:ind w:left="960"/>
    </w:pPr>
    <w:rPr>
      <w:rFonts w:asciiTheme="minorHAnsi" w:hAnsiTheme="minorHAnsi"/>
      <w:sz w:val="18"/>
      <w:szCs w:val="18"/>
    </w:rPr>
  </w:style>
  <w:style w:type="paragraph" w:styleId="Innehll7">
    <w:name w:val="toc 7"/>
    <w:basedOn w:val="Normal"/>
    <w:next w:val="Normal"/>
    <w:autoRedefine/>
    <w:uiPriority w:val="39"/>
    <w:unhideWhenUsed/>
    <w:rsid w:val="00930BC8"/>
    <w:pPr>
      <w:ind w:left="1440"/>
    </w:pPr>
    <w:rPr>
      <w:rFonts w:asciiTheme="minorHAnsi" w:hAnsiTheme="minorHAnsi"/>
      <w:sz w:val="18"/>
      <w:szCs w:val="18"/>
    </w:rPr>
  </w:style>
  <w:style w:type="paragraph" w:styleId="Innehll9">
    <w:name w:val="toc 9"/>
    <w:basedOn w:val="Normal"/>
    <w:next w:val="Normal"/>
    <w:autoRedefine/>
    <w:uiPriority w:val="39"/>
    <w:unhideWhenUsed/>
    <w:rsid w:val="00930BC8"/>
    <w:pPr>
      <w:ind w:left="1920"/>
    </w:pPr>
    <w:rPr>
      <w:rFonts w:asciiTheme="minorHAnsi" w:hAnsiTheme="minorHAnsi"/>
      <w:sz w:val="18"/>
      <w:szCs w:val="18"/>
    </w:rPr>
  </w:style>
  <w:style w:type="paragraph" w:styleId="Liststycke">
    <w:name w:val="List Paragraph"/>
    <w:basedOn w:val="Normal"/>
    <w:uiPriority w:val="34"/>
    <w:qFormat/>
    <w:rsid w:val="00A16CA0"/>
    <w:pPr>
      <w:ind w:left="720"/>
      <w:contextualSpacing/>
    </w:pPr>
  </w:style>
  <w:style w:type="character" w:styleId="Kommentarsreferens">
    <w:name w:val="annotation reference"/>
    <w:basedOn w:val="Standardstycketypsnitt"/>
    <w:uiPriority w:val="99"/>
    <w:semiHidden/>
    <w:unhideWhenUsed/>
    <w:rsid w:val="00282282"/>
    <w:rPr>
      <w:sz w:val="16"/>
      <w:szCs w:val="16"/>
    </w:rPr>
  </w:style>
  <w:style w:type="paragraph" w:styleId="Kommentarer">
    <w:name w:val="annotation text"/>
    <w:basedOn w:val="Normal"/>
    <w:link w:val="KommentarerChar"/>
    <w:uiPriority w:val="99"/>
    <w:semiHidden/>
    <w:unhideWhenUsed/>
    <w:rsid w:val="00282282"/>
    <w:rPr>
      <w:sz w:val="20"/>
      <w:szCs w:val="20"/>
    </w:rPr>
  </w:style>
  <w:style w:type="character" w:customStyle="1" w:styleId="KommentarerChar">
    <w:name w:val="Kommentarer Char"/>
    <w:basedOn w:val="Standardstycketypsnitt"/>
    <w:link w:val="Kommentarer"/>
    <w:uiPriority w:val="99"/>
    <w:semiHidden/>
    <w:rsid w:val="00282282"/>
    <w:rPr>
      <w:rFonts w:ascii="Garamond 3 LT Std" w:eastAsia="Times New Roman" w:hAnsi="Garamond 3 LT Std" w:cs="Times New Roman"/>
      <w:sz w:val="20"/>
      <w:szCs w:val="20"/>
      <w:lang w:eastAsia="ar-SA"/>
    </w:rPr>
  </w:style>
  <w:style w:type="paragraph" w:styleId="Kommentarsmne">
    <w:name w:val="annotation subject"/>
    <w:basedOn w:val="Kommentarer"/>
    <w:next w:val="Kommentarer"/>
    <w:link w:val="KommentarsmneChar"/>
    <w:uiPriority w:val="99"/>
    <w:semiHidden/>
    <w:unhideWhenUsed/>
    <w:rsid w:val="00282282"/>
    <w:rPr>
      <w:b/>
      <w:bCs/>
    </w:rPr>
  </w:style>
  <w:style w:type="character" w:customStyle="1" w:styleId="KommentarsmneChar">
    <w:name w:val="Kommentarsämne Char"/>
    <w:basedOn w:val="KommentarerChar"/>
    <w:link w:val="Kommentarsmne"/>
    <w:uiPriority w:val="99"/>
    <w:semiHidden/>
    <w:rsid w:val="00282282"/>
    <w:rPr>
      <w:rFonts w:ascii="Garamond 3 LT Std" w:eastAsia="Times New Roman" w:hAnsi="Garamond 3 LT Std"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468">
      <w:bodyDiv w:val="1"/>
      <w:marLeft w:val="0"/>
      <w:marRight w:val="0"/>
      <w:marTop w:val="0"/>
      <w:marBottom w:val="0"/>
      <w:divBdr>
        <w:top w:val="none" w:sz="0" w:space="0" w:color="auto"/>
        <w:left w:val="none" w:sz="0" w:space="0" w:color="auto"/>
        <w:bottom w:val="none" w:sz="0" w:space="0" w:color="auto"/>
        <w:right w:val="none" w:sz="0" w:space="0" w:color="auto"/>
      </w:divBdr>
    </w:div>
    <w:div w:id="233122291">
      <w:bodyDiv w:val="1"/>
      <w:marLeft w:val="0"/>
      <w:marRight w:val="0"/>
      <w:marTop w:val="0"/>
      <w:marBottom w:val="0"/>
      <w:divBdr>
        <w:top w:val="none" w:sz="0" w:space="0" w:color="auto"/>
        <w:left w:val="none" w:sz="0" w:space="0" w:color="auto"/>
        <w:bottom w:val="none" w:sz="0" w:space="0" w:color="auto"/>
        <w:right w:val="none" w:sz="0" w:space="0" w:color="auto"/>
      </w:divBdr>
    </w:div>
    <w:div w:id="962660999">
      <w:bodyDiv w:val="1"/>
      <w:marLeft w:val="0"/>
      <w:marRight w:val="0"/>
      <w:marTop w:val="0"/>
      <w:marBottom w:val="0"/>
      <w:divBdr>
        <w:top w:val="none" w:sz="0" w:space="0" w:color="auto"/>
        <w:left w:val="none" w:sz="0" w:space="0" w:color="auto"/>
        <w:bottom w:val="none" w:sz="0" w:space="0" w:color="auto"/>
        <w:right w:val="none" w:sz="0" w:space="0" w:color="auto"/>
      </w:divBdr>
    </w:div>
    <w:div w:id="1033308101">
      <w:bodyDiv w:val="1"/>
      <w:marLeft w:val="0"/>
      <w:marRight w:val="0"/>
      <w:marTop w:val="0"/>
      <w:marBottom w:val="0"/>
      <w:divBdr>
        <w:top w:val="none" w:sz="0" w:space="0" w:color="auto"/>
        <w:left w:val="none" w:sz="0" w:space="0" w:color="auto"/>
        <w:bottom w:val="none" w:sz="0" w:space="0" w:color="auto"/>
        <w:right w:val="none" w:sz="0" w:space="0" w:color="auto"/>
      </w:divBdr>
    </w:div>
    <w:div w:id="200339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tyles" Target="styles.xml"/><Relationship Id="rId20" Type="http://schemas.openxmlformats.org/officeDocument/2006/relationships/diagramData" Target="diagrams/data2.xml"/><Relationship Id="rId21" Type="http://schemas.openxmlformats.org/officeDocument/2006/relationships/diagramLayout" Target="diagrams/layout2.xml"/><Relationship Id="rId22" Type="http://schemas.openxmlformats.org/officeDocument/2006/relationships/diagramQuickStyle" Target="diagrams/quickStyle2.xml"/><Relationship Id="rId23" Type="http://schemas.openxmlformats.org/officeDocument/2006/relationships/diagramColors" Target="diagrams/colors2.xml"/><Relationship Id="rId24" Type="http://schemas.microsoft.com/office/2007/relationships/diagramDrawing" Target="diagrams/drawing2.xml"/><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header" Target="header2.xml"/><Relationship Id="rId28" Type="http://schemas.openxmlformats.org/officeDocument/2006/relationships/fontTable" Target="fontTable.xml"/><Relationship Id="rId29" Type="http://schemas.openxmlformats.org/officeDocument/2006/relationships/theme" Target="theme/theme1.xml"/><Relationship Id="rId10" Type="http://schemas.microsoft.com/office/2007/relationships/stylesWithEffects" Target="stylesWithEffects.xml"/><Relationship Id="rId11" Type="http://schemas.openxmlformats.org/officeDocument/2006/relationships/settings" Target="settings.xml"/><Relationship Id="rId12" Type="http://schemas.openxmlformats.org/officeDocument/2006/relationships/webSettings" Target="webSettings.xml"/><Relationship Id="rId13" Type="http://schemas.openxmlformats.org/officeDocument/2006/relationships/footnotes" Target="footnotes.xml"/><Relationship Id="rId14" Type="http://schemas.openxmlformats.org/officeDocument/2006/relationships/endnotes" Target="endnotes.xml"/><Relationship Id="rId15" Type="http://schemas.openxmlformats.org/officeDocument/2006/relationships/diagramData" Target="diagrams/data1.xml"/><Relationship Id="rId16" Type="http://schemas.openxmlformats.org/officeDocument/2006/relationships/diagramLayout" Target="diagrams/layout1.xml"/><Relationship Id="rId17" Type="http://schemas.openxmlformats.org/officeDocument/2006/relationships/diagramQuickStyle" Target="diagrams/quickStyle1.xml"/><Relationship Id="rId18" Type="http://schemas.openxmlformats.org/officeDocument/2006/relationships/diagramColors" Target="diagrams/colors1.xml"/><Relationship Id="rId19" Type="http://schemas.microsoft.com/office/2007/relationships/diagramDrawing" Target="diagrams/drawing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7C0414-B9A3-4D62-ADAA-D9D20EA7DE59}"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sv-SE"/>
        </a:p>
      </dgm:t>
    </dgm:pt>
    <dgm:pt modelId="{26A6193B-E864-45AA-8300-3FFC00257FC3}">
      <dgm:prSet phldrT="[Text]"/>
      <dgm:spPr>
        <a:xfrm>
          <a:off x="0" y="0"/>
          <a:ext cx="5486400" cy="2277110"/>
        </a:xfrm>
        <a:solidFill>
          <a:srgbClr val="4497C3">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lgn="l"/>
          <a:r>
            <a:rPr lang="sv-SE">
              <a:solidFill>
                <a:srgbClr val="000000"/>
              </a:solidFill>
              <a:latin typeface="Georgia"/>
              <a:ea typeface="+mn-ea"/>
              <a:cs typeface="+mn-cs"/>
            </a:rPr>
            <a:t>Statement of Work</a:t>
          </a:r>
        </a:p>
      </dgm:t>
    </dgm:pt>
    <dgm:pt modelId="{BE4E95A3-A375-4717-AF70-09A97C9FC557}" type="parTrans" cxnId="{20305F90-3265-47E1-A57B-84C9180C6099}">
      <dgm:prSet/>
      <dgm:spPr/>
      <dgm:t>
        <a:bodyPr/>
        <a:lstStyle/>
        <a:p>
          <a:pPr algn="l"/>
          <a:endParaRPr lang="sv-SE"/>
        </a:p>
      </dgm:t>
    </dgm:pt>
    <dgm:pt modelId="{E87F4AB5-C363-41A0-9A6F-B8030A12F414}" type="sibTrans" cxnId="{20305F90-3265-47E1-A57B-84C9180C6099}">
      <dgm:prSet/>
      <dgm:spPr/>
      <dgm:t>
        <a:bodyPr/>
        <a:lstStyle/>
        <a:p>
          <a:pPr algn="l"/>
          <a:endParaRPr lang="sv-SE"/>
        </a:p>
      </dgm:t>
    </dgm:pt>
    <dgm:pt modelId="{58B3931D-F04D-486E-9F26-7989653EBF33}">
      <dgm:prSet phldrT="[Text]"/>
      <dgm:spPr>
        <a:xfrm>
          <a:off x="137160" y="569277"/>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AGB</a:t>
          </a:r>
        </a:p>
      </dgm:t>
    </dgm:pt>
    <dgm:pt modelId="{4B83A9D8-9F9E-4E1C-B755-1C7056552B96}" type="parTrans" cxnId="{2DEE9477-7736-4F72-9E3B-2A0CB24EA69C}">
      <dgm:prSet/>
      <dgm:spPr/>
      <dgm:t>
        <a:bodyPr/>
        <a:lstStyle/>
        <a:p>
          <a:pPr algn="l"/>
          <a:endParaRPr lang="sv-SE"/>
        </a:p>
      </dgm:t>
    </dgm:pt>
    <dgm:pt modelId="{99E60AFE-EA40-42D3-920D-0120B2F6E52D}" type="sibTrans" cxnId="{2DEE9477-7736-4F72-9E3B-2A0CB24EA69C}">
      <dgm:prSet/>
      <dgm:spPr/>
      <dgm:t>
        <a:bodyPr/>
        <a:lstStyle/>
        <a:p>
          <a:pPr algn="l"/>
          <a:endParaRPr lang="sv-SE"/>
        </a:p>
      </dgm:t>
    </dgm:pt>
    <dgm:pt modelId="{34782792-C823-4363-AF89-2B9865705134}">
      <dgm:prSet phldrT="[Text]"/>
      <dgm:spPr>
        <a:xfrm>
          <a:off x="137160" y="1386133"/>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RFCs</a:t>
          </a:r>
        </a:p>
      </dgm:t>
    </dgm:pt>
    <dgm:pt modelId="{DCD1890D-61CF-4ACD-B7E6-D9711211FBFF}" type="parTrans" cxnId="{DE922C5A-8388-4AC2-92BA-168EC822E2E8}">
      <dgm:prSet/>
      <dgm:spPr/>
      <dgm:t>
        <a:bodyPr/>
        <a:lstStyle/>
        <a:p>
          <a:pPr algn="l"/>
          <a:endParaRPr lang="sv-SE"/>
        </a:p>
      </dgm:t>
    </dgm:pt>
    <dgm:pt modelId="{C2A2EDC2-B1AF-4BEE-B846-47EEB1367371}" type="sibTrans" cxnId="{DE922C5A-8388-4AC2-92BA-168EC822E2E8}">
      <dgm:prSet/>
      <dgm:spPr/>
      <dgm:t>
        <a:bodyPr/>
        <a:lstStyle/>
        <a:p>
          <a:pPr algn="l"/>
          <a:endParaRPr lang="sv-SE"/>
        </a:p>
      </dgm:t>
    </dgm:pt>
    <dgm:pt modelId="{183012D9-7C3D-471C-B58B-D9C204FE7294}">
      <dgm:prSet phldrT="[Text]"/>
      <dgm:spPr>
        <a:xfrm>
          <a:off x="1097280" y="569277"/>
          <a:ext cx="4251960" cy="1593977"/>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Master Test Plan</a:t>
          </a:r>
        </a:p>
      </dgm:t>
    </dgm:pt>
    <dgm:pt modelId="{59E6B329-D62D-497A-9D9E-247ECAE9B586}" type="parTrans" cxnId="{90C3C4E1-CEF4-408D-A4FB-25398CD2B692}">
      <dgm:prSet/>
      <dgm:spPr/>
      <dgm:t>
        <a:bodyPr/>
        <a:lstStyle/>
        <a:p>
          <a:pPr algn="l"/>
          <a:endParaRPr lang="sv-SE"/>
        </a:p>
      </dgm:t>
    </dgm:pt>
    <dgm:pt modelId="{05251B8B-B32B-42C2-B300-CF4EDDDD083A}" type="sibTrans" cxnId="{90C3C4E1-CEF4-408D-A4FB-25398CD2B692}">
      <dgm:prSet/>
      <dgm:spPr/>
      <dgm:t>
        <a:bodyPr/>
        <a:lstStyle/>
        <a:p>
          <a:pPr algn="l"/>
          <a:endParaRPr lang="sv-SE"/>
        </a:p>
      </dgm:t>
    </dgm:pt>
    <dgm:pt modelId="{488F9850-C8C0-435A-B3FD-D3B61024F142}">
      <dgm:prSet phldrT="[Text]"/>
      <dgm:spPr>
        <a:xfrm>
          <a:off x="1234440" y="1138555"/>
          <a:ext cx="3977640" cy="910844"/>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EPP Test Plan</a:t>
          </a:r>
        </a:p>
      </dgm:t>
    </dgm:pt>
    <dgm:pt modelId="{85B9809B-1FE7-46EA-86BD-FAAB4A6D30BE}" type="parTrans" cxnId="{63ED900F-76AD-47F0-8C76-F760A00C09EC}">
      <dgm:prSet/>
      <dgm:spPr/>
      <dgm:t>
        <a:bodyPr/>
        <a:lstStyle/>
        <a:p>
          <a:pPr algn="l"/>
          <a:endParaRPr lang="sv-SE"/>
        </a:p>
      </dgm:t>
    </dgm:pt>
    <dgm:pt modelId="{E3C7C3E3-FFD3-4BEF-8CD4-882571AAF2B3}" type="sibTrans" cxnId="{63ED900F-76AD-47F0-8C76-F760A00C09EC}">
      <dgm:prSet/>
      <dgm:spPr/>
      <dgm:t>
        <a:bodyPr/>
        <a:lstStyle/>
        <a:p>
          <a:pPr algn="l"/>
          <a:endParaRPr lang="sv-SE"/>
        </a:p>
      </dgm:t>
    </dgm:pt>
    <dgm:pt modelId="{C782B512-A400-4739-B88F-12F77B4A2668}">
      <dgm:prSet phldrT="[Text]"/>
      <dgm:spPr>
        <a:xfrm>
          <a:off x="1333881" y="1548434"/>
          <a:ext cx="1867237" cy="409879"/>
        </a:xfrm>
        <a:solidFill>
          <a:schemeClr val="tx2">
            <a:alpha val="90000"/>
          </a:schemeClr>
        </a:solidFill>
        <a:ln w="25400" cap="flat" cmpd="sng" algn="ctr">
          <a:solidFill>
            <a:sysClr val="window" lastClr="FFFFFF"/>
          </a:solidFill>
          <a:prstDash val="solid"/>
        </a:ln>
        <a:effectLst/>
      </dgm:spPr>
      <dgm:t>
        <a:bodyPr/>
        <a:lstStyle/>
        <a:p>
          <a:pPr algn="ctr"/>
          <a:r>
            <a:rPr lang="sv-SE">
              <a:solidFill>
                <a:schemeClr val="bg2"/>
              </a:solidFill>
              <a:latin typeface="Georgia"/>
              <a:ea typeface="+mn-ea"/>
              <a:cs typeface="+mn-cs"/>
            </a:rPr>
            <a:t>EPP TC</a:t>
          </a:r>
        </a:p>
      </dgm:t>
    </dgm:pt>
    <dgm:pt modelId="{5D9B96E5-A392-4EFA-8A50-60E8B98B22B9}" type="parTrans" cxnId="{74027E3B-D125-4988-AE58-DE7BFA755569}">
      <dgm:prSet/>
      <dgm:spPr/>
      <dgm:t>
        <a:bodyPr/>
        <a:lstStyle/>
        <a:p>
          <a:pPr algn="l"/>
          <a:endParaRPr lang="sv-SE"/>
        </a:p>
      </dgm:t>
    </dgm:pt>
    <dgm:pt modelId="{D29E35C3-69B0-4687-90CE-730E8ECA533C}" type="sibTrans" cxnId="{74027E3B-D125-4988-AE58-DE7BFA755569}">
      <dgm:prSet/>
      <dgm:spPr/>
      <dgm:t>
        <a:bodyPr/>
        <a:lstStyle/>
        <a:p>
          <a:pPr algn="l"/>
          <a:endParaRPr lang="sv-SE"/>
        </a:p>
      </dgm:t>
    </dgm:pt>
    <dgm:pt modelId="{7FB9A0C0-DE40-403B-A725-BC4CCB77D77A}" type="pres">
      <dgm:prSet presAssocID="{A87C0414-B9A3-4D62-ADAA-D9D20EA7DE59}" presName="Name0" presStyleCnt="0">
        <dgm:presLayoutVars>
          <dgm:chMax val="3"/>
          <dgm:chPref val="1"/>
          <dgm:dir/>
          <dgm:animLvl val="lvl"/>
          <dgm:resizeHandles/>
        </dgm:presLayoutVars>
      </dgm:prSet>
      <dgm:spPr/>
      <dgm:t>
        <a:bodyPr/>
        <a:lstStyle/>
        <a:p>
          <a:endParaRPr lang="sv-SE"/>
        </a:p>
      </dgm:t>
    </dgm:pt>
    <dgm:pt modelId="{2F529A93-B3A3-4414-8E20-683D2B043AEE}" type="pres">
      <dgm:prSet presAssocID="{A87C0414-B9A3-4D62-ADAA-D9D20EA7DE59}" presName="outerBox" presStyleCnt="0"/>
      <dgm:spPr/>
    </dgm:pt>
    <dgm:pt modelId="{070932BB-3FC9-4278-AA49-81B68C4BE585}" type="pres">
      <dgm:prSet presAssocID="{A87C0414-B9A3-4D62-ADAA-D9D20EA7DE59}" presName="outerBoxParent" presStyleLbl="node1" presStyleIdx="0" presStyleCnt="3" custLinFactNeighborY="-418"/>
      <dgm:spPr>
        <a:prstGeom prst="roundRect">
          <a:avLst>
            <a:gd name="adj" fmla="val 8500"/>
          </a:avLst>
        </a:prstGeom>
      </dgm:spPr>
      <dgm:t>
        <a:bodyPr/>
        <a:lstStyle/>
        <a:p>
          <a:endParaRPr lang="sv-SE"/>
        </a:p>
      </dgm:t>
    </dgm:pt>
    <dgm:pt modelId="{19E9E3FD-FAAD-4CD7-B887-C48AB50898D2}" type="pres">
      <dgm:prSet presAssocID="{A87C0414-B9A3-4D62-ADAA-D9D20EA7DE59}" presName="outerBoxChildren" presStyleCnt="0"/>
      <dgm:spPr/>
    </dgm:pt>
    <dgm:pt modelId="{E1DD451B-B251-4E88-960C-28DE753F9CFA}" type="pres">
      <dgm:prSet presAssocID="{58B3931D-F04D-486E-9F26-7989653EBF33}" presName="oChild" presStyleLbl="fgAcc1" presStyleIdx="0" presStyleCnt="3">
        <dgm:presLayoutVars>
          <dgm:bulletEnabled val="1"/>
        </dgm:presLayoutVars>
      </dgm:prSet>
      <dgm:spPr>
        <a:prstGeom prst="roundRect">
          <a:avLst>
            <a:gd name="adj" fmla="val 10500"/>
          </a:avLst>
        </a:prstGeom>
      </dgm:spPr>
      <dgm:t>
        <a:bodyPr/>
        <a:lstStyle/>
        <a:p>
          <a:endParaRPr lang="sv-SE"/>
        </a:p>
      </dgm:t>
    </dgm:pt>
    <dgm:pt modelId="{80534395-09FC-42E1-A3B8-80CB8D1D3796}" type="pres">
      <dgm:prSet presAssocID="{99E60AFE-EA40-42D3-920D-0120B2F6E52D}" presName="outerSibTrans" presStyleCnt="0"/>
      <dgm:spPr/>
    </dgm:pt>
    <dgm:pt modelId="{0B312FFF-B4A4-469E-B907-FBF746AB64B3}" type="pres">
      <dgm:prSet presAssocID="{34782792-C823-4363-AF89-2B9865705134}" presName="oChild" presStyleLbl="fgAcc1" presStyleIdx="1" presStyleCnt="3">
        <dgm:presLayoutVars>
          <dgm:bulletEnabled val="1"/>
        </dgm:presLayoutVars>
      </dgm:prSet>
      <dgm:spPr>
        <a:prstGeom prst="roundRect">
          <a:avLst>
            <a:gd name="adj" fmla="val 10500"/>
          </a:avLst>
        </a:prstGeom>
      </dgm:spPr>
      <dgm:t>
        <a:bodyPr/>
        <a:lstStyle/>
        <a:p>
          <a:endParaRPr lang="sv-SE"/>
        </a:p>
      </dgm:t>
    </dgm:pt>
    <dgm:pt modelId="{79D75B5B-C0AB-477E-8A47-EE4F8D8A10FC}" type="pres">
      <dgm:prSet presAssocID="{A87C0414-B9A3-4D62-ADAA-D9D20EA7DE59}" presName="middleBox" presStyleCnt="0"/>
      <dgm:spPr/>
    </dgm:pt>
    <dgm:pt modelId="{E15990BA-7D26-4C84-AD6C-5055D8B7BC6A}" type="pres">
      <dgm:prSet presAssocID="{A87C0414-B9A3-4D62-ADAA-D9D20EA7DE59}" presName="middleBoxParent" presStyleLbl="node1" presStyleIdx="1" presStyleCnt="3"/>
      <dgm:spPr>
        <a:prstGeom prst="roundRect">
          <a:avLst>
            <a:gd name="adj" fmla="val 10500"/>
          </a:avLst>
        </a:prstGeom>
      </dgm:spPr>
      <dgm:t>
        <a:bodyPr/>
        <a:lstStyle/>
        <a:p>
          <a:endParaRPr lang="sv-SE"/>
        </a:p>
      </dgm:t>
    </dgm:pt>
    <dgm:pt modelId="{863AC429-4DC2-4F5B-8424-D2CAEC98398B}" type="pres">
      <dgm:prSet presAssocID="{A87C0414-B9A3-4D62-ADAA-D9D20EA7DE59}" presName="middleBoxChildren" presStyleCnt="0"/>
      <dgm:spPr/>
    </dgm:pt>
    <dgm:pt modelId="{7FE4BD2B-3A57-4829-9873-34793C656A06}" type="pres">
      <dgm:prSet presAssocID="{A87C0414-B9A3-4D62-ADAA-D9D20EA7DE59}" presName="centerBox" presStyleCnt="0"/>
      <dgm:spPr/>
    </dgm:pt>
    <dgm:pt modelId="{0219F1BA-9ADE-4FDA-A5B9-527336AD7125}" type="pres">
      <dgm:prSet presAssocID="{A87C0414-B9A3-4D62-ADAA-D9D20EA7DE59}" presName="centerBoxParent" presStyleLbl="node1" presStyleIdx="2" presStyleCnt="3"/>
      <dgm:spPr>
        <a:prstGeom prst="roundRect">
          <a:avLst>
            <a:gd name="adj" fmla="val 10500"/>
          </a:avLst>
        </a:prstGeom>
      </dgm:spPr>
      <dgm:t>
        <a:bodyPr/>
        <a:lstStyle/>
        <a:p>
          <a:endParaRPr lang="sv-SE"/>
        </a:p>
      </dgm:t>
    </dgm:pt>
    <dgm:pt modelId="{CC6E3CC6-4743-403C-AD4F-0C0D5479DEDD}" type="pres">
      <dgm:prSet presAssocID="{A87C0414-B9A3-4D62-ADAA-D9D20EA7DE59}" presName="centerBoxChildren" presStyleCnt="0"/>
      <dgm:spPr/>
    </dgm:pt>
    <dgm:pt modelId="{D49BEF5E-24E3-4CF1-BB42-C223B08C553A}" type="pres">
      <dgm:prSet presAssocID="{C782B512-A400-4739-B88F-12F77B4A2668}" presName="cChild" presStyleLbl="fgAcc1" presStyleIdx="2" presStyleCnt="3">
        <dgm:presLayoutVars>
          <dgm:bulletEnabled val="1"/>
        </dgm:presLayoutVars>
      </dgm:prSet>
      <dgm:spPr>
        <a:prstGeom prst="roundRect">
          <a:avLst>
            <a:gd name="adj" fmla="val 10500"/>
          </a:avLst>
        </a:prstGeom>
      </dgm:spPr>
      <dgm:t>
        <a:bodyPr/>
        <a:lstStyle/>
        <a:p>
          <a:endParaRPr lang="sv-SE"/>
        </a:p>
      </dgm:t>
    </dgm:pt>
  </dgm:ptLst>
  <dgm:cxnLst>
    <dgm:cxn modelId="{74027E3B-D125-4988-AE58-DE7BFA755569}" srcId="{488F9850-C8C0-435A-B3FD-D3B61024F142}" destId="{C782B512-A400-4739-B88F-12F77B4A2668}" srcOrd="0" destOrd="0" parTransId="{5D9B96E5-A392-4EFA-8A50-60E8B98B22B9}" sibTransId="{D29E35C3-69B0-4687-90CE-730E8ECA533C}"/>
    <dgm:cxn modelId="{0018FA9A-A349-7B4D-AF7D-BD456356FC59}" type="presOf" srcId="{183012D9-7C3D-471C-B58B-D9C204FE7294}" destId="{E15990BA-7D26-4C84-AD6C-5055D8B7BC6A}" srcOrd="0" destOrd="0" presId="urn:microsoft.com/office/officeart/2005/8/layout/target2"/>
    <dgm:cxn modelId="{63ED900F-76AD-47F0-8C76-F760A00C09EC}" srcId="{A87C0414-B9A3-4D62-ADAA-D9D20EA7DE59}" destId="{488F9850-C8C0-435A-B3FD-D3B61024F142}" srcOrd="2" destOrd="0" parTransId="{85B9809B-1FE7-46EA-86BD-FAAB4A6D30BE}" sibTransId="{E3C7C3E3-FFD3-4BEF-8CD4-882571AAF2B3}"/>
    <dgm:cxn modelId="{DE922C5A-8388-4AC2-92BA-168EC822E2E8}" srcId="{26A6193B-E864-45AA-8300-3FFC00257FC3}" destId="{34782792-C823-4363-AF89-2B9865705134}" srcOrd="1" destOrd="0" parTransId="{DCD1890D-61CF-4ACD-B7E6-D9711211FBFF}" sibTransId="{C2A2EDC2-B1AF-4BEE-B846-47EEB1367371}"/>
    <dgm:cxn modelId="{44D6A6A6-CEDE-AF44-83D7-245855BD0276}" type="presOf" srcId="{58B3931D-F04D-486E-9F26-7989653EBF33}" destId="{E1DD451B-B251-4E88-960C-28DE753F9CFA}" srcOrd="0" destOrd="0" presId="urn:microsoft.com/office/officeart/2005/8/layout/target2"/>
    <dgm:cxn modelId="{65149CC5-0036-8D4B-8A7D-0179A15B3D19}" type="presOf" srcId="{34782792-C823-4363-AF89-2B9865705134}" destId="{0B312FFF-B4A4-469E-B907-FBF746AB64B3}" srcOrd="0" destOrd="0" presId="urn:microsoft.com/office/officeart/2005/8/layout/target2"/>
    <dgm:cxn modelId="{20305F90-3265-47E1-A57B-84C9180C6099}" srcId="{A87C0414-B9A3-4D62-ADAA-D9D20EA7DE59}" destId="{26A6193B-E864-45AA-8300-3FFC00257FC3}" srcOrd="0" destOrd="0" parTransId="{BE4E95A3-A375-4717-AF70-09A97C9FC557}" sibTransId="{E87F4AB5-C363-41A0-9A6F-B8030A12F414}"/>
    <dgm:cxn modelId="{90C3C4E1-CEF4-408D-A4FB-25398CD2B692}" srcId="{A87C0414-B9A3-4D62-ADAA-D9D20EA7DE59}" destId="{183012D9-7C3D-471C-B58B-D9C204FE7294}" srcOrd="1" destOrd="0" parTransId="{59E6B329-D62D-497A-9D9E-247ECAE9B586}" sibTransId="{05251B8B-B32B-42C2-B300-CF4EDDDD083A}"/>
    <dgm:cxn modelId="{25DFF9B9-8812-074F-87CD-88A6BB918557}" type="presOf" srcId="{488F9850-C8C0-435A-B3FD-D3B61024F142}" destId="{0219F1BA-9ADE-4FDA-A5B9-527336AD7125}" srcOrd="0" destOrd="0" presId="urn:microsoft.com/office/officeart/2005/8/layout/target2"/>
    <dgm:cxn modelId="{2DEE9477-7736-4F72-9E3B-2A0CB24EA69C}" srcId="{26A6193B-E864-45AA-8300-3FFC00257FC3}" destId="{58B3931D-F04D-486E-9F26-7989653EBF33}" srcOrd="0" destOrd="0" parTransId="{4B83A9D8-9F9E-4E1C-B755-1C7056552B96}" sibTransId="{99E60AFE-EA40-42D3-920D-0120B2F6E52D}"/>
    <dgm:cxn modelId="{95F54DB7-247E-6145-BABE-EA6EF0E9AB4B}" type="presOf" srcId="{A87C0414-B9A3-4D62-ADAA-D9D20EA7DE59}" destId="{7FB9A0C0-DE40-403B-A725-BC4CCB77D77A}" srcOrd="0" destOrd="0" presId="urn:microsoft.com/office/officeart/2005/8/layout/target2"/>
    <dgm:cxn modelId="{D6AE8111-DC29-944C-9F4C-422082051C18}" type="presOf" srcId="{26A6193B-E864-45AA-8300-3FFC00257FC3}" destId="{070932BB-3FC9-4278-AA49-81B68C4BE585}" srcOrd="0" destOrd="0" presId="urn:microsoft.com/office/officeart/2005/8/layout/target2"/>
    <dgm:cxn modelId="{78C21E9C-DE55-F040-BF2E-D8C1786F1287}" type="presOf" srcId="{C782B512-A400-4739-B88F-12F77B4A2668}" destId="{D49BEF5E-24E3-4CF1-BB42-C223B08C553A}" srcOrd="0" destOrd="0" presId="urn:microsoft.com/office/officeart/2005/8/layout/target2"/>
    <dgm:cxn modelId="{9A605A1A-DC1C-6E47-BF6D-04A02AB48879}" type="presParOf" srcId="{7FB9A0C0-DE40-403B-A725-BC4CCB77D77A}" destId="{2F529A93-B3A3-4414-8E20-683D2B043AEE}" srcOrd="0" destOrd="0" presId="urn:microsoft.com/office/officeart/2005/8/layout/target2"/>
    <dgm:cxn modelId="{55F5F7A3-3284-3149-9F5B-F7C1E893DA24}" type="presParOf" srcId="{2F529A93-B3A3-4414-8E20-683D2B043AEE}" destId="{070932BB-3FC9-4278-AA49-81B68C4BE585}" srcOrd="0" destOrd="0" presId="urn:microsoft.com/office/officeart/2005/8/layout/target2"/>
    <dgm:cxn modelId="{C13B3E41-559D-F347-A73D-247A0B8161C4}" type="presParOf" srcId="{2F529A93-B3A3-4414-8E20-683D2B043AEE}" destId="{19E9E3FD-FAAD-4CD7-B887-C48AB50898D2}" srcOrd="1" destOrd="0" presId="urn:microsoft.com/office/officeart/2005/8/layout/target2"/>
    <dgm:cxn modelId="{AF03F43D-5BFB-6845-8517-04B4623F5F75}" type="presParOf" srcId="{19E9E3FD-FAAD-4CD7-B887-C48AB50898D2}" destId="{E1DD451B-B251-4E88-960C-28DE753F9CFA}" srcOrd="0" destOrd="0" presId="urn:microsoft.com/office/officeart/2005/8/layout/target2"/>
    <dgm:cxn modelId="{DDE03397-30A4-4349-AC22-F1CCBD4431CB}" type="presParOf" srcId="{19E9E3FD-FAAD-4CD7-B887-C48AB50898D2}" destId="{80534395-09FC-42E1-A3B8-80CB8D1D3796}" srcOrd="1" destOrd="0" presId="urn:microsoft.com/office/officeart/2005/8/layout/target2"/>
    <dgm:cxn modelId="{4484E9D6-E4FE-8C46-9AD5-2F979C5F5088}" type="presParOf" srcId="{19E9E3FD-FAAD-4CD7-B887-C48AB50898D2}" destId="{0B312FFF-B4A4-469E-B907-FBF746AB64B3}" srcOrd="2" destOrd="0" presId="urn:microsoft.com/office/officeart/2005/8/layout/target2"/>
    <dgm:cxn modelId="{DEB2D62C-1014-5D49-8A83-0952AFD9408A}" type="presParOf" srcId="{7FB9A0C0-DE40-403B-A725-BC4CCB77D77A}" destId="{79D75B5B-C0AB-477E-8A47-EE4F8D8A10FC}" srcOrd="1" destOrd="0" presId="urn:microsoft.com/office/officeart/2005/8/layout/target2"/>
    <dgm:cxn modelId="{720F6FBE-E850-114B-93EA-1730D689EBEA}" type="presParOf" srcId="{79D75B5B-C0AB-477E-8A47-EE4F8D8A10FC}" destId="{E15990BA-7D26-4C84-AD6C-5055D8B7BC6A}" srcOrd="0" destOrd="0" presId="urn:microsoft.com/office/officeart/2005/8/layout/target2"/>
    <dgm:cxn modelId="{E9AB1FF3-E81A-0C4B-9CD2-84E962AFA17A}" type="presParOf" srcId="{79D75B5B-C0AB-477E-8A47-EE4F8D8A10FC}" destId="{863AC429-4DC2-4F5B-8424-D2CAEC98398B}" srcOrd="1" destOrd="0" presId="urn:microsoft.com/office/officeart/2005/8/layout/target2"/>
    <dgm:cxn modelId="{C90FA479-A9D9-6340-8ED5-DF7DCC29D3E1}" type="presParOf" srcId="{7FB9A0C0-DE40-403B-A725-BC4CCB77D77A}" destId="{7FE4BD2B-3A57-4829-9873-34793C656A06}" srcOrd="2" destOrd="0" presId="urn:microsoft.com/office/officeart/2005/8/layout/target2"/>
    <dgm:cxn modelId="{F3760D45-D854-2C47-9AD7-AAB7DDEFE215}" type="presParOf" srcId="{7FE4BD2B-3A57-4829-9873-34793C656A06}" destId="{0219F1BA-9ADE-4FDA-A5B9-527336AD7125}" srcOrd="0" destOrd="0" presId="urn:microsoft.com/office/officeart/2005/8/layout/target2"/>
    <dgm:cxn modelId="{85F8CDD0-AC7C-D645-B99D-6B362398B1F8}" type="presParOf" srcId="{7FE4BD2B-3A57-4829-9873-34793C656A06}" destId="{CC6E3CC6-4743-403C-AD4F-0C0D5479DEDD}" srcOrd="1" destOrd="0" presId="urn:microsoft.com/office/officeart/2005/8/layout/target2"/>
    <dgm:cxn modelId="{CD3C88A0-1B85-0941-9A10-0EF42038E9AA}" type="presParOf" srcId="{CC6E3CC6-4743-403C-AD4F-0C0D5479DEDD}" destId="{D49BEF5E-24E3-4CF1-BB42-C223B08C553A}" srcOrd="0" destOrd="0" presId="urn:microsoft.com/office/officeart/2005/8/layout/target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87C0414-B9A3-4D62-ADAA-D9D20EA7DE59}"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sv-SE"/>
        </a:p>
      </dgm:t>
    </dgm:pt>
    <dgm:pt modelId="{26A6193B-E864-45AA-8300-3FFC00257FC3}">
      <dgm:prSet phldrT="[Text]"/>
      <dgm:spPr>
        <a:xfrm>
          <a:off x="0" y="0"/>
          <a:ext cx="5486400" cy="2277110"/>
        </a:xfrm>
        <a:solidFill>
          <a:srgbClr val="4497C3">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lgn="l"/>
          <a:r>
            <a:rPr lang="sv-SE">
              <a:solidFill>
                <a:srgbClr val="000000"/>
              </a:solidFill>
              <a:latin typeface="Georgia"/>
              <a:ea typeface="+mn-ea"/>
              <a:cs typeface="+mn-cs"/>
            </a:rPr>
            <a:t>Statement of Work</a:t>
          </a:r>
        </a:p>
      </dgm:t>
    </dgm:pt>
    <dgm:pt modelId="{BE4E95A3-A375-4717-AF70-09A97C9FC557}" type="parTrans" cxnId="{20305F90-3265-47E1-A57B-84C9180C6099}">
      <dgm:prSet/>
      <dgm:spPr/>
      <dgm:t>
        <a:bodyPr/>
        <a:lstStyle/>
        <a:p>
          <a:pPr algn="l"/>
          <a:endParaRPr lang="sv-SE"/>
        </a:p>
      </dgm:t>
    </dgm:pt>
    <dgm:pt modelId="{E87F4AB5-C363-41A0-9A6F-B8030A12F414}" type="sibTrans" cxnId="{20305F90-3265-47E1-A57B-84C9180C6099}">
      <dgm:prSet/>
      <dgm:spPr/>
      <dgm:t>
        <a:bodyPr/>
        <a:lstStyle/>
        <a:p>
          <a:pPr algn="l"/>
          <a:endParaRPr lang="sv-SE"/>
        </a:p>
      </dgm:t>
    </dgm:pt>
    <dgm:pt modelId="{58B3931D-F04D-486E-9F26-7989653EBF33}">
      <dgm:prSet phldrT="[Text]"/>
      <dgm:spPr>
        <a:xfrm>
          <a:off x="137160" y="569277"/>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AGB</a:t>
          </a:r>
        </a:p>
      </dgm:t>
    </dgm:pt>
    <dgm:pt modelId="{4B83A9D8-9F9E-4E1C-B755-1C7056552B96}" type="parTrans" cxnId="{2DEE9477-7736-4F72-9E3B-2A0CB24EA69C}">
      <dgm:prSet/>
      <dgm:spPr/>
      <dgm:t>
        <a:bodyPr/>
        <a:lstStyle/>
        <a:p>
          <a:pPr algn="l"/>
          <a:endParaRPr lang="sv-SE"/>
        </a:p>
      </dgm:t>
    </dgm:pt>
    <dgm:pt modelId="{99E60AFE-EA40-42D3-920D-0120B2F6E52D}" type="sibTrans" cxnId="{2DEE9477-7736-4F72-9E3B-2A0CB24EA69C}">
      <dgm:prSet/>
      <dgm:spPr/>
      <dgm:t>
        <a:bodyPr/>
        <a:lstStyle/>
        <a:p>
          <a:pPr algn="l"/>
          <a:endParaRPr lang="sv-SE"/>
        </a:p>
      </dgm:t>
    </dgm:pt>
    <dgm:pt modelId="{34782792-C823-4363-AF89-2B9865705134}">
      <dgm:prSet phldrT="[Text]"/>
      <dgm:spPr>
        <a:xfrm>
          <a:off x="137160" y="1386133"/>
          <a:ext cx="822960" cy="776752"/>
        </a:xfrm>
        <a:solidFill>
          <a:srgbClr val="4497C3">
            <a:lumMod val="40000"/>
            <a:lumOff val="60000"/>
            <a:alpha val="90000"/>
          </a:srgbClr>
        </a:solidFill>
        <a:ln w="25400" cap="flat" cmpd="sng" algn="ctr">
          <a:solidFill>
            <a:sysClr val="window" lastClr="FFFFFF"/>
          </a:solidFill>
          <a:prstDash val="solid"/>
        </a:ln>
        <a:effectLst/>
      </dgm:spPr>
      <dgm:t>
        <a:bodyPr/>
        <a:lstStyle/>
        <a:p>
          <a:pPr algn="ctr"/>
          <a:r>
            <a:rPr lang="sv-SE">
              <a:solidFill>
                <a:srgbClr val="000000">
                  <a:hueOff val="0"/>
                  <a:satOff val="0"/>
                  <a:lumOff val="0"/>
                  <a:alphaOff val="0"/>
                </a:srgbClr>
              </a:solidFill>
              <a:latin typeface="Georgia"/>
              <a:ea typeface="+mn-ea"/>
              <a:cs typeface="+mn-cs"/>
            </a:rPr>
            <a:t>RFCs</a:t>
          </a:r>
        </a:p>
      </dgm:t>
    </dgm:pt>
    <dgm:pt modelId="{DCD1890D-61CF-4ACD-B7E6-D9711211FBFF}" type="parTrans" cxnId="{DE922C5A-8388-4AC2-92BA-168EC822E2E8}">
      <dgm:prSet/>
      <dgm:spPr/>
      <dgm:t>
        <a:bodyPr/>
        <a:lstStyle/>
        <a:p>
          <a:pPr algn="l"/>
          <a:endParaRPr lang="sv-SE"/>
        </a:p>
      </dgm:t>
    </dgm:pt>
    <dgm:pt modelId="{C2A2EDC2-B1AF-4BEE-B846-47EEB1367371}" type="sibTrans" cxnId="{DE922C5A-8388-4AC2-92BA-168EC822E2E8}">
      <dgm:prSet/>
      <dgm:spPr/>
      <dgm:t>
        <a:bodyPr/>
        <a:lstStyle/>
        <a:p>
          <a:pPr algn="l"/>
          <a:endParaRPr lang="sv-SE"/>
        </a:p>
      </dgm:t>
    </dgm:pt>
    <dgm:pt modelId="{183012D9-7C3D-471C-B58B-D9C204FE7294}">
      <dgm:prSet phldrT="[Text]"/>
      <dgm:spPr>
        <a:xfrm>
          <a:off x="1097280" y="569277"/>
          <a:ext cx="4251960" cy="1593977"/>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Master Test Plan</a:t>
          </a:r>
        </a:p>
      </dgm:t>
    </dgm:pt>
    <dgm:pt modelId="{59E6B329-D62D-497A-9D9E-247ECAE9B586}" type="parTrans" cxnId="{90C3C4E1-CEF4-408D-A4FB-25398CD2B692}">
      <dgm:prSet/>
      <dgm:spPr/>
      <dgm:t>
        <a:bodyPr/>
        <a:lstStyle/>
        <a:p>
          <a:pPr algn="l"/>
          <a:endParaRPr lang="sv-SE"/>
        </a:p>
      </dgm:t>
    </dgm:pt>
    <dgm:pt modelId="{05251B8B-B32B-42C2-B300-CF4EDDDD083A}" type="sibTrans" cxnId="{90C3C4E1-CEF4-408D-A4FB-25398CD2B692}">
      <dgm:prSet/>
      <dgm:spPr/>
      <dgm:t>
        <a:bodyPr/>
        <a:lstStyle/>
        <a:p>
          <a:pPr algn="l"/>
          <a:endParaRPr lang="sv-SE"/>
        </a:p>
      </dgm:t>
    </dgm:pt>
    <dgm:pt modelId="{488F9850-C8C0-435A-B3FD-D3B61024F142}">
      <dgm:prSet phldrT="[Text]"/>
      <dgm:spPr>
        <a:xfrm>
          <a:off x="1234440" y="1138555"/>
          <a:ext cx="3977640" cy="910844"/>
        </a:xfrm>
        <a:solidFill>
          <a:schemeClr val="tx2">
            <a:lumMod val="40000"/>
            <a:lumOff val="60000"/>
          </a:schemeClr>
        </a:solidFill>
        <a:ln w="25400" cap="flat" cmpd="sng" algn="ctr">
          <a:solidFill>
            <a:sysClr val="window" lastClr="FFFFFF"/>
          </a:solidFill>
          <a:prstDash val="solid"/>
        </a:ln>
        <a:effectLst/>
      </dgm:spPr>
      <dgm:t>
        <a:bodyPr/>
        <a:lstStyle/>
        <a:p>
          <a:pPr algn="l"/>
          <a:r>
            <a:rPr lang="sv-SE">
              <a:solidFill>
                <a:schemeClr val="tx1"/>
              </a:solidFill>
              <a:latin typeface="Georgia"/>
              <a:ea typeface="+mn-ea"/>
              <a:cs typeface="+mn-cs"/>
            </a:rPr>
            <a:t>EPP Test Plan</a:t>
          </a:r>
        </a:p>
      </dgm:t>
    </dgm:pt>
    <dgm:pt modelId="{85B9809B-1FE7-46EA-86BD-FAAB4A6D30BE}" type="parTrans" cxnId="{63ED900F-76AD-47F0-8C76-F760A00C09EC}">
      <dgm:prSet/>
      <dgm:spPr/>
      <dgm:t>
        <a:bodyPr/>
        <a:lstStyle/>
        <a:p>
          <a:pPr algn="l"/>
          <a:endParaRPr lang="sv-SE"/>
        </a:p>
      </dgm:t>
    </dgm:pt>
    <dgm:pt modelId="{E3C7C3E3-FFD3-4BEF-8CD4-882571AAF2B3}" type="sibTrans" cxnId="{63ED900F-76AD-47F0-8C76-F760A00C09EC}">
      <dgm:prSet/>
      <dgm:spPr/>
      <dgm:t>
        <a:bodyPr/>
        <a:lstStyle/>
        <a:p>
          <a:pPr algn="l"/>
          <a:endParaRPr lang="sv-SE"/>
        </a:p>
      </dgm:t>
    </dgm:pt>
    <dgm:pt modelId="{C782B512-A400-4739-B88F-12F77B4A2668}">
      <dgm:prSet phldrT="[Text]"/>
      <dgm:spPr>
        <a:xfrm>
          <a:off x="1333881" y="1548434"/>
          <a:ext cx="1867237" cy="409879"/>
        </a:xfrm>
        <a:solidFill>
          <a:schemeClr val="tx2">
            <a:alpha val="90000"/>
          </a:schemeClr>
        </a:solidFill>
        <a:ln w="25400" cap="flat" cmpd="sng" algn="ctr">
          <a:solidFill>
            <a:sysClr val="window" lastClr="FFFFFF"/>
          </a:solidFill>
          <a:prstDash val="solid"/>
        </a:ln>
        <a:effectLst/>
      </dgm:spPr>
      <dgm:t>
        <a:bodyPr/>
        <a:lstStyle/>
        <a:p>
          <a:pPr algn="ctr"/>
          <a:r>
            <a:rPr lang="sv-SE">
              <a:solidFill>
                <a:schemeClr val="bg2"/>
              </a:solidFill>
              <a:latin typeface="Georgia"/>
              <a:ea typeface="+mn-ea"/>
              <a:cs typeface="+mn-cs"/>
            </a:rPr>
            <a:t>EPP TC</a:t>
          </a:r>
        </a:p>
      </dgm:t>
    </dgm:pt>
    <dgm:pt modelId="{5D9B96E5-A392-4EFA-8A50-60E8B98B22B9}" type="parTrans" cxnId="{74027E3B-D125-4988-AE58-DE7BFA755569}">
      <dgm:prSet/>
      <dgm:spPr/>
      <dgm:t>
        <a:bodyPr/>
        <a:lstStyle/>
        <a:p>
          <a:pPr algn="l"/>
          <a:endParaRPr lang="sv-SE"/>
        </a:p>
      </dgm:t>
    </dgm:pt>
    <dgm:pt modelId="{D29E35C3-69B0-4687-90CE-730E8ECA533C}" type="sibTrans" cxnId="{74027E3B-D125-4988-AE58-DE7BFA755569}">
      <dgm:prSet/>
      <dgm:spPr/>
      <dgm:t>
        <a:bodyPr/>
        <a:lstStyle/>
        <a:p>
          <a:pPr algn="l"/>
          <a:endParaRPr lang="sv-SE"/>
        </a:p>
      </dgm:t>
    </dgm:pt>
    <dgm:pt modelId="{7FB9A0C0-DE40-403B-A725-BC4CCB77D77A}" type="pres">
      <dgm:prSet presAssocID="{A87C0414-B9A3-4D62-ADAA-D9D20EA7DE59}" presName="Name0" presStyleCnt="0">
        <dgm:presLayoutVars>
          <dgm:chMax val="3"/>
          <dgm:chPref val="1"/>
          <dgm:dir/>
          <dgm:animLvl val="lvl"/>
          <dgm:resizeHandles/>
        </dgm:presLayoutVars>
      </dgm:prSet>
      <dgm:spPr/>
      <dgm:t>
        <a:bodyPr/>
        <a:lstStyle/>
        <a:p>
          <a:endParaRPr lang="sv-SE"/>
        </a:p>
      </dgm:t>
    </dgm:pt>
    <dgm:pt modelId="{2F529A93-B3A3-4414-8E20-683D2B043AEE}" type="pres">
      <dgm:prSet presAssocID="{A87C0414-B9A3-4D62-ADAA-D9D20EA7DE59}" presName="outerBox" presStyleCnt="0"/>
      <dgm:spPr/>
    </dgm:pt>
    <dgm:pt modelId="{070932BB-3FC9-4278-AA49-81B68C4BE585}" type="pres">
      <dgm:prSet presAssocID="{A87C0414-B9A3-4D62-ADAA-D9D20EA7DE59}" presName="outerBoxParent" presStyleLbl="node1" presStyleIdx="0" presStyleCnt="3" custLinFactNeighborY="-418"/>
      <dgm:spPr>
        <a:prstGeom prst="roundRect">
          <a:avLst>
            <a:gd name="adj" fmla="val 8500"/>
          </a:avLst>
        </a:prstGeom>
      </dgm:spPr>
      <dgm:t>
        <a:bodyPr/>
        <a:lstStyle/>
        <a:p>
          <a:endParaRPr lang="sv-SE"/>
        </a:p>
      </dgm:t>
    </dgm:pt>
    <dgm:pt modelId="{19E9E3FD-FAAD-4CD7-B887-C48AB50898D2}" type="pres">
      <dgm:prSet presAssocID="{A87C0414-B9A3-4D62-ADAA-D9D20EA7DE59}" presName="outerBoxChildren" presStyleCnt="0"/>
      <dgm:spPr/>
    </dgm:pt>
    <dgm:pt modelId="{E1DD451B-B251-4E88-960C-28DE753F9CFA}" type="pres">
      <dgm:prSet presAssocID="{58B3931D-F04D-486E-9F26-7989653EBF33}" presName="oChild" presStyleLbl="fgAcc1" presStyleIdx="0" presStyleCnt="3">
        <dgm:presLayoutVars>
          <dgm:bulletEnabled val="1"/>
        </dgm:presLayoutVars>
      </dgm:prSet>
      <dgm:spPr>
        <a:prstGeom prst="roundRect">
          <a:avLst>
            <a:gd name="adj" fmla="val 10500"/>
          </a:avLst>
        </a:prstGeom>
      </dgm:spPr>
      <dgm:t>
        <a:bodyPr/>
        <a:lstStyle/>
        <a:p>
          <a:endParaRPr lang="sv-SE"/>
        </a:p>
      </dgm:t>
    </dgm:pt>
    <dgm:pt modelId="{80534395-09FC-42E1-A3B8-80CB8D1D3796}" type="pres">
      <dgm:prSet presAssocID="{99E60AFE-EA40-42D3-920D-0120B2F6E52D}" presName="outerSibTrans" presStyleCnt="0"/>
      <dgm:spPr/>
    </dgm:pt>
    <dgm:pt modelId="{0B312FFF-B4A4-469E-B907-FBF746AB64B3}" type="pres">
      <dgm:prSet presAssocID="{34782792-C823-4363-AF89-2B9865705134}" presName="oChild" presStyleLbl="fgAcc1" presStyleIdx="1" presStyleCnt="3">
        <dgm:presLayoutVars>
          <dgm:bulletEnabled val="1"/>
        </dgm:presLayoutVars>
      </dgm:prSet>
      <dgm:spPr>
        <a:prstGeom prst="roundRect">
          <a:avLst>
            <a:gd name="adj" fmla="val 10500"/>
          </a:avLst>
        </a:prstGeom>
      </dgm:spPr>
      <dgm:t>
        <a:bodyPr/>
        <a:lstStyle/>
        <a:p>
          <a:endParaRPr lang="sv-SE"/>
        </a:p>
      </dgm:t>
    </dgm:pt>
    <dgm:pt modelId="{79D75B5B-C0AB-477E-8A47-EE4F8D8A10FC}" type="pres">
      <dgm:prSet presAssocID="{A87C0414-B9A3-4D62-ADAA-D9D20EA7DE59}" presName="middleBox" presStyleCnt="0"/>
      <dgm:spPr/>
    </dgm:pt>
    <dgm:pt modelId="{E15990BA-7D26-4C84-AD6C-5055D8B7BC6A}" type="pres">
      <dgm:prSet presAssocID="{A87C0414-B9A3-4D62-ADAA-D9D20EA7DE59}" presName="middleBoxParent" presStyleLbl="node1" presStyleIdx="1" presStyleCnt="3"/>
      <dgm:spPr>
        <a:prstGeom prst="roundRect">
          <a:avLst>
            <a:gd name="adj" fmla="val 10500"/>
          </a:avLst>
        </a:prstGeom>
      </dgm:spPr>
      <dgm:t>
        <a:bodyPr/>
        <a:lstStyle/>
        <a:p>
          <a:endParaRPr lang="sv-SE"/>
        </a:p>
      </dgm:t>
    </dgm:pt>
    <dgm:pt modelId="{863AC429-4DC2-4F5B-8424-D2CAEC98398B}" type="pres">
      <dgm:prSet presAssocID="{A87C0414-B9A3-4D62-ADAA-D9D20EA7DE59}" presName="middleBoxChildren" presStyleCnt="0"/>
      <dgm:spPr/>
    </dgm:pt>
    <dgm:pt modelId="{7FE4BD2B-3A57-4829-9873-34793C656A06}" type="pres">
      <dgm:prSet presAssocID="{A87C0414-B9A3-4D62-ADAA-D9D20EA7DE59}" presName="centerBox" presStyleCnt="0"/>
      <dgm:spPr/>
    </dgm:pt>
    <dgm:pt modelId="{0219F1BA-9ADE-4FDA-A5B9-527336AD7125}" type="pres">
      <dgm:prSet presAssocID="{A87C0414-B9A3-4D62-ADAA-D9D20EA7DE59}" presName="centerBoxParent" presStyleLbl="node1" presStyleIdx="2" presStyleCnt="3"/>
      <dgm:spPr>
        <a:prstGeom prst="roundRect">
          <a:avLst>
            <a:gd name="adj" fmla="val 10500"/>
          </a:avLst>
        </a:prstGeom>
      </dgm:spPr>
      <dgm:t>
        <a:bodyPr/>
        <a:lstStyle/>
        <a:p>
          <a:endParaRPr lang="sv-SE"/>
        </a:p>
      </dgm:t>
    </dgm:pt>
    <dgm:pt modelId="{CC6E3CC6-4743-403C-AD4F-0C0D5479DEDD}" type="pres">
      <dgm:prSet presAssocID="{A87C0414-B9A3-4D62-ADAA-D9D20EA7DE59}" presName="centerBoxChildren" presStyleCnt="0"/>
      <dgm:spPr/>
    </dgm:pt>
    <dgm:pt modelId="{D49BEF5E-24E3-4CF1-BB42-C223B08C553A}" type="pres">
      <dgm:prSet presAssocID="{C782B512-A400-4739-B88F-12F77B4A2668}" presName="cChild" presStyleLbl="fgAcc1" presStyleIdx="2" presStyleCnt="3">
        <dgm:presLayoutVars>
          <dgm:bulletEnabled val="1"/>
        </dgm:presLayoutVars>
      </dgm:prSet>
      <dgm:spPr>
        <a:prstGeom prst="roundRect">
          <a:avLst>
            <a:gd name="adj" fmla="val 10500"/>
          </a:avLst>
        </a:prstGeom>
      </dgm:spPr>
      <dgm:t>
        <a:bodyPr/>
        <a:lstStyle/>
        <a:p>
          <a:endParaRPr lang="sv-SE"/>
        </a:p>
      </dgm:t>
    </dgm:pt>
  </dgm:ptLst>
  <dgm:cxnLst>
    <dgm:cxn modelId="{64BA28A3-6E69-6C46-B35F-9C1DF39294AC}" type="presOf" srcId="{488F9850-C8C0-435A-B3FD-D3B61024F142}" destId="{0219F1BA-9ADE-4FDA-A5B9-527336AD7125}" srcOrd="0" destOrd="0" presId="urn:microsoft.com/office/officeart/2005/8/layout/target2"/>
    <dgm:cxn modelId="{B1D75E39-1B7E-E242-881D-8141A5C9A0D8}" type="presOf" srcId="{C782B512-A400-4739-B88F-12F77B4A2668}" destId="{D49BEF5E-24E3-4CF1-BB42-C223B08C553A}" srcOrd="0" destOrd="0" presId="urn:microsoft.com/office/officeart/2005/8/layout/target2"/>
    <dgm:cxn modelId="{74027E3B-D125-4988-AE58-DE7BFA755569}" srcId="{488F9850-C8C0-435A-B3FD-D3B61024F142}" destId="{C782B512-A400-4739-B88F-12F77B4A2668}" srcOrd="0" destOrd="0" parTransId="{5D9B96E5-A392-4EFA-8A50-60E8B98B22B9}" sibTransId="{D29E35C3-69B0-4687-90CE-730E8ECA533C}"/>
    <dgm:cxn modelId="{90C3C4E1-CEF4-408D-A4FB-25398CD2B692}" srcId="{A87C0414-B9A3-4D62-ADAA-D9D20EA7DE59}" destId="{183012D9-7C3D-471C-B58B-D9C204FE7294}" srcOrd="1" destOrd="0" parTransId="{59E6B329-D62D-497A-9D9E-247ECAE9B586}" sibTransId="{05251B8B-B32B-42C2-B300-CF4EDDDD083A}"/>
    <dgm:cxn modelId="{F87DE7F7-D021-6047-94A8-0982694257C8}" type="presOf" srcId="{26A6193B-E864-45AA-8300-3FFC00257FC3}" destId="{070932BB-3FC9-4278-AA49-81B68C4BE585}" srcOrd="0" destOrd="0" presId="urn:microsoft.com/office/officeart/2005/8/layout/target2"/>
    <dgm:cxn modelId="{63ED900F-76AD-47F0-8C76-F760A00C09EC}" srcId="{A87C0414-B9A3-4D62-ADAA-D9D20EA7DE59}" destId="{488F9850-C8C0-435A-B3FD-D3B61024F142}" srcOrd="2" destOrd="0" parTransId="{85B9809B-1FE7-46EA-86BD-FAAB4A6D30BE}" sibTransId="{E3C7C3E3-FFD3-4BEF-8CD4-882571AAF2B3}"/>
    <dgm:cxn modelId="{20073CAD-48A4-874E-B7A1-A2ABFD38DFAB}" type="presOf" srcId="{58B3931D-F04D-486E-9F26-7989653EBF33}" destId="{E1DD451B-B251-4E88-960C-28DE753F9CFA}" srcOrd="0" destOrd="0" presId="urn:microsoft.com/office/officeart/2005/8/layout/target2"/>
    <dgm:cxn modelId="{7E60E2B6-F5CB-EE46-A880-75C027F16536}" type="presOf" srcId="{183012D9-7C3D-471C-B58B-D9C204FE7294}" destId="{E15990BA-7D26-4C84-AD6C-5055D8B7BC6A}" srcOrd="0" destOrd="0" presId="urn:microsoft.com/office/officeart/2005/8/layout/target2"/>
    <dgm:cxn modelId="{20305F90-3265-47E1-A57B-84C9180C6099}" srcId="{A87C0414-B9A3-4D62-ADAA-D9D20EA7DE59}" destId="{26A6193B-E864-45AA-8300-3FFC00257FC3}" srcOrd="0" destOrd="0" parTransId="{BE4E95A3-A375-4717-AF70-09A97C9FC557}" sibTransId="{E87F4AB5-C363-41A0-9A6F-B8030A12F414}"/>
    <dgm:cxn modelId="{DE922C5A-8388-4AC2-92BA-168EC822E2E8}" srcId="{26A6193B-E864-45AA-8300-3FFC00257FC3}" destId="{34782792-C823-4363-AF89-2B9865705134}" srcOrd="1" destOrd="0" parTransId="{DCD1890D-61CF-4ACD-B7E6-D9711211FBFF}" sibTransId="{C2A2EDC2-B1AF-4BEE-B846-47EEB1367371}"/>
    <dgm:cxn modelId="{2DEE9477-7736-4F72-9E3B-2A0CB24EA69C}" srcId="{26A6193B-E864-45AA-8300-3FFC00257FC3}" destId="{58B3931D-F04D-486E-9F26-7989653EBF33}" srcOrd="0" destOrd="0" parTransId="{4B83A9D8-9F9E-4E1C-B755-1C7056552B96}" sibTransId="{99E60AFE-EA40-42D3-920D-0120B2F6E52D}"/>
    <dgm:cxn modelId="{46E57522-506B-954D-A0C9-7059EAE241D8}" type="presOf" srcId="{34782792-C823-4363-AF89-2B9865705134}" destId="{0B312FFF-B4A4-469E-B907-FBF746AB64B3}" srcOrd="0" destOrd="0" presId="urn:microsoft.com/office/officeart/2005/8/layout/target2"/>
    <dgm:cxn modelId="{C74463A0-0E76-B244-B386-576BE1D23179}" type="presOf" srcId="{A87C0414-B9A3-4D62-ADAA-D9D20EA7DE59}" destId="{7FB9A0C0-DE40-403B-A725-BC4CCB77D77A}" srcOrd="0" destOrd="0" presId="urn:microsoft.com/office/officeart/2005/8/layout/target2"/>
    <dgm:cxn modelId="{F149D2F2-901D-4846-80EF-ECB4607D1737}" type="presParOf" srcId="{7FB9A0C0-DE40-403B-A725-BC4CCB77D77A}" destId="{2F529A93-B3A3-4414-8E20-683D2B043AEE}" srcOrd="0" destOrd="0" presId="urn:microsoft.com/office/officeart/2005/8/layout/target2"/>
    <dgm:cxn modelId="{CF5222C6-63A6-4D4F-9283-3C634CDA6898}" type="presParOf" srcId="{2F529A93-B3A3-4414-8E20-683D2B043AEE}" destId="{070932BB-3FC9-4278-AA49-81B68C4BE585}" srcOrd="0" destOrd="0" presId="urn:microsoft.com/office/officeart/2005/8/layout/target2"/>
    <dgm:cxn modelId="{377F5DFE-EC8B-914C-802C-982A81DFE620}" type="presParOf" srcId="{2F529A93-B3A3-4414-8E20-683D2B043AEE}" destId="{19E9E3FD-FAAD-4CD7-B887-C48AB50898D2}" srcOrd="1" destOrd="0" presId="urn:microsoft.com/office/officeart/2005/8/layout/target2"/>
    <dgm:cxn modelId="{6C9E6797-39C7-B94B-918B-B189A484AA45}" type="presParOf" srcId="{19E9E3FD-FAAD-4CD7-B887-C48AB50898D2}" destId="{E1DD451B-B251-4E88-960C-28DE753F9CFA}" srcOrd="0" destOrd="0" presId="urn:microsoft.com/office/officeart/2005/8/layout/target2"/>
    <dgm:cxn modelId="{0297FABE-13F8-C64D-957A-0775AF56F79C}" type="presParOf" srcId="{19E9E3FD-FAAD-4CD7-B887-C48AB50898D2}" destId="{80534395-09FC-42E1-A3B8-80CB8D1D3796}" srcOrd="1" destOrd="0" presId="urn:microsoft.com/office/officeart/2005/8/layout/target2"/>
    <dgm:cxn modelId="{0EAE6BCB-B450-5547-9667-0DC7635CB16A}" type="presParOf" srcId="{19E9E3FD-FAAD-4CD7-B887-C48AB50898D2}" destId="{0B312FFF-B4A4-469E-B907-FBF746AB64B3}" srcOrd="2" destOrd="0" presId="urn:microsoft.com/office/officeart/2005/8/layout/target2"/>
    <dgm:cxn modelId="{5665279B-E133-834F-B7DB-29454D2F1D26}" type="presParOf" srcId="{7FB9A0C0-DE40-403B-A725-BC4CCB77D77A}" destId="{79D75B5B-C0AB-477E-8A47-EE4F8D8A10FC}" srcOrd="1" destOrd="0" presId="urn:microsoft.com/office/officeart/2005/8/layout/target2"/>
    <dgm:cxn modelId="{71AECB4B-C82B-BC4A-A1F8-82B71F8171D6}" type="presParOf" srcId="{79D75B5B-C0AB-477E-8A47-EE4F8D8A10FC}" destId="{E15990BA-7D26-4C84-AD6C-5055D8B7BC6A}" srcOrd="0" destOrd="0" presId="urn:microsoft.com/office/officeart/2005/8/layout/target2"/>
    <dgm:cxn modelId="{6AA0433C-A992-6D4E-840F-2F4C824AD06E}" type="presParOf" srcId="{79D75B5B-C0AB-477E-8A47-EE4F8D8A10FC}" destId="{863AC429-4DC2-4F5B-8424-D2CAEC98398B}" srcOrd="1" destOrd="0" presId="urn:microsoft.com/office/officeart/2005/8/layout/target2"/>
    <dgm:cxn modelId="{A5BEA956-2104-1A47-8C22-CC18A5694CA2}" type="presParOf" srcId="{7FB9A0C0-DE40-403B-A725-BC4CCB77D77A}" destId="{7FE4BD2B-3A57-4829-9873-34793C656A06}" srcOrd="2" destOrd="0" presId="urn:microsoft.com/office/officeart/2005/8/layout/target2"/>
    <dgm:cxn modelId="{5A4AFF0D-CCFA-7445-BBA2-62EAE1FE01F5}" type="presParOf" srcId="{7FE4BD2B-3A57-4829-9873-34793C656A06}" destId="{0219F1BA-9ADE-4FDA-A5B9-527336AD7125}" srcOrd="0" destOrd="0" presId="urn:microsoft.com/office/officeart/2005/8/layout/target2"/>
    <dgm:cxn modelId="{B6E9AEEA-2851-4647-811D-CC4900E41745}" type="presParOf" srcId="{7FE4BD2B-3A57-4829-9873-34793C656A06}" destId="{CC6E3CC6-4743-403C-AD4F-0C0D5479DEDD}" srcOrd="1" destOrd="0" presId="urn:microsoft.com/office/officeart/2005/8/layout/target2"/>
    <dgm:cxn modelId="{DB3BEC7A-5E87-CF40-B625-CD9EB031E8A2}" type="presParOf" srcId="{CC6E3CC6-4743-403C-AD4F-0C0D5479DEDD}" destId="{D49BEF5E-24E3-4CF1-BB42-C223B08C553A}" srcOrd="0" destOrd="0" presId="urn:microsoft.com/office/officeart/2005/8/layout/target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0932BB-3FC9-4278-AA49-81B68C4BE585}">
      <dsp:nvSpPr>
        <dsp:cNvPr id="0" name=""/>
        <dsp:cNvSpPr/>
      </dsp:nvSpPr>
      <dsp:spPr>
        <a:xfrm>
          <a:off x="0" y="0"/>
          <a:ext cx="5491480" cy="2277110"/>
        </a:xfrm>
        <a:prstGeom prst="roundRect">
          <a:avLst>
            <a:gd name="adj" fmla="val 8500"/>
          </a:avLst>
        </a:prstGeom>
        <a:solidFill>
          <a:srgbClr val="4497C3">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767290" numCol="1" spcCol="1270" anchor="t" anchorCtr="0">
          <a:noAutofit/>
        </a:bodyPr>
        <a:lstStyle/>
        <a:p>
          <a:pPr lvl="0" algn="l" defTabSz="844550">
            <a:lnSpc>
              <a:spcPct val="90000"/>
            </a:lnSpc>
            <a:spcBef>
              <a:spcPct val="0"/>
            </a:spcBef>
            <a:spcAft>
              <a:spcPct val="35000"/>
            </a:spcAft>
          </a:pPr>
          <a:r>
            <a:rPr lang="sv-SE" sz="1900" kern="1200">
              <a:solidFill>
                <a:srgbClr val="000000"/>
              </a:solidFill>
              <a:latin typeface="Georgia"/>
              <a:ea typeface="+mn-ea"/>
              <a:cs typeface="+mn-cs"/>
            </a:rPr>
            <a:t>Statement of Work</a:t>
          </a:r>
        </a:p>
      </dsp:txBody>
      <dsp:txXfrm>
        <a:off x="56690" y="56690"/>
        <a:ext cx="5378100" cy="2163730"/>
      </dsp:txXfrm>
    </dsp:sp>
    <dsp:sp modelId="{E1DD451B-B251-4E88-960C-28DE753F9CFA}">
      <dsp:nvSpPr>
        <dsp:cNvPr id="0" name=""/>
        <dsp:cNvSpPr/>
      </dsp:nvSpPr>
      <dsp:spPr>
        <a:xfrm>
          <a:off x="137287" y="569277"/>
          <a:ext cx="823722"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sv-SE" sz="1700" kern="1200">
              <a:solidFill>
                <a:srgbClr val="000000">
                  <a:hueOff val="0"/>
                  <a:satOff val="0"/>
                  <a:lumOff val="0"/>
                  <a:alphaOff val="0"/>
                </a:srgbClr>
              </a:solidFill>
              <a:latin typeface="Georgia"/>
              <a:ea typeface="+mn-ea"/>
              <a:cs typeface="+mn-cs"/>
            </a:rPr>
            <a:t>AGB</a:t>
          </a:r>
        </a:p>
      </dsp:txBody>
      <dsp:txXfrm>
        <a:off x="161175" y="593165"/>
        <a:ext cx="775946" cy="728976"/>
      </dsp:txXfrm>
    </dsp:sp>
    <dsp:sp modelId="{0B312FFF-B4A4-469E-B907-FBF746AB64B3}">
      <dsp:nvSpPr>
        <dsp:cNvPr id="0" name=""/>
        <dsp:cNvSpPr/>
      </dsp:nvSpPr>
      <dsp:spPr>
        <a:xfrm>
          <a:off x="137287" y="1386170"/>
          <a:ext cx="823722"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sv-SE" sz="1700" kern="1200">
              <a:solidFill>
                <a:srgbClr val="000000">
                  <a:hueOff val="0"/>
                  <a:satOff val="0"/>
                  <a:lumOff val="0"/>
                  <a:alphaOff val="0"/>
                </a:srgbClr>
              </a:solidFill>
              <a:latin typeface="Georgia"/>
              <a:ea typeface="+mn-ea"/>
              <a:cs typeface="+mn-cs"/>
            </a:rPr>
            <a:t>RFCs</a:t>
          </a:r>
        </a:p>
      </dsp:txBody>
      <dsp:txXfrm>
        <a:off x="161175" y="1410058"/>
        <a:ext cx="775946" cy="728976"/>
      </dsp:txXfrm>
    </dsp:sp>
    <dsp:sp modelId="{E15990BA-7D26-4C84-AD6C-5055D8B7BC6A}">
      <dsp:nvSpPr>
        <dsp:cNvPr id="0" name=""/>
        <dsp:cNvSpPr/>
      </dsp:nvSpPr>
      <dsp:spPr>
        <a:xfrm>
          <a:off x="1098296" y="569277"/>
          <a:ext cx="4255897" cy="1593977"/>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012175"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Master Test Plan</a:t>
          </a:r>
        </a:p>
      </dsp:txBody>
      <dsp:txXfrm>
        <a:off x="1147316" y="618297"/>
        <a:ext cx="4157857" cy="1495937"/>
      </dsp:txXfrm>
    </dsp:sp>
    <dsp:sp modelId="{0219F1BA-9ADE-4FDA-A5B9-527336AD7125}">
      <dsp:nvSpPr>
        <dsp:cNvPr id="0" name=""/>
        <dsp:cNvSpPr/>
      </dsp:nvSpPr>
      <dsp:spPr>
        <a:xfrm>
          <a:off x="1235583" y="1138555"/>
          <a:ext cx="3981323" cy="910844"/>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514121"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EPP Test Plan</a:t>
          </a:r>
        </a:p>
      </dsp:txBody>
      <dsp:txXfrm>
        <a:off x="1263595" y="1166567"/>
        <a:ext cx="3925299" cy="854820"/>
      </dsp:txXfrm>
    </dsp:sp>
    <dsp:sp modelId="{D49BEF5E-24E3-4CF1-BB42-C223B08C553A}">
      <dsp:nvSpPr>
        <dsp:cNvPr id="0" name=""/>
        <dsp:cNvSpPr/>
      </dsp:nvSpPr>
      <dsp:spPr>
        <a:xfrm>
          <a:off x="1335116" y="1548434"/>
          <a:ext cx="3782256" cy="409879"/>
        </a:xfrm>
        <a:prstGeom prst="roundRect">
          <a:avLst>
            <a:gd name="adj" fmla="val 10500"/>
          </a:avLst>
        </a:prstGeom>
        <a:solidFill>
          <a:schemeClr val="tx2">
            <a:alpha val="9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sv-SE" sz="1700" kern="1200">
              <a:solidFill>
                <a:schemeClr val="bg2"/>
              </a:solidFill>
              <a:latin typeface="Georgia"/>
              <a:ea typeface="+mn-ea"/>
              <a:cs typeface="+mn-cs"/>
            </a:rPr>
            <a:t>EPP TC</a:t>
          </a:r>
        </a:p>
      </dsp:txBody>
      <dsp:txXfrm>
        <a:off x="1347721" y="1561039"/>
        <a:ext cx="3757046" cy="38466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0932BB-3FC9-4278-AA49-81B68C4BE585}">
      <dsp:nvSpPr>
        <dsp:cNvPr id="0" name=""/>
        <dsp:cNvSpPr/>
      </dsp:nvSpPr>
      <dsp:spPr>
        <a:xfrm>
          <a:off x="0" y="0"/>
          <a:ext cx="5491480" cy="2277110"/>
        </a:xfrm>
        <a:prstGeom prst="roundRect">
          <a:avLst>
            <a:gd name="adj" fmla="val 8500"/>
          </a:avLst>
        </a:prstGeom>
        <a:solidFill>
          <a:srgbClr val="4497C3">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767290" numCol="1" spcCol="1270" anchor="t" anchorCtr="0">
          <a:noAutofit/>
        </a:bodyPr>
        <a:lstStyle/>
        <a:p>
          <a:pPr lvl="0" algn="l" defTabSz="844550">
            <a:lnSpc>
              <a:spcPct val="90000"/>
            </a:lnSpc>
            <a:spcBef>
              <a:spcPct val="0"/>
            </a:spcBef>
            <a:spcAft>
              <a:spcPct val="35000"/>
            </a:spcAft>
          </a:pPr>
          <a:r>
            <a:rPr lang="sv-SE" sz="1900" kern="1200">
              <a:solidFill>
                <a:srgbClr val="000000"/>
              </a:solidFill>
              <a:latin typeface="Georgia"/>
              <a:ea typeface="+mn-ea"/>
              <a:cs typeface="+mn-cs"/>
            </a:rPr>
            <a:t>Statement of Work</a:t>
          </a:r>
        </a:p>
      </dsp:txBody>
      <dsp:txXfrm>
        <a:off x="56690" y="56690"/>
        <a:ext cx="5378100" cy="2163730"/>
      </dsp:txXfrm>
    </dsp:sp>
    <dsp:sp modelId="{E1DD451B-B251-4E88-960C-28DE753F9CFA}">
      <dsp:nvSpPr>
        <dsp:cNvPr id="0" name=""/>
        <dsp:cNvSpPr/>
      </dsp:nvSpPr>
      <dsp:spPr>
        <a:xfrm>
          <a:off x="137287" y="569277"/>
          <a:ext cx="823722"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sv-SE" sz="1700" kern="1200">
              <a:solidFill>
                <a:srgbClr val="000000">
                  <a:hueOff val="0"/>
                  <a:satOff val="0"/>
                  <a:lumOff val="0"/>
                  <a:alphaOff val="0"/>
                </a:srgbClr>
              </a:solidFill>
              <a:latin typeface="Georgia"/>
              <a:ea typeface="+mn-ea"/>
              <a:cs typeface="+mn-cs"/>
            </a:rPr>
            <a:t>AGB</a:t>
          </a:r>
        </a:p>
      </dsp:txBody>
      <dsp:txXfrm>
        <a:off x="161175" y="593165"/>
        <a:ext cx="775946" cy="728976"/>
      </dsp:txXfrm>
    </dsp:sp>
    <dsp:sp modelId="{0B312FFF-B4A4-469E-B907-FBF746AB64B3}">
      <dsp:nvSpPr>
        <dsp:cNvPr id="0" name=""/>
        <dsp:cNvSpPr/>
      </dsp:nvSpPr>
      <dsp:spPr>
        <a:xfrm>
          <a:off x="137287" y="1386170"/>
          <a:ext cx="823722" cy="776752"/>
        </a:xfrm>
        <a:prstGeom prst="roundRect">
          <a:avLst>
            <a:gd name="adj" fmla="val 10500"/>
          </a:avLst>
        </a:prstGeom>
        <a:solidFill>
          <a:srgbClr val="4497C3">
            <a:lumMod val="40000"/>
            <a:lumOff val="60000"/>
            <a:alpha val="90000"/>
          </a:srgb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sv-SE" sz="1700" kern="1200">
              <a:solidFill>
                <a:srgbClr val="000000">
                  <a:hueOff val="0"/>
                  <a:satOff val="0"/>
                  <a:lumOff val="0"/>
                  <a:alphaOff val="0"/>
                </a:srgbClr>
              </a:solidFill>
              <a:latin typeface="Georgia"/>
              <a:ea typeface="+mn-ea"/>
              <a:cs typeface="+mn-cs"/>
            </a:rPr>
            <a:t>RFCs</a:t>
          </a:r>
        </a:p>
      </dsp:txBody>
      <dsp:txXfrm>
        <a:off x="161175" y="1410058"/>
        <a:ext cx="775946" cy="728976"/>
      </dsp:txXfrm>
    </dsp:sp>
    <dsp:sp modelId="{E15990BA-7D26-4C84-AD6C-5055D8B7BC6A}">
      <dsp:nvSpPr>
        <dsp:cNvPr id="0" name=""/>
        <dsp:cNvSpPr/>
      </dsp:nvSpPr>
      <dsp:spPr>
        <a:xfrm>
          <a:off x="1098296" y="569277"/>
          <a:ext cx="4255897" cy="1593977"/>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1012175"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Master Test Plan</a:t>
          </a:r>
        </a:p>
      </dsp:txBody>
      <dsp:txXfrm>
        <a:off x="1147316" y="618297"/>
        <a:ext cx="4157857" cy="1495937"/>
      </dsp:txXfrm>
    </dsp:sp>
    <dsp:sp modelId="{0219F1BA-9ADE-4FDA-A5B9-527336AD7125}">
      <dsp:nvSpPr>
        <dsp:cNvPr id="0" name=""/>
        <dsp:cNvSpPr/>
      </dsp:nvSpPr>
      <dsp:spPr>
        <a:xfrm>
          <a:off x="1235583" y="1138555"/>
          <a:ext cx="3981323" cy="910844"/>
        </a:xfrm>
        <a:prstGeom prst="roundRect">
          <a:avLst>
            <a:gd name="adj" fmla="val 10500"/>
          </a:avLst>
        </a:prstGeom>
        <a:solidFill>
          <a:schemeClr val="tx2">
            <a:lumMod val="40000"/>
            <a:lumOff val="6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514121" numCol="1" spcCol="1270" anchor="t" anchorCtr="0">
          <a:noAutofit/>
        </a:bodyPr>
        <a:lstStyle/>
        <a:p>
          <a:pPr lvl="0" algn="l" defTabSz="844550">
            <a:lnSpc>
              <a:spcPct val="90000"/>
            </a:lnSpc>
            <a:spcBef>
              <a:spcPct val="0"/>
            </a:spcBef>
            <a:spcAft>
              <a:spcPct val="35000"/>
            </a:spcAft>
          </a:pPr>
          <a:r>
            <a:rPr lang="sv-SE" sz="1900" kern="1200">
              <a:solidFill>
                <a:schemeClr val="tx1"/>
              </a:solidFill>
              <a:latin typeface="Georgia"/>
              <a:ea typeface="+mn-ea"/>
              <a:cs typeface="+mn-cs"/>
            </a:rPr>
            <a:t>EPP Test Plan</a:t>
          </a:r>
        </a:p>
      </dsp:txBody>
      <dsp:txXfrm>
        <a:off x="1263595" y="1166567"/>
        <a:ext cx="3925299" cy="854820"/>
      </dsp:txXfrm>
    </dsp:sp>
    <dsp:sp modelId="{D49BEF5E-24E3-4CF1-BB42-C223B08C553A}">
      <dsp:nvSpPr>
        <dsp:cNvPr id="0" name=""/>
        <dsp:cNvSpPr/>
      </dsp:nvSpPr>
      <dsp:spPr>
        <a:xfrm>
          <a:off x="1335116" y="1548434"/>
          <a:ext cx="3782256" cy="409879"/>
        </a:xfrm>
        <a:prstGeom prst="roundRect">
          <a:avLst>
            <a:gd name="adj" fmla="val 10500"/>
          </a:avLst>
        </a:prstGeom>
        <a:solidFill>
          <a:schemeClr val="tx2">
            <a:alpha val="90000"/>
          </a:schemeClr>
        </a:solidFill>
        <a:ln w="25400" cap="flat" cmpd="sng" algn="ctr">
          <a:solidFill>
            <a:sysClr val="window" lastClr="FFFFFF"/>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sv-SE" sz="1700" kern="1200">
              <a:solidFill>
                <a:schemeClr val="bg2"/>
              </a:solidFill>
              <a:latin typeface="Georgia"/>
              <a:ea typeface="+mn-ea"/>
              <a:cs typeface="+mn-cs"/>
            </a:rPr>
            <a:t>EPP TC</a:t>
          </a:r>
        </a:p>
      </dsp:txBody>
      <dsp:txXfrm>
        <a:off x="1347721" y="1561039"/>
        <a:ext cx="3757046" cy="384669"/>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layout2.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E">
  <a:themeElements>
    <a:clrScheme name=".SE">
      <a:dk1>
        <a:srgbClr val="000000"/>
      </a:dk1>
      <a:lt1>
        <a:sysClr val="window" lastClr="FFFFFF"/>
      </a:lt1>
      <a:dk2>
        <a:srgbClr val="4497C3"/>
      </a:dk2>
      <a:lt2>
        <a:srgbClr val="FFFFFF"/>
      </a:lt2>
      <a:accent1>
        <a:srgbClr val="4497C3"/>
      </a:accent1>
      <a:accent2>
        <a:srgbClr val="DB9E22"/>
      </a:accent2>
      <a:accent3>
        <a:srgbClr val="76AD1C"/>
      </a:accent3>
      <a:accent4>
        <a:srgbClr val="491966"/>
      </a:accent4>
      <a:accent5>
        <a:srgbClr val="FDC600"/>
      </a:accent5>
      <a:accent6>
        <a:srgbClr val="CF003D"/>
      </a:accent6>
      <a:hlink>
        <a:srgbClr val="0000FF"/>
      </a:hlink>
      <a:folHlink>
        <a:srgbClr val="800080"/>
      </a:folHlink>
    </a:clrScheme>
    <a:fontScheme name=".SE">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documentManagement>
    <Klassificering xmlns="e9fe66e9-9bb8-4013-be7f-2bcbc29a8b9d">Officiellt</Klassificering>
    <ÅR xmlns="e9fe66e9-9bb8-4013-be7f-2bcbc29a8b9d">2013</ÅR>
    <DLCPolicyLabelClientValue xmlns="52ca0f16-d44d-49ee-9d5a-727c640955a4">{_UIVersionString}</DLCPolicyLabelClientValue>
    <Tjänsteprocesser xmlns="e9fe66e9-9bb8-4013-be7f-2bcbc29a8b9d">Leverans</Tjänsteprocesser>
    <DLCPolicyLabelLock xmlns="52ca0f16-d44d-49ee-9d5a-727c640955a4" xsi:nil="true"/>
    <Kategori xmlns="87a51ca1-9ecd-4bc4-a9d4-f38812f5a89f">Test plans and Test cases</Kategori>
    <DLCPolicyLabelValue xmlns="52ca0f16-d44d-49ee-9d5a-727c640955a4">45.0</DLCPolicyLabelValue>
    <Typ_x0020_av_x0020_dokument xmlns="e9fe66e9-9bb8-4013-be7f-2bcbc29a8b9d">Övrigt</Typ_x0020_av_x0020_dokument>
    <Delprojekt xmlns="e9fe66e9-9bb8-4013-be7f-2bcbc29a8b9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c9f7a590e5f2604d2345a918787a4eab">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856d88ba67359a250a976797856db4b6"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df7146596382d5462d06ab330377b72c">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af676645b30b9bedeb5db746368e3c63"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4" ma:format="Dropdown" ma:internalName="_x00c5_R">
      <xsd:simpleType>
        <xsd:restriction base="dms:Choice">
          <xsd:enumeration value="2010"/>
          <xsd:enumeration value="2011"/>
          <xsd:enumeration value="2012"/>
          <xsd:enumeration value="2013"/>
          <xsd:enumeration value="2014"/>
          <xsd:enumeration value="2015"/>
          <xsd:enumeration value="2016"/>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FC7D3-20F8-42B7-AFA2-A3655E745012}">
  <ds:schemaRefs>
    <ds:schemaRef ds:uri="http://schemas.microsoft.com/office/2006/metadata/properties"/>
    <ds:schemaRef ds:uri="e9fe66e9-9bb8-4013-be7f-2bcbc29a8b9d"/>
    <ds:schemaRef ds:uri="52ca0f16-d44d-49ee-9d5a-727c640955a4"/>
    <ds:schemaRef ds:uri="87a51ca1-9ecd-4bc4-a9d4-f38812f5a89f"/>
  </ds:schemaRefs>
</ds:datastoreItem>
</file>

<file path=customXml/itemProps2.xml><?xml version="1.0" encoding="utf-8"?>
<ds:datastoreItem xmlns:ds="http://schemas.openxmlformats.org/officeDocument/2006/customXml" ds:itemID="{D6854C96-E86B-48A5-A9A8-4DE79FAEFFEB}">
  <ds:schemaRefs>
    <ds:schemaRef ds:uri="http://schemas.microsoft.com/sharepoint/v3/contenttype/forms"/>
  </ds:schemaRefs>
</ds:datastoreItem>
</file>

<file path=customXml/itemProps3.xml><?xml version="1.0" encoding="utf-8"?>
<ds:datastoreItem xmlns:ds="http://schemas.openxmlformats.org/officeDocument/2006/customXml" ds:itemID="{C9181976-6C1E-40C7-9B40-C9A7B3EF2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fe66e9-9bb8-4013-be7f-2bcbc29a8b9d"/>
    <ds:schemaRef ds:uri="87a51ca1-9ecd-4bc4-a9d4-f38812f5a89f"/>
    <ds:schemaRef ds:uri="52ca0f16-d44d-49ee-9d5a-727c64095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DF6A22-0587-43B7-A19A-3F7F4934B700}">
  <ds:schemaRefs>
    <ds:schemaRef ds:uri="office.server.policy"/>
  </ds:schemaRefs>
</ds:datastoreItem>
</file>

<file path=customXml/itemProps5.xml><?xml version="1.0" encoding="utf-8"?>
<ds:datastoreItem xmlns:ds="http://schemas.openxmlformats.org/officeDocument/2006/customXml" ds:itemID="{F8AD40D5-EB35-439F-9262-C06C44DBD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fe66e9-9bb8-4013-be7f-2bcbc29a8b9d"/>
    <ds:schemaRef ds:uri="87a51ca1-9ecd-4bc4-a9d4-f38812f5a89f"/>
    <ds:schemaRef ds:uri="52ca0f16-d44d-49ee-9d5a-727c64095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AB2C2A0-1542-7846-BA7B-A67DDD38C64C}">
  <ds:schemaRefs>
    <ds:schemaRef ds:uri="http://schemas.openxmlformats.org/officeDocument/2006/bibliography"/>
  </ds:schemaRefs>
</ds:datastoreItem>
</file>

<file path=customXml/itemProps7.xml><?xml version="1.0" encoding="utf-8"?>
<ds:datastoreItem xmlns:ds="http://schemas.openxmlformats.org/officeDocument/2006/customXml" ds:itemID="{E07445E3-22DA-F343-BEAB-3796BD88C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8966</Words>
  <Characters>49943</Characters>
  <Application>Microsoft Macintosh Word</Application>
  <DocSecurity>0</DocSecurity>
  <Lines>2270</Lines>
  <Paragraphs>2031</Paragraphs>
  <ScaleCrop>false</ScaleCrop>
  <HeadingPairs>
    <vt:vector size="2" baseType="variant">
      <vt:variant>
        <vt:lpstr>Titel</vt:lpstr>
      </vt:variant>
      <vt:variant>
        <vt:i4>1</vt:i4>
      </vt:variant>
    </vt:vector>
  </HeadingPairs>
  <TitlesOfParts>
    <vt:vector size="1" baseType="lpstr">
      <vt:lpstr>EPP Test Cases</vt:lpstr>
    </vt:vector>
  </TitlesOfParts>
  <Manager/>
  <Company/>
  <LinksUpToDate>false</LinksUpToDate>
  <CharactersWithSpaces>56878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EPP Test Cases</dc:title>
  <dc:subject>Pre-Delegation Testing</dc:subject>
  <dc:creator/>
  <cp:keywords/>
  <dc:description/>
  <cp:lastModifiedBy/>
  <cp:revision>1</cp:revision>
  <dcterms:created xsi:type="dcterms:W3CDTF">2013-09-19T08:24:00Z</dcterms:created>
  <dcterms:modified xsi:type="dcterms:W3CDTF">2014-10-10T18:21:00Z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vt:lpwstr>H</vt:lpwstr>
  </property>
  <property fmtid="{D5CDD505-2E9C-101B-9397-08002B2CF9AE}" pid="3" name="ContentTypeId">
    <vt:lpwstr>0x010100177771E3E8B1164A86EABA75992AEC85</vt:lpwstr>
  </property>
  <property fmtid="{D5CDD505-2E9C-101B-9397-08002B2CF9AE}" pid="4" name="Order">
    <vt:i4>400</vt:i4>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TemplateUrl">
    <vt:lpwstr/>
  </property>
  <property fmtid="{D5CDD505-2E9C-101B-9397-08002B2CF9AE}" pid="9" name="Delprojekt">
    <vt:lpwstr>Test Plan and Test Cases</vt:lpwstr>
  </property>
  <property fmtid="{D5CDD505-2E9C-101B-9397-08002B2CF9AE}" pid="10" name="Typ av dokument">
    <vt:lpwstr>Övrigt</vt:lpwstr>
  </property>
  <property fmtid="{D5CDD505-2E9C-101B-9397-08002B2CF9AE}" pid="11" name="Arkiverad">
    <vt:bool>false</vt:bool>
  </property>
</Properties>
</file>